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61D3" w:rsidRPr="00273FC3" w:rsidRDefault="001961D3" w:rsidP="001961D3">
      <w:pPr>
        <w:pStyle w:val="Title"/>
        <w:framePr w:wrap="around"/>
        <w:rPr>
          <w:rtl/>
        </w:rPr>
      </w:pPr>
      <w:r>
        <w:rPr>
          <w:rFonts w:hint="cs"/>
          <w:rtl/>
        </w:rPr>
        <w:t xml:space="preserve">طراحی قانون کنترل تعقیب برای سیستم‌های فازی چندجمله ای زمان پیوسته </w:t>
      </w:r>
    </w:p>
    <w:p w:rsidR="001961D3" w:rsidRPr="00463895" w:rsidRDefault="001961D3" w:rsidP="001961D3">
      <w:pPr>
        <w:pStyle w:val="Author"/>
        <w:rPr>
          <w:vertAlign w:val="superscript"/>
        </w:rPr>
      </w:pPr>
      <w:r>
        <w:rPr>
          <w:rFonts w:hint="cs"/>
          <w:rtl/>
        </w:rPr>
        <w:t>روزبه سلیمی طاری</w:t>
      </w:r>
      <w:r w:rsidR="00463895">
        <w:rPr>
          <w:rFonts w:hint="cs"/>
          <w:vertAlign w:val="superscript"/>
          <w:rtl/>
        </w:rPr>
        <w:t>1</w:t>
      </w:r>
      <w:r>
        <w:rPr>
          <w:rFonts w:hint="cs"/>
          <w:rtl/>
        </w:rPr>
        <w:t>، علی معرفیان</w:t>
      </w:r>
      <w:r w:rsidR="00E01485">
        <w:rPr>
          <w:rFonts w:hint="cs"/>
          <w:rtl/>
        </w:rPr>
        <w:t>‌پور</w:t>
      </w:r>
      <w:r w:rsidR="00463895">
        <w:rPr>
          <w:rFonts w:hint="cs"/>
          <w:vertAlign w:val="superscript"/>
          <w:rtl/>
        </w:rPr>
        <w:t>2</w:t>
      </w:r>
    </w:p>
    <w:p w:rsidR="001961D3" w:rsidRPr="00273FC3" w:rsidRDefault="001961D3" w:rsidP="001961D3">
      <w:pPr>
        <w:pStyle w:val="Author"/>
        <w:rPr>
          <w:vertAlign w:val="superscript"/>
          <w:lang w:eastAsia="ja-JP"/>
        </w:rPr>
      </w:pPr>
    </w:p>
    <w:p w:rsidR="001961D3" w:rsidRDefault="00E01485" w:rsidP="00463895">
      <w:pPr>
        <w:pStyle w:val="Author"/>
        <w:rPr>
          <w:sz w:val="20"/>
          <w:szCs w:val="20"/>
          <w:rtl/>
        </w:rPr>
      </w:pPr>
      <w:r>
        <w:rPr>
          <w:rFonts w:hint="cs"/>
          <w:sz w:val="20"/>
          <w:szCs w:val="20"/>
          <w:rtl/>
        </w:rPr>
        <w:t xml:space="preserve">دانشجوی </w:t>
      </w:r>
      <w:r w:rsidR="00463895">
        <w:rPr>
          <w:rFonts w:hint="cs"/>
          <w:sz w:val="20"/>
          <w:szCs w:val="20"/>
          <w:rtl/>
        </w:rPr>
        <w:t>کارشناسی ارشد</w:t>
      </w:r>
      <w:r w:rsidR="001961D3">
        <w:rPr>
          <w:rFonts w:hint="cs"/>
          <w:sz w:val="20"/>
          <w:szCs w:val="20"/>
          <w:rtl/>
        </w:rPr>
        <w:t xml:space="preserve">، برق کنترل، </w:t>
      </w:r>
      <w:r w:rsidR="001961D3" w:rsidRPr="00440D1A">
        <w:rPr>
          <w:rFonts w:hint="cs"/>
          <w:sz w:val="20"/>
          <w:szCs w:val="20"/>
          <w:rtl/>
        </w:rPr>
        <w:t>دانشگاه آزاذ اسلامی واحد علوم تحقیقات</w:t>
      </w:r>
      <w:r w:rsidR="001961D3">
        <w:rPr>
          <w:rFonts w:hint="cs"/>
          <w:sz w:val="20"/>
          <w:szCs w:val="20"/>
          <w:rtl/>
        </w:rPr>
        <w:t xml:space="preserve">، </w:t>
      </w:r>
      <w:hyperlink r:id="rId8" w:history="1">
        <w:r w:rsidRPr="00926413">
          <w:rPr>
            <w:rStyle w:val="Hyperlink"/>
            <w:sz w:val="20"/>
            <w:szCs w:val="20"/>
          </w:rPr>
          <w:t>kurosh_st@yahoo.com</w:t>
        </w:r>
      </w:hyperlink>
    </w:p>
    <w:p w:rsidR="00E01485" w:rsidRDefault="00463895" w:rsidP="00E01485">
      <w:pPr>
        <w:pStyle w:val="Author"/>
        <w:rPr>
          <w:sz w:val="20"/>
          <w:szCs w:val="20"/>
        </w:rPr>
      </w:pPr>
      <w:r>
        <w:rPr>
          <w:rFonts w:hint="cs"/>
          <w:sz w:val="20"/>
          <w:szCs w:val="20"/>
          <w:rtl/>
        </w:rPr>
        <w:t xml:space="preserve">عضو هیات علمی گروه برق کنترل، دانشگاه آزاد اسلامی واحد علوم و تحقیقات، </w:t>
      </w:r>
      <w:r>
        <w:rPr>
          <w:sz w:val="20"/>
          <w:szCs w:val="20"/>
        </w:rPr>
        <w:t>moarefian@srbiau.ac.ir</w:t>
      </w:r>
    </w:p>
    <w:p w:rsidR="001961D3" w:rsidRPr="00273FC3" w:rsidRDefault="001961D3" w:rsidP="001961D3">
      <w:pPr>
        <w:pStyle w:val="Heading0"/>
        <w:rPr>
          <w:rtl/>
        </w:rPr>
      </w:pPr>
      <w:r w:rsidRPr="00273FC3">
        <w:rPr>
          <w:rFonts w:hint="cs"/>
          <w:rtl/>
        </w:rPr>
        <w:t>چكيده</w:t>
      </w:r>
    </w:p>
    <w:p w:rsidR="001961D3" w:rsidRPr="00273FC3" w:rsidRDefault="001961D3" w:rsidP="001E4B29">
      <w:pPr>
        <w:pStyle w:val="Abstract"/>
        <w:rPr>
          <w:rtl/>
        </w:rPr>
      </w:pPr>
      <w:r w:rsidRPr="00273FC3">
        <w:rPr>
          <w:rFonts w:hint="cs"/>
          <w:rtl/>
        </w:rPr>
        <w:t xml:space="preserve">در اين مقاله، </w:t>
      </w:r>
      <w:r>
        <w:rPr>
          <w:rFonts w:hint="cs"/>
          <w:rtl/>
        </w:rPr>
        <w:t>روش طراحی قانون کنترل تعقیب برای سیستم های فازی چندجمله ای مورد بررسی قرار می گیرد. قانون کنترل پسخور خروجی بر اساس ساختار رویتگر و کنترلگر در نظر گرفته شده است. شرایط پایداری و کارایی سیستم حلقه بسته با تضمین شاخص تعقیب نرم بی‌نهایت در قالب مجموع مربعات استخراج خواهد شد. روش ارائه شده تعمیم روش طراحی قانون کنترل تعقیب برای سیستم های فاز</w:t>
      </w:r>
      <w:r w:rsidR="001E4B29">
        <w:rPr>
          <w:rFonts w:hint="cs"/>
          <w:rtl/>
        </w:rPr>
        <w:t>ی سوگنو است.</w:t>
      </w:r>
      <w:r>
        <w:rPr>
          <w:rFonts w:hint="cs"/>
          <w:rtl/>
        </w:rPr>
        <w:t xml:space="preserve"> شبیه سازی های انجام شده کارایی روش</w:t>
      </w:r>
      <w:r w:rsidR="001E4B29">
        <w:rPr>
          <w:rFonts w:hint="cs"/>
          <w:rtl/>
        </w:rPr>
        <w:t xml:space="preserve"> پیشنهادی</w:t>
      </w:r>
      <w:r>
        <w:rPr>
          <w:rFonts w:hint="cs"/>
          <w:rtl/>
        </w:rPr>
        <w:t xml:space="preserve"> را نشان می دهند.</w:t>
      </w:r>
    </w:p>
    <w:p w:rsidR="001961D3" w:rsidRPr="00273FC3" w:rsidRDefault="001961D3" w:rsidP="001961D3">
      <w:pPr>
        <w:pStyle w:val="Heading0"/>
        <w:rPr>
          <w:rtl/>
        </w:rPr>
      </w:pPr>
      <w:r w:rsidRPr="00273FC3">
        <w:rPr>
          <w:rFonts w:hint="cs"/>
          <w:rtl/>
        </w:rPr>
        <w:t>كلمات كليدي</w:t>
      </w:r>
    </w:p>
    <w:p w:rsidR="001961D3" w:rsidRPr="00273FC3" w:rsidRDefault="001961D3" w:rsidP="001961D3">
      <w:pPr>
        <w:pStyle w:val="Abstract"/>
        <w:ind w:left="720" w:hanging="720"/>
      </w:pPr>
      <w:r>
        <w:rPr>
          <w:rFonts w:hint="cs"/>
          <w:rtl/>
        </w:rPr>
        <w:t>سیستم های فازی چندجمله ای ،</w:t>
      </w:r>
      <w:r w:rsidR="00D97361">
        <w:rPr>
          <w:rFonts w:hint="cs"/>
          <w:rtl/>
        </w:rPr>
        <w:t>قانون کنترل تعقیب،</w:t>
      </w:r>
      <w:r>
        <w:rPr>
          <w:rFonts w:hint="cs"/>
          <w:rtl/>
        </w:rPr>
        <w:t xml:space="preserve"> رویتگر، کنترلگر، مجموع مربعات، نرم بی نهایت</w:t>
      </w:r>
    </w:p>
    <w:p w:rsidR="001961D3" w:rsidRPr="00273FC3" w:rsidRDefault="001961D3" w:rsidP="001961D3">
      <w:pPr>
        <w:pStyle w:val="ENabstract"/>
        <w:rPr>
          <w:lang w:eastAsia="ja-JP"/>
        </w:rPr>
      </w:pPr>
    </w:p>
    <w:p w:rsidR="001961D3" w:rsidRPr="00273FC3" w:rsidRDefault="001961D3" w:rsidP="001961D3">
      <w:pPr>
        <w:pStyle w:val="ENabstract"/>
        <w:rPr>
          <w:lang w:eastAsia="ja-JP"/>
        </w:rPr>
        <w:sectPr w:rsidR="001961D3" w:rsidRPr="00273FC3" w:rsidSect="003E3665">
          <w:footnotePr>
            <w:numFmt w:val="chicago"/>
          </w:footnotePr>
          <w:endnotePr>
            <w:numFmt w:val="decimal"/>
          </w:endnotePr>
          <w:type w:val="continuous"/>
          <w:pgSz w:w="11907" w:h="16840" w:code="9"/>
          <w:pgMar w:top="1418" w:right="1134" w:bottom="1418" w:left="1134" w:header="720" w:footer="720" w:gutter="0"/>
          <w:cols w:space="720"/>
          <w:bidi/>
          <w:rtlGutter/>
          <w:docGrid w:linePitch="360"/>
        </w:sectPr>
      </w:pPr>
    </w:p>
    <w:p w:rsidR="001961D3" w:rsidRPr="00704F93" w:rsidRDefault="001961D3" w:rsidP="001961D3">
      <w:pPr>
        <w:pStyle w:val="Heading1"/>
        <w:rPr>
          <w:rtl/>
        </w:rPr>
      </w:pPr>
      <w:r w:rsidRPr="00704F93">
        <w:rPr>
          <w:rFonts w:hint="cs"/>
          <w:rtl/>
        </w:rPr>
        <w:lastRenderedPageBreak/>
        <w:t>مقدمه</w:t>
      </w:r>
    </w:p>
    <w:p w:rsidR="00F30CFE" w:rsidRDefault="001961D3" w:rsidP="00E1663A">
      <w:pPr>
        <w:pStyle w:val="Text"/>
        <w:rPr>
          <w:rtl/>
        </w:rPr>
      </w:pPr>
      <w:r w:rsidRPr="001D4061">
        <w:rPr>
          <w:rFonts w:hint="cs"/>
          <w:rtl/>
        </w:rPr>
        <w:t>مدل فازی تاکاگی-سوگنو در چند سال اخیر بعد از به‌کارگیری مدل نامساوی ماتریس خطی مورد توجه بسیار قرار گرفته است و تا کنون تحقیقات فراوانی به ویژه پیرامون به کارگیری روش نامساوی ماتریس خطی در زمینه‌های گوناگونی از کنترل بهینه و کنترل مقاوم تا کنترل غیرخطی صورت گرفته است. به طور کلی روش کنترل بر اساس مدل فازی،</w:t>
      </w:r>
      <w:r>
        <w:rPr>
          <w:rFonts w:hint="cs"/>
          <w:rtl/>
        </w:rPr>
        <w:t xml:space="preserve"> </w:t>
      </w:r>
      <w:r w:rsidRPr="001D4061">
        <w:rPr>
          <w:rFonts w:hint="cs"/>
          <w:rtl/>
        </w:rPr>
        <w:t xml:space="preserve">روشی بسیار ساده و موثر را به عنوان مکمل برای دیگر روش‌های کنترل غیر خطی ارائه </w:t>
      </w:r>
      <w:r>
        <w:rPr>
          <w:rFonts w:hint="cs"/>
          <w:rtl/>
        </w:rPr>
        <w:t xml:space="preserve">می‌دهد. اگرچه روش کنترل بر اساس </w:t>
      </w:r>
      <w:r w:rsidRPr="001D4061">
        <w:rPr>
          <w:rFonts w:hint="cs"/>
          <w:rtl/>
        </w:rPr>
        <w:t>نامساوی ماتریس خطی برای مدل فازی تاکاگی-سوگنو روشی کارا و موثر است، اما بسیاری از مسائل طراحی به‌وسیله نامساوی ماتریس خطی قابل بیان نیستند.</w:t>
      </w:r>
      <w:r w:rsidR="00E1663A">
        <w:rPr>
          <w:rtl/>
        </w:rPr>
        <w:t xml:space="preserve"> </w:t>
      </w:r>
    </w:p>
    <w:p w:rsidR="00F30CFE" w:rsidRDefault="00F30CFE" w:rsidP="003063EB">
      <w:pPr>
        <w:pStyle w:val="Text"/>
        <w:rPr>
          <w:rtl/>
        </w:rPr>
      </w:pPr>
      <w:r>
        <w:rPr>
          <w:rFonts w:hint="cs"/>
          <w:rtl/>
        </w:rPr>
        <w:t>در سالهای اخیر دسته دیگری از سیستم های فازی توسعه داده شده است که در مدلسازی سیستم های غیرخطی عمومیت بیشتری نسبت به سیستم های فازی تاکاگی-سوگنو دارند. این کلاس سیستم ها به سیستمهای فازی چندجمله ای مشهور هستند. تفاوت اصلی این دسته از سیستم ها با سیستمهای فازی تاکاگی سوگنو این است که</w:t>
      </w:r>
      <w:r w:rsidR="002D02E0">
        <w:rPr>
          <w:rFonts w:hint="cs"/>
          <w:rtl/>
        </w:rPr>
        <w:t xml:space="preserve"> زیر سیستم های خطی موجود در بخش تالی قواعد سیستم های تاکاگی-سوگنو به زیر سیستم های چندجمله ای وابسته به حالتهای سیستم تبدیل شده اند [</w:t>
      </w:r>
      <w:r w:rsidR="003063EB">
        <w:rPr>
          <w:rFonts w:hint="cs"/>
          <w:rtl/>
        </w:rPr>
        <w:t>1</w:t>
      </w:r>
      <w:r w:rsidR="002D02E0">
        <w:rPr>
          <w:rFonts w:hint="cs"/>
          <w:rtl/>
        </w:rPr>
        <w:t>]</w:t>
      </w:r>
      <w:r w:rsidR="002D02E0">
        <w:t>.</w:t>
      </w:r>
    </w:p>
    <w:p w:rsidR="002D02E0" w:rsidRPr="002D02E0" w:rsidRDefault="002D02E0" w:rsidP="003063EB">
      <w:pPr>
        <w:pStyle w:val="Text"/>
        <w:rPr>
          <w:rtl/>
        </w:rPr>
      </w:pPr>
      <w:r w:rsidRPr="002D02E0">
        <w:rPr>
          <w:rFonts w:hint="cs"/>
          <w:rtl/>
        </w:rPr>
        <w:t>فعالیت های مختلفی در خصوص تحلیل سیستم های فازی چندجمله ای انجام شده است. از آن جمله می توان به [</w:t>
      </w:r>
      <w:r w:rsidR="003063EB">
        <w:rPr>
          <w:rFonts w:hint="cs"/>
          <w:rtl/>
        </w:rPr>
        <w:t>1</w:t>
      </w:r>
      <w:r w:rsidRPr="002D02E0">
        <w:rPr>
          <w:rFonts w:hint="cs"/>
          <w:rtl/>
        </w:rPr>
        <w:t>] اشاره کرد.</w:t>
      </w:r>
      <w:r w:rsidR="00C5602C">
        <w:rPr>
          <w:rFonts w:hint="cs"/>
          <w:rtl/>
        </w:rPr>
        <w:t xml:space="preserve"> </w:t>
      </w:r>
      <w:r w:rsidRPr="001D4061">
        <w:rPr>
          <w:rFonts w:hint="cs"/>
          <w:rtl/>
        </w:rPr>
        <w:t xml:space="preserve">عمل پایدارسازی و تعقیب دو هدف اصلی برای مسائل کنترلی هستند که عمل تعقیب از </w:t>
      </w:r>
      <w:r>
        <w:rPr>
          <w:rFonts w:hint="cs"/>
          <w:rtl/>
        </w:rPr>
        <w:t xml:space="preserve">جهاتی مشکلتر از </w:t>
      </w:r>
      <w:r w:rsidRPr="001D4061">
        <w:rPr>
          <w:rFonts w:hint="cs"/>
          <w:rtl/>
        </w:rPr>
        <w:t>پایدارسازی است</w:t>
      </w:r>
      <w:r w:rsidR="00C5602C">
        <w:rPr>
          <w:rFonts w:hint="cs"/>
          <w:rtl/>
        </w:rPr>
        <w:t>.</w:t>
      </w:r>
      <w:r w:rsidRPr="001D4061">
        <w:rPr>
          <w:rFonts w:hint="cs"/>
          <w:rtl/>
        </w:rPr>
        <w:t xml:space="preserve"> </w:t>
      </w:r>
      <w:r w:rsidR="00BC7F14">
        <w:rPr>
          <w:rFonts w:hint="cs"/>
          <w:rtl/>
        </w:rPr>
        <w:t>روشهای مختلفی برای طراحی قانون کنترل تعقیب خروجی در مراجع یافت می شود که از آنجمله می توان به طراحی رویتگر-کنترلگر اشاره کرد.</w:t>
      </w:r>
      <w:r w:rsidR="003063EB">
        <w:rPr>
          <w:rFonts w:hint="cs"/>
          <w:rtl/>
        </w:rPr>
        <w:t xml:space="preserve"> </w:t>
      </w:r>
    </w:p>
    <w:p w:rsidR="001961D3" w:rsidRPr="001D4061" w:rsidRDefault="00CF3EB4" w:rsidP="00CF3EB4">
      <w:pPr>
        <w:pStyle w:val="Text"/>
        <w:rPr>
          <w:rtl/>
        </w:rPr>
      </w:pPr>
      <w:r>
        <w:rPr>
          <w:rFonts w:hint="cs"/>
          <w:rtl/>
        </w:rPr>
        <w:t xml:space="preserve">در خصوص طراحی رویتگر برای پایدارسازی سیستم های فازی چندجمله ای فعالیت هایی انجام شده است از آنجمله می توان به </w:t>
      </w:r>
      <w:r w:rsidR="001961D3">
        <w:rPr>
          <w:rFonts w:hint="cs"/>
          <w:rtl/>
        </w:rPr>
        <w:t xml:space="preserve">مرجع </w:t>
      </w:r>
      <w:r w:rsidR="001961D3" w:rsidRPr="006D14A8">
        <w:rPr>
          <w:rFonts w:hint="cs"/>
          <w:rtl/>
        </w:rPr>
        <w:t>[</w:t>
      </w:r>
      <w:r w:rsidR="001961D3">
        <w:rPr>
          <w:rFonts w:hint="cs"/>
          <w:rtl/>
        </w:rPr>
        <w:t>2</w:t>
      </w:r>
      <w:r w:rsidR="001961D3" w:rsidRPr="006D14A8">
        <w:rPr>
          <w:rFonts w:hint="cs"/>
          <w:rtl/>
        </w:rPr>
        <w:t>]</w:t>
      </w:r>
      <w:r w:rsidR="001961D3">
        <w:rPr>
          <w:rFonts w:hint="cs"/>
          <w:rtl/>
        </w:rPr>
        <w:t xml:space="preserve"> </w:t>
      </w:r>
      <w:r>
        <w:rPr>
          <w:rFonts w:hint="cs"/>
          <w:rtl/>
        </w:rPr>
        <w:t>اشاره کرد. در این مرجع رویتگر فازی چندجمله ای برای سه کلاس از سیستم های فازی چندجمله ای مورد بررسی قرار گرفته است. همانطور که ذکر شد نتایج مطالعه [2] فقط اختصاص به پایدارسازی سیستم داشته و قابل استفاده در مساله تعقیب نیستند</w:t>
      </w:r>
      <w:r w:rsidR="001C2AA5">
        <w:rPr>
          <w:rFonts w:hint="cs"/>
          <w:rtl/>
        </w:rPr>
        <w:t xml:space="preserve">. </w:t>
      </w:r>
    </w:p>
    <w:p w:rsidR="001961D3" w:rsidRPr="001D4061" w:rsidRDefault="00E1663A" w:rsidP="000C21F4">
      <w:pPr>
        <w:pStyle w:val="Text"/>
      </w:pPr>
      <w:r>
        <w:rPr>
          <w:rFonts w:hint="cs"/>
          <w:rtl/>
        </w:rPr>
        <w:t>در خصوص طراحی رویتگر برای سیستمهای فازی تاکی-سوگنو مطالعات مختلفی دیده می شود. بررسی این مطالعات امکان توسعه روشهای مذکور را به سیستمهای فازی چندجمله ای فراهم می کند.</w:t>
      </w:r>
      <w:r w:rsidR="008C117F">
        <w:rPr>
          <w:rFonts w:hint="cs"/>
          <w:rtl/>
        </w:rPr>
        <w:t xml:space="preserve"> در</w:t>
      </w:r>
      <w:r w:rsidR="001961D3">
        <w:rPr>
          <w:rFonts w:hint="cs"/>
          <w:rtl/>
        </w:rPr>
        <w:t xml:space="preserve"> مرجع </w:t>
      </w:r>
      <w:r w:rsidR="001961D3" w:rsidRPr="006D14A8">
        <w:rPr>
          <w:rFonts w:hint="cs"/>
          <w:rtl/>
        </w:rPr>
        <w:t>[</w:t>
      </w:r>
      <w:r w:rsidR="000C21F4">
        <w:rPr>
          <w:rFonts w:hint="cs"/>
          <w:rtl/>
        </w:rPr>
        <w:t>3</w:t>
      </w:r>
      <w:r w:rsidR="001961D3" w:rsidRPr="006D14A8">
        <w:rPr>
          <w:rFonts w:hint="cs"/>
          <w:rtl/>
        </w:rPr>
        <w:t>]</w:t>
      </w:r>
      <w:r w:rsidR="001961D3">
        <w:rPr>
          <w:rFonts w:hint="cs"/>
          <w:rtl/>
        </w:rPr>
        <w:t xml:space="preserve"> یک کنترلگر و رویتگر فازی برای کاهش خطای تعقیب طراحی شده است </w:t>
      </w:r>
      <w:r w:rsidR="008C117F">
        <w:rPr>
          <w:rFonts w:hint="cs"/>
          <w:rtl/>
        </w:rPr>
        <w:t>در این مقاله از</w:t>
      </w:r>
      <w:r w:rsidR="001961D3">
        <w:rPr>
          <w:rFonts w:hint="cs"/>
          <w:rtl/>
        </w:rPr>
        <w:t xml:space="preserve"> </w:t>
      </w:r>
      <w:r w:rsidR="008C117F">
        <w:rPr>
          <w:rFonts w:hint="cs"/>
          <w:rtl/>
        </w:rPr>
        <w:t xml:space="preserve">معیار </w:t>
      </w:r>
      <w:r w:rsidR="001961D3">
        <w:rPr>
          <w:rFonts w:hint="cs"/>
          <w:rtl/>
        </w:rPr>
        <w:t xml:space="preserve">نرم بی‌نهایت برای </w:t>
      </w:r>
      <w:r w:rsidR="008C117F">
        <w:rPr>
          <w:rFonts w:hint="cs"/>
          <w:rtl/>
        </w:rPr>
        <w:t>طراحی بهره رویتگر استفاده شده است</w:t>
      </w:r>
      <w:r w:rsidR="001961D3">
        <w:rPr>
          <w:rFonts w:hint="cs"/>
          <w:rtl/>
        </w:rPr>
        <w:t>.</w:t>
      </w:r>
      <w:r w:rsidR="003063EB">
        <w:rPr>
          <w:rFonts w:hint="cs"/>
          <w:rtl/>
        </w:rPr>
        <w:t xml:space="preserve"> </w:t>
      </w:r>
      <w:r w:rsidR="001961D3">
        <w:rPr>
          <w:rFonts w:hint="cs"/>
          <w:rtl/>
        </w:rPr>
        <w:t xml:space="preserve">در مرجع </w:t>
      </w:r>
      <w:r w:rsidR="001961D3" w:rsidRPr="006D14A8">
        <w:rPr>
          <w:rFonts w:hint="cs"/>
          <w:rtl/>
        </w:rPr>
        <w:t>[</w:t>
      </w:r>
      <w:r w:rsidR="000C21F4">
        <w:rPr>
          <w:rFonts w:hint="cs"/>
          <w:rtl/>
        </w:rPr>
        <w:t>4</w:t>
      </w:r>
      <w:r w:rsidR="001961D3" w:rsidRPr="006D14A8">
        <w:rPr>
          <w:rFonts w:hint="cs"/>
          <w:rtl/>
        </w:rPr>
        <w:t>]</w:t>
      </w:r>
      <w:r w:rsidR="001961D3">
        <w:t xml:space="preserve"> </w:t>
      </w:r>
      <w:r w:rsidR="001961D3">
        <w:rPr>
          <w:rFonts w:hint="cs"/>
          <w:rtl/>
        </w:rPr>
        <w:t xml:space="preserve">مسأله کنترل تعقیب مدل مرجع برای سیستم‌های فازی زمان گسسته همراه با </w:t>
      </w:r>
      <w:r w:rsidR="008C117F">
        <w:rPr>
          <w:rFonts w:hint="cs"/>
          <w:rtl/>
        </w:rPr>
        <w:t xml:space="preserve">اغتشاش خارجی معرفی شده که برای کاهش </w:t>
      </w:r>
      <w:r w:rsidR="001961D3">
        <w:rPr>
          <w:rFonts w:hint="cs"/>
          <w:rtl/>
        </w:rPr>
        <w:t xml:space="preserve">اثر اغتشاش مانند مرجع </w:t>
      </w:r>
      <w:r w:rsidR="001961D3" w:rsidRPr="006D14A8">
        <w:rPr>
          <w:rFonts w:hint="cs"/>
          <w:rtl/>
        </w:rPr>
        <w:t>[</w:t>
      </w:r>
      <w:r w:rsidR="000C21F4">
        <w:rPr>
          <w:rFonts w:hint="cs"/>
          <w:rtl/>
        </w:rPr>
        <w:t>3</w:t>
      </w:r>
      <w:r w:rsidR="001961D3" w:rsidRPr="006D14A8">
        <w:rPr>
          <w:rFonts w:hint="cs"/>
          <w:rtl/>
        </w:rPr>
        <w:t>]</w:t>
      </w:r>
      <w:r w:rsidR="001961D3">
        <w:rPr>
          <w:rFonts w:hint="cs"/>
          <w:rtl/>
        </w:rPr>
        <w:t xml:space="preserve"> از </w:t>
      </w:r>
      <w:r w:rsidR="008C117F">
        <w:rPr>
          <w:rFonts w:hint="cs"/>
          <w:rtl/>
        </w:rPr>
        <w:t>معیار</w:t>
      </w:r>
      <w:r w:rsidR="001961D3">
        <w:rPr>
          <w:rFonts w:hint="cs"/>
          <w:rtl/>
        </w:rPr>
        <w:t xml:space="preserve"> نرم بی‌نهایت استفاده شده است.</w:t>
      </w:r>
      <w:r w:rsidR="008C117F">
        <w:rPr>
          <w:rFonts w:hint="cs"/>
          <w:rtl/>
        </w:rPr>
        <w:t xml:space="preserve"> در این مقاله بر</w:t>
      </w:r>
      <w:r w:rsidR="001961D3">
        <w:rPr>
          <w:rFonts w:hint="cs"/>
          <w:rtl/>
        </w:rPr>
        <w:t xml:space="preserve"> اساس توابع لیاپانوف </w:t>
      </w:r>
      <w:r w:rsidR="001961D3">
        <w:rPr>
          <w:rFonts w:hint="cs"/>
          <w:rtl/>
        </w:rPr>
        <w:lastRenderedPageBreak/>
        <w:t>فازی، شرایط لازم برای به‌دست آوردن قانون کنترلی برای تعقیب به‌دست می‌آید.</w:t>
      </w:r>
    </w:p>
    <w:p w:rsidR="008C117F" w:rsidRDefault="008C117F" w:rsidP="00FA6A76">
      <w:pPr>
        <w:pStyle w:val="Text"/>
        <w:rPr>
          <w:rtl/>
        </w:rPr>
      </w:pPr>
      <w:r>
        <w:rPr>
          <w:rFonts w:hint="cs"/>
          <w:rtl/>
        </w:rPr>
        <w:t>در مرجع [</w:t>
      </w:r>
      <w:r w:rsidR="000C21F4">
        <w:rPr>
          <w:rFonts w:hint="cs"/>
          <w:rtl/>
        </w:rPr>
        <w:t>5</w:t>
      </w:r>
      <w:r>
        <w:rPr>
          <w:rFonts w:hint="cs"/>
          <w:rtl/>
        </w:rPr>
        <w:t xml:space="preserve">] </w:t>
      </w:r>
      <w:r w:rsidR="00326663">
        <w:rPr>
          <w:rFonts w:hint="cs"/>
          <w:rtl/>
        </w:rPr>
        <w:t>یک روش برای طراحی قانون کنترل ف</w:t>
      </w:r>
      <w:r w:rsidR="000C21F4">
        <w:rPr>
          <w:rFonts w:hint="cs"/>
          <w:rtl/>
        </w:rPr>
        <w:t>ا</w:t>
      </w:r>
      <w:r w:rsidR="00326663">
        <w:rPr>
          <w:rFonts w:hint="cs"/>
          <w:rtl/>
        </w:rPr>
        <w:t xml:space="preserve">زی برای سیستم‌های غیرخطی با تضمین شاخص تعقیب نرم بی‌نهایت بررسی </w:t>
      </w:r>
      <w:r w:rsidR="00FA6A76">
        <w:rPr>
          <w:rFonts w:hint="cs"/>
          <w:rtl/>
        </w:rPr>
        <w:t>شده است</w:t>
      </w:r>
      <w:r w:rsidR="00326663">
        <w:rPr>
          <w:rFonts w:hint="cs"/>
          <w:rtl/>
        </w:rPr>
        <w:t xml:space="preserve">. برای کاهش خطای تعقیب یک رویتگر فازی به‌همراه یک کنترلگر فازی برای سیستم اصلی طراحی شده است. </w:t>
      </w:r>
      <w:r w:rsidR="000C21F4">
        <w:rPr>
          <w:rFonts w:hint="cs"/>
          <w:rtl/>
        </w:rPr>
        <w:t>شرایط به‌دست آمده در این طراحی بر اساس نامساوی ماتریس خطی ارائه شده است.</w:t>
      </w:r>
    </w:p>
    <w:p w:rsidR="008C117F" w:rsidRDefault="00CD1193" w:rsidP="00FA6A76">
      <w:pPr>
        <w:pStyle w:val="Text"/>
        <w:rPr>
          <w:rtl/>
        </w:rPr>
      </w:pPr>
      <w:r>
        <w:rPr>
          <w:rFonts w:hint="cs"/>
          <w:rtl/>
        </w:rPr>
        <w:t>در مرجع [</w:t>
      </w:r>
      <w:r w:rsidR="000C21F4">
        <w:rPr>
          <w:rFonts w:hint="cs"/>
          <w:rtl/>
        </w:rPr>
        <w:t>6</w:t>
      </w:r>
      <w:r>
        <w:rPr>
          <w:rFonts w:hint="cs"/>
          <w:rtl/>
        </w:rPr>
        <w:t>]</w:t>
      </w:r>
      <w:r w:rsidR="000C21F4">
        <w:rPr>
          <w:rFonts w:hint="cs"/>
          <w:rtl/>
        </w:rPr>
        <w:t xml:space="preserve"> </w:t>
      </w:r>
      <w:r w:rsidR="00150610">
        <w:rPr>
          <w:rFonts w:hint="cs"/>
          <w:rtl/>
        </w:rPr>
        <w:t>طراحی</w:t>
      </w:r>
      <w:r w:rsidR="000C21F4">
        <w:rPr>
          <w:rFonts w:hint="cs"/>
          <w:rtl/>
        </w:rPr>
        <w:t xml:space="preserve"> قانون کنترل فازی برای سیستم‌های زمان گسسته غیر‌خطی همراه با تاخیر زمانی </w:t>
      </w:r>
      <w:r w:rsidR="00150610">
        <w:rPr>
          <w:rFonts w:hint="cs"/>
          <w:rtl/>
        </w:rPr>
        <w:t>بررسی</w:t>
      </w:r>
      <w:r w:rsidR="000C21F4">
        <w:rPr>
          <w:rFonts w:hint="cs"/>
          <w:rtl/>
        </w:rPr>
        <w:t xml:space="preserve"> شده است. در واقع روش موجود در مرجع [6] </w:t>
      </w:r>
      <w:r w:rsidR="00FA6A76">
        <w:rPr>
          <w:rFonts w:hint="cs"/>
          <w:rtl/>
        </w:rPr>
        <w:t xml:space="preserve">مشابه روش ارائه شده در </w:t>
      </w:r>
      <w:r w:rsidR="00150610">
        <w:rPr>
          <w:rFonts w:hint="cs"/>
          <w:rtl/>
        </w:rPr>
        <w:t>مرجع [5] است با این تفاوت که برای سیستم‌های زمان گسسته همراه با تاخیر زمانی بررسی شده است.</w:t>
      </w:r>
    </w:p>
    <w:p w:rsidR="001961D3" w:rsidRPr="006D14A8" w:rsidRDefault="001961D3" w:rsidP="00150610">
      <w:pPr>
        <w:pStyle w:val="Text"/>
        <w:rPr>
          <w:rtl/>
        </w:rPr>
      </w:pPr>
      <w:r w:rsidRPr="006D14A8">
        <w:rPr>
          <w:rFonts w:hint="cs"/>
          <w:rtl/>
        </w:rPr>
        <w:t>در مقاله حاضر روش ارائه شده در [</w:t>
      </w:r>
      <w:r w:rsidR="00150610">
        <w:rPr>
          <w:rFonts w:hint="cs"/>
          <w:rtl/>
        </w:rPr>
        <w:t>5</w:t>
      </w:r>
      <w:r w:rsidRPr="006D14A8">
        <w:rPr>
          <w:rFonts w:hint="cs"/>
          <w:rtl/>
        </w:rPr>
        <w:t>] برای طراحی قانون کنترل فازی چندجمله ای تعمیم داده شده است. شرایط ارائه شده برای تضمین پایداری و کارایی سیستم حلقه بسته در قضیه اول مشابه ولی در ادامه متفاوت از روش [</w:t>
      </w:r>
      <w:r w:rsidR="00150610">
        <w:rPr>
          <w:rFonts w:hint="cs"/>
          <w:rtl/>
        </w:rPr>
        <w:t>5</w:t>
      </w:r>
      <w:r w:rsidRPr="006D14A8">
        <w:rPr>
          <w:rFonts w:hint="cs"/>
          <w:rtl/>
        </w:rPr>
        <w:t xml:space="preserve">] </w:t>
      </w:r>
      <w:r w:rsidR="00CD1193">
        <w:rPr>
          <w:rFonts w:hint="cs"/>
          <w:rtl/>
        </w:rPr>
        <w:t>می باشد</w:t>
      </w:r>
      <w:r w:rsidRPr="006D14A8">
        <w:rPr>
          <w:rFonts w:hint="cs"/>
          <w:rtl/>
        </w:rPr>
        <w:t>. بعلاوه با توجه به اینکه شرایط استخراج شده برای استخراج بهره کنترلگر و رویتگر در حالت کلی غیر محدب هستند ضمن نقد روش ارائه شده در [</w:t>
      </w:r>
      <w:r w:rsidR="00150610">
        <w:rPr>
          <w:rFonts w:hint="cs"/>
          <w:rtl/>
        </w:rPr>
        <w:t>5</w:t>
      </w:r>
      <w:r w:rsidRPr="006D14A8">
        <w:rPr>
          <w:rFonts w:hint="cs"/>
          <w:rtl/>
        </w:rPr>
        <w:t>] و بیان نواقص آن اصلاح شده است.</w:t>
      </w:r>
    </w:p>
    <w:p w:rsidR="001961D3" w:rsidRPr="006D14A8" w:rsidRDefault="001961D3" w:rsidP="001961D3">
      <w:pPr>
        <w:pStyle w:val="Text"/>
        <w:rPr>
          <w:rFonts w:cs="Times New Roman"/>
        </w:rPr>
      </w:pPr>
      <w:r>
        <w:rPr>
          <w:rFonts w:hint="cs"/>
          <w:rtl/>
        </w:rPr>
        <w:t>در فصل دوم</w:t>
      </w:r>
      <w:r w:rsidRPr="006D14A8">
        <w:rPr>
          <w:rFonts w:hint="cs"/>
          <w:rtl/>
        </w:rPr>
        <w:t xml:space="preserve"> مقدمات ریاضی و تعریف مساله ارائه شده است.</w:t>
      </w:r>
      <w:r>
        <w:rPr>
          <w:rFonts w:hint="cs"/>
          <w:rtl/>
        </w:rPr>
        <w:t xml:space="preserve"> در فصل سوم قضایای لازم برای طراحی قانون کنترل و طراحی رویتگر فازی چندجمله ای ارائه شده است. در فصل چهارم با ااستفاده از شبیه سازی کارایی روش نشان داده شده است. فصل پنجم نیز به جمع بندی و نتیجه گیری از بحث اختصاص دارد.</w:t>
      </w:r>
    </w:p>
    <w:p w:rsidR="001961D3" w:rsidRPr="003C6DC8" w:rsidRDefault="001961D3" w:rsidP="00FE6120">
      <w:pPr>
        <w:pStyle w:val="Heading1"/>
        <w:rPr>
          <w:rtl/>
        </w:rPr>
      </w:pPr>
      <w:r w:rsidRPr="00FE6120">
        <w:rPr>
          <w:rFonts w:hint="cs"/>
          <w:rtl/>
        </w:rPr>
        <w:t>مقدمات</w:t>
      </w:r>
      <w:r w:rsidRPr="003C6DC8">
        <w:rPr>
          <w:rFonts w:hint="cs"/>
          <w:rtl/>
        </w:rPr>
        <w:t xml:space="preserve"> و تعریف مسأله</w:t>
      </w:r>
    </w:p>
    <w:p w:rsidR="001961D3" w:rsidRDefault="001961D3" w:rsidP="00FE6120">
      <w:pPr>
        <w:pStyle w:val="Heading2"/>
        <w:rPr>
          <w:rtl/>
        </w:rPr>
      </w:pPr>
      <w:r>
        <w:rPr>
          <w:rFonts w:hint="cs"/>
          <w:rtl/>
        </w:rPr>
        <w:t>مقدمات ر</w:t>
      </w:r>
      <w:r w:rsidR="00FE6120">
        <w:rPr>
          <w:rFonts w:hint="cs"/>
          <w:rtl/>
        </w:rPr>
        <w:t>یا</w:t>
      </w:r>
      <w:r>
        <w:rPr>
          <w:rFonts w:hint="cs"/>
          <w:rtl/>
        </w:rPr>
        <w:t>ضی</w:t>
      </w:r>
    </w:p>
    <w:p w:rsidR="001961D3" w:rsidRPr="003D3011" w:rsidRDefault="001961D3" w:rsidP="001961D3">
      <w:pPr>
        <w:pStyle w:val="Text"/>
        <w:rPr>
          <w:rtl/>
        </w:rPr>
      </w:pPr>
      <w:r w:rsidRPr="00CA3559">
        <w:rPr>
          <w:rFonts w:hint="cs"/>
          <w:rtl/>
        </w:rPr>
        <w:t xml:space="preserve">تابع تک جمله‌ای از </w:t>
      </w:r>
      <m:oMath>
        <m:r>
          <w:rPr>
            <w:rFonts w:ascii="Cambria Math" w:hAnsi="Cambria Math"/>
          </w:rPr>
          <m:t>x</m:t>
        </m:r>
        <m:d>
          <m:dPr>
            <m:ctrlPr>
              <w:rPr>
                <w:rFonts w:ascii="Cambria Math" w:hAnsi="Cambria Math"/>
              </w:rPr>
            </m:ctrlPr>
          </m:dPr>
          <m:e>
            <m:r>
              <w:rPr>
                <w:rFonts w:ascii="Cambria Math" w:hAnsi="Cambria Math"/>
              </w:rPr>
              <m:t>t</m:t>
            </m:r>
          </m:e>
        </m:d>
      </m:oMath>
      <w:r w:rsidRPr="00CA3559">
        <w:rPr>
          <w:rFonts w:hint="cs"/>
          <w:rtl/>
        </w:rPr>
        <w:t xml:space="preserve"> تابعی است که فقط دارای ی</w:t>
      </w:r>
      <w:r>
        <w:rPr>
          <w:rFonts w:hint="cs"/>
          <w:rtl/>
        </w:rPr>
        <w:t xml:space="preserve">ک جمله </w:t>
      </w:r>
      <w:r w:rsidRPr="00CA3559">
        <w:rPr>
          <w:rFonts w:hint="cs"/>
          <w:rtl/>
        </w:rPr>
        <w:t xml:space="preserve">از متغیر </w:t>
      </w:r>
      <m:oMath>
        <m:r>
          <w:rPr>
            <w:rFonts w:ascii="Cambria Math" w:hAnsi="Cambria Math"/>
          </w:rPr>
          <m:t>x</m:t>
        </m:r>
        <m:d>
          <m:dPr>
            <m:ctrlPr>
              <w:rPr>
                <w:rFonts w:ascii="Cambria Math" w:hAnsi="Cambria Math"/>
              </w:rPr>
            </m:ctrlPr>
          </m:dPr>
          <m:e>
            <m:r>
              <w:rPr>
                <w:rFonts w:ascii="Cambria Math" w:hAnsi="Cambria Math"/>
              </w:rPr>
              <m:t>t</m:t>
            </m:r>
          </m:e>
        </m:d>
      </m:oMath>
      <w:r w:rsidRPr="00CA3559">
        <w:rPr>
          <w:rFonts w:hint="cs"/>
          <w:rtl/>
        </w:rPr>
        <w:t xml:space="preserve"> باشد. تابع تک جمله‌ای می‌تواند یک عدد، یک متغیر و یا حاصلضر</w:t>
      </w:r>
      <w:r>
        <w:rPr>
          <w:rFonts w:hint="cs"/>
          <w:rtl/>
        </w:rPr>
        <w:t xml:space="preserve">ب یک یا چند عدد در یک متغیر باشد و به‌صورت </w:t>
      </w:r>
      <m:oMath>
        <m:r>
          <w:rPr>
            <w:rFonts w:ascii="Cambria Math" w:hAnsi="Cambria Math" w:cs="Cambria Math"/>
          </w:rPr>
          <m:t xml:space="preserve"> β</m:t>
        </m:r>
        <m:sSup>
          <m:sSupPr>
            <m:ctrlPr>
              <w:rPr>
                <w:rFonts w:ascii="Cambria Math" w:hAnsi="Cambria Math" w:cs="Cambria Math"/>
                <w:i/>
              </w:rPr>
            </m:ctrlPr>
          </m:sSupPr>
          <m:e>
            <m:d>
              <m:dPr>
                <m:ctrlPr>
                  <w:rPr>
                    <w:rFonts w:ascii="Cambria Math" w:hAnsi="Cambria Math" w:cs="Cambria Math"/>
                    <w:i/>
                  </w:rPr>
                </m:ctrlPr>
              </m:dPr>
              <m:e>
                <m:r>
                  <w:rPr>
                    <w:rFonts w:ascii="Cambria Math" w:hAnsi="Cambria Math" w:cs="Cambria Math"/>
                  </w:rPr>
                  <m:t>x</m:t>
                </m:r>
                <m:d>
                  <m:dPr>
                    <m:ctrlPr>
                      <w:rPr>
                        <w:rFonts w:ascii="Cambria Math" w:hAnsi="Cambria Math" w:cs="Cambria Math"/>
                        <w:i/>
                      </w:rPr>
                    </m:ctrlPr>
                  </m:dPr>
                  <m:e>
                    <m:r>
                      <w:rPr>
                        <w:rFonts w:ascii="Cambria Math" w:hAnsi="Cambria Math" w:cs="Cambria Math"/>
                      </w:rPr>
                      <m:t>t</m:t>
                    </m:r>
                  </m:e>
                </m:d>
              </m:e>
            </m:d>
          </m:e>
          <m:sup>
            <m:r>
              <w:rPr>
                <w:rFonts w:ascii="Cambria Math" w:hAnsi="Cambria Math" w:cs="Cambria Math"/>
              </w:rPr>
              <m:t>α</m:t>
            </m:r>
          </m:sup>
        </m:sSup>
      </m:oMath>
      <w:r>
        <w:rPr>
          <w:rFonts w:hint="cs"/>
          <w:rtl/>
        </w:rPr>
        <w:t xml:space="preserve">می‌باشد که در آن </w:t>
      </w:r>
      <m:oMath>
        <m:r>
          <m:rPr>
            <m:sty m:val="p"/>
          </m:rPr>
          <w:rPr>
            <w:rFonts w:ascii="Cambria Math" w:hAnsi="Cambria Math" w:cs="Times New Roman" w:hint="cs"/>
            <w:rtl/>
          </w:rPr>
          <m:t>α</m:t>
        </m:r>
        <m:r>
          <w:rPr>
            <w:rFonts w:ascii="Cambria Math" w:hAnsi="Cambria Math"/>
          </w:rPr>
          <m:t>,β</m:t>
        </m:r>
      </m:oMath>
      <w:r>
        <w:rPr>
          <w:rFonts w:hint="cs"/>
          <w:rtl/>
        </w:rPr>
        <w:t xml:space="preserve"> عدد هستند. </w:t>
      </w:r>
      <w:r w:rsidRPr="00CA3559">
        <w:rPr>
          <w:rFonts w:hint="cs"/>
          <w:rtl/>
        </w:rPr>
        <w:t xml:space="preserve">تابع چند‌جمله‌ای </w:t>
      </w:r>
      <m:oMath>
        <m:r>
          <w:rPr>
            <w:rFonts w:ascii="Cambria Math" w:hAnsi="Cambria Math"/>
          </w:rPr>
          <m:t>f</m:t>
        </m:r>
        <m:d>
          <m:dPr>
            <m:ctrlPr>
              <w:rPr>
                <w:rFonts w:ascii="Cambria Math" w:hAnsi="Cambria Math"/>
              </w:rPr>
            </m:ctrlPr>
          </m:dPr>
          <m:e>
            <m:r>
              <w:rPr>
                <w:rFonts w:ascii="Cambria Math" w:hAnsi="Cambria Math"/>
              </w:rPr>
              <m:t>x</m:t>
            </m:r>
            <m:d>
              <m:dPr>
                <m:ctrlPr>
                  <w:rPr>
                    <w:rFonts w:ascii="Cambria Math" w:hAnsi="Cambria Math"/>
                  </w:rPr>
                </m:ctrlPr>
              </m:dPr>
              <m:e>
                <m:r>
                  <w:rPr>
                    <w:rFonts w:ascii="Cambria Math" w:hAnsi="Cambria Math"/>
                  </w:rPr>
                  <m:t>t</m:t>
                </m:r>
              </m:e>
            </m:d>
          </m:e>
        </m:d>
      </m:oMath>
      <w:r w:rsidRPr="00CA3559">
        <w:rPr>
          <w:rFonts w:hint="cs"/>
          <w:rtl/>
        </w:rPr>
        <w:t xml:space="preserve"> تابعی است که حاصل جمع چند تابع تک جمله‌ای از </w:t>
      </w:r>
      <m:oMath>
        <m:r>
          <w:rPr>
            <w:rFonts w:ascii="Cambria Math" w:hAnsi="Cambria Math"/>
          </w:rPr>
          <m:t>x</m:t>
        </m:r>
        <m:d>
          <m:dPr>
            <m:ctrlPr>
              <w:rPr>
                <w:rFonts w:ascii="Cambria Math" w:hAnsi="Cambria Math"/>
              </w:rPr>
            </m:ctrlPr>
          </m:dPr>
          <m:e>
            <m:r>
              <w:rPr>
                <w:rFonts w:ascii="Cambria Math" w:hAnsi="Cambria Math"/>
              </w:rPr>
              <m:t>t</m:t>
            </m:r>
          </m:e>
        </m:d>
      </m:oMath>
      <w:r w:rsidRPr="00CA3559">
        <w:rPr>
          <w:rFonts w:hint="cs"/>
          <w:rtl/>
        </w:rPr>
        <w:t xml:space="preserve"> باشد.</w:t>
      </w:r>
      <w:ins w:id="0" w:author="Admin" w:date="2015-12-02T08:28:00Z">
        <w:r>
          <w:rPr>
            <w:rFonts w:hint="cs"/>
            <w:rtl/>
          </w:rPr>
          <w:t xml:space="preserve"> </w:t>
        </w:r>
      </w:ins>
      <w:r>
        <w:rPr>
          <w:rFonts w:hint="cs"/>
          <w:rtl/>
        </w:rPr>
        <w:t xml:space="preserve">تابع چند‌جمله‌ای </w:t>
      </w:r>
      <m:oMath>
        <m:r>
          <w:rPr>
            <w:rFonts w:ascii="Cambria Math" w:hAnsi="Cambria Math"/>
          </w:rPr>
          <m:t>f</m:t>
        </m:r>
        <m:d>
          <m:dPr>
            <m:ctrlPr>
              <w:rPr>
                <w:rFonts w:ascii="Cambria Math" w:hAnsi="Cambria Math"/>
              </w:rPr>
            </m:ctrlPr>
          </m:dPr>
          <m:e>
            <m:r>
              <w:rPr>
                <w:rFonts w:ascii="Cambria Math" w:hAnsi="Cambria Math"/>
              </w:rPr>
              <m:t>x</m:t>
            </m:r>
            <m:d>
              <m:dPr>
                <m:ctrlPr>
                  <w:rPr>
                    <w:rFonts w:ascii="Cambria Math" w:hAnsi="Cambria Math"/>
                  </w:rPr>
                </m:ctrlPr>
              </m:dPr>
              <m:e>
                <m:r>
                  <w:rPr>
                    <w:rFonts w:ascii="Cambria Math" w:hAnsi="Cambria Math"/>
                  </w:rPr>
                  <m:t>t</m:t>
                </m:r>
              </m:e>
            </m:d>
          </m:e>
        </m:d>
      </m:oMath>
      <w:r>
        <w:rPr>
          <w:rFonts w:hint="cs"/>
          <w:rtl/>
        </w:rPr>
        <w:t xml:space="preserve"> مجموع مربعات است اگر چند‌جمله‌ای‌های </w:t>
      </w:r>
      <m:oMath>
        <m:sSub>
          <m:sSubPr>
            <m:ctrlPr>
              <w:rPr>
                <w:rFonts w:ascii="Cambria Math" w:hAnsi="Cambria Math"/>
                <w:i/>
              </w:rPr>
            </m:ctrlPr>
          </m:sSubPr>
          <m:e>
            <m:r>
              <w:rPr>
                <w:rFonts w:ascii="Cambria Math" w:hAnsi="Cambria Math"/>
              </w:rPr>
              <m:t>f</m:t>
            </m:r>
          </m:e>
          <m:sub>
            <m:r>
              <w:rPr>
                <w:rFonts w:ascii="Cambria Math" w:hAnsi="Cambria Math"/>
              </w:rPr>
              <m:t>1</m:t>
            </m:r>
          </m:sub>
        </m:sSub>
        <m:d>
          <m:dPr>
            <m:ctrlPr>
              <w:rPr>
                <w:rFonts w:ascii="Cambria Math" w:hAnsi="Cambria Math"/>
                <w:i/>
              </w:rPr>
            </m:ctrlPr>
          </m:dPr>
          <m:e>
            <m:r>
              <w:rPr>
                <w:rFonts w:ascii="Cambria Math" w:hAnsi="Cambria Math"/>
              </w:rPr>
              <m:t>x</m:t>
            </m:r>
            <m:d>
              <m:dPr>
                <m:ctrlPr>
                  <w:rPr>
                    <w:rFonts w:ascii="Cambria Math" w:hAnsi="Cambria Math"/>
                    <w:i/>
                  </w:rPr>
                </m:ctrlPr>
              </m:dPr>
              <m:e>
                <m:r>
                  <w:rPr>
                    <w:rFonts w:ascii="Cambria Math" w:hAnsi="Cambria Math"/>
                  </w:rPr>
                  <m:t>t</m:t>
                </m:r>
              </m:e>
            </m:d>
          </m:e>
        </m:d>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k</m:t>
            </m:r>
          </m:sub>
        </m:sSub>
        <m:d>
          <m:dPr>
            <m:ctrlPr>
              <w:rPr>
                <w:rFonts w:ascii="Cambria Math" w:hAnsi="Cambria Math"/>
                <w:i/>
              </w:rPr>
            </m:ctrlPr>
          </m:dPr>
          <m:e>
            <m:r>
              <w:rPr>
                <w:rFonts w:ascii="Cambria Math" w:hAnsi="Cambria Math"/>
              </w:rPr>
              <m:t>x</m:t>
            </m:r>
            <m:d>
              <m:dPr>
                <m:ctrlPr>
                  <w:rPr>
                    <w:rFonts w:ascii="Cambria Math" w:hAnsi="Cambria Math"/>
                    <w:i/>
                  </w:rPr>
                </m:ctrlPr>
              </m:dPr>
              <m:e>
                <m:r>
                  <w:rPr>
                    <w:rFonts w:ascii="Cambria Math" w:hAnsi="Cambria Math"/>
                  </w:rPr>
                  <m:t>t</m:t>
                </m:r>
              </m:e>
            </m:d>
          </m:e>
        </m:d>
      </m:oMath>
      <w:r>
        <w:rPr>
          <w:rFonts w:hint="cs"/>
          <w:rtl/>
        </w:rPr>
        <w:t xml:space="preserve"> به‌گونه‌ای وجود داشته باشند که </w:t>
      </w:r>
      <m:oMath>
        <m:r>
          <w:rPr>
            <w:rFonts w:ascii="Cambria Math" w:hAnsi="Cambria Math"/>
          </w:rPr>
          <m:t>f</m:t>
        </m:r>
        <m:d>
          <m:dPr>
            <m:ctrlPr>
              <w:rPr>
                <w:rFonts w:ascii="Cambria Math" w:hAnsi="Cambria Math"/>
                <w:i/>
              </w:rPr>
            </m:ctrlPr>
          </m:dPr>
          <m:e>
            <m:r>
              <w:rPr>
                <w:rFonts w:ascii="Cambria Math" w:hAnsi="Cambria Math"/>
              </w:rPr>
              <m:t>x</m:t>
            </m:r>
            <m:d>
              <m:dPr>
                <m:ctrlPr>
                  <w:rPr>
                    <w:rFonts w:ascii="Cambria Math" w:hAnsi="Cambria Math"/>
                    <w:i/>
                  </w:rPr>
                </m:ctrlPr>
              </m:dPr>
              <m:e>
                <m:r>
                  <w:rPr>
                    <w:rFonts w:ascii="Cambria Math" w:hAnsi="Cambria Math"/>
                  </w:rPr>
                  <m:t>t</m:t>
                </m:r>
              </m:e>
            </m:d>
          </m:e>
        </m:d>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k</m:t>
            </m:r>
          </m:sup>
          <m:e>
            <m:sSup>
              <m:sSupPr>
                <m:ctrlPr>
                  <w:rPr>
                    <w:rFonts w:ascii="Cambria Math" w:hAnsi="Cambria Math"/>
                    <w:i/>
                  </w:rPr>
                </m:ctrlPr>
              </m:sSupPr>
              <m:e>
                <m:sSub>
                  <m:sSubPr>
                    <m:ctrlPr>
                      <w:rPr>
                        <w:rFonts w:ascii="Cambria Math" w:hAnsi="Cambria Math"/>
                        <w:i/>
                      </w:rPr>
                    </m:ctrlPr>
                  </m:sSubPr>
                  <m:e>
                    <m:r>
                      <w:rPr>
                        <w:rFonts w:ascii="Cambria Math" w:hAnsi="Cambria Math"/>
                      </w:rPr>
                      <m:t>f</m:t>
                    </m:r>
                  </m:e>
                  <m:sub>
                    <m:r>
                      <w:rPr>
                        <w:rFonts w:ascii="Cambria Math" w:hAnsi="Cambria Math"/>
                      </w:rPr>
                      <m:t>i</m:t>
                    </m:r>
                  </m:sub>
                </m:sSub>
              </m:e>
              <m:sup>
                <m:r>
                  <w:rPr>
                    <w:rFonts w:ascii="Cambria Math" w:hAnsi="Cambria Math"/>
                  </w:rPr>
                  <m:t>2</m:t>
                </m:r>
              </m:sup>
            </m:sSup>
            <m:d>
              <m:dPr>
                <m:ctrlPr>
                  <w:rPr>
                    <w:rFonts w:ascii="Cambria Math" w:hAnsi="Cambria Math"/>
                    <w:i/>
                  </w:rPr>
                </m:ctrlPr>
              </m:dPr>
              <m:e>
                <m:r>
                  <w:rPr>
                    <w:rFonts w:ascii="Cambria Math" w:hAnsi="Cambria Math"/>
                  </w:rPr>
                  <m:t>x</m:t>
                </m:r>
                <m:d>
                  <m:dPr>
                    <m:ctrlPr>
                      <w:rPr>
                        <w:rFonts w:ascii="Cambria Math" w:hAnsi="Cambria Math"/>
                        <w:i/>
                      </w:rPr>
                    </m:ctrlPr>
                  </m:dPr>
                  <m:e>
                    <m:r>
                      <w:rPr>
                        <w:rFonts w:ascii="Cambria Math" w:hAnsi="Cambria Math"/>
                      </w:rPr>
                      <m:t>t</m:t>
                    </m:r>
                  </m:e>
                </m:d>
              </m:e>
            </m:d>
          </m:e>
        </m:nary>
      </m:oMath>
      <w:r>
        <w:rPr>
          <w:rFonts w:hint="cs"/>
          <w:rtl/>
        </w:rPr>
        <w:t xml:space="preserve">. مجموع مربع بودن تابع </w:t>
      </w:r>
      <m:oMath>
        <m:r>
          <w:rPr>
            <w:rFonts w:ascii="Cambria Math" w:hAnsi="Cambria Math"/>
          </w:rPr>
          <m:t>f</m:t>
        </m:r>
        <m:d>
          <m:dPr>
            <m:ctrlPr>
              <w:rPr>
                <w:rFonts w:ascii="Cambria Math" w:hAnsi="Cambria Math"/>
              </w:rPr>
            </m:ctrlPr>
          </m:dPr>
          <m:e>
            <m:r>
              <w:rPr>
                <w:rFonts w:ascii="Cambria Math" w:hAnsi="Cambria Math"/>
              </w:rPr>
              <m:t>x</m:t>
            </m:r>
            <m:d>
              <m:dPr>
                <m:ctrlPr>
                  <w:rPr>
                    <w:rFonts w:ascii="Cambria Math" w:hAnsi="Cambria Math"/>
                  </w:rPr>
                </m:ctrlPr>
              </m:dPr>
              <m:e>
                <m:r>
                  <w:rPr>
                    <w:rFonts w:ascii="Cambria Math" w:hAnsi="Cambria Math"/>
                  </w:rPr>
                  <m:t>t</m:t>
                </m:r>
              </m:e>
            </m:d>
          </m:e>
        </m:d>
      </m:oMath>
      <w:r>
        <w:rPr>
          <w:rFonts w:hint="cs"/>
          <w:rtl/>
        </w:rPr>
        <w:t xml:space="preserve"> به این معناست که برای </w:t>
      </w:r>
      <m:oMath>
        <m:r>
          <w:rPr>
            <w:rFonts w:ascii="Cambria Math" w:hAnsi="Cambria Math"/>
          </w:rPr>
          <m:t>x(t)∈</m:t>
        </m:r>
        <m:sSup>
          <m:sSupPr>
            <m:ctrlPr>
              <w:rPr>
                <w:rFonts w:ascii="Cambria Math" w:hAnsi="Cambria Math"/>
                <w:i/>
              </w:rPr>
            </m:ctrlPr>
          </m:sSupPr>
          <m:e>
            <m:r>
              <m:rPr>
                <m:scr m:val="double-struck"/>
              </m:rPr>
              <w:rPr>
                <w:rFonts w:ascii="Cambria Math" w:hAnsi="Cambria Math"/>
              </w:rPr>
              <m:t>R</m:t>
            </m:r>
          </m:e>
          <m:sup>
            <m:r>
              <w:rPr>
                <w:rFonts w:ascii="Cambria Math" w:hAnsi="Cambria Math"/>
              </w:rPr>
              <m:t>n</m:t>
            </m:r>
          </m:sup>
        </m:sSup>
      </m:oMath>
      <w:r>
        <w:rPr>
          <w:rFonts w:hint="cs"/>
          <w:i/>
          <w:rtl/>
        </w:rPr>
        <w:t xml:space="preserve"> آنگاه </w:t>
      </w:r>
      <m:oMath>
        <m:r>
          <w:rPr>
            <w:rFonts w:ascii="Cambria Math" w:hAnsi="Cambria Math"/>
          </w:rPr>
          <m:t>f</m:t>
        </m:r>
        <m:d>
          <m:dPr>
            <m:ctrlPr>
              <w:rPr>
                <w:rFonts w:ascii="Cambria Math" w:hAnsi="Cambria Math"/>
              </w:rPr>
            </m:ctrlPr>
          </m:dPr>
          <m:e>
            <m:r>
              <w:rPr>
                <w:rFonts w:ascii="Cambria Math" w:hAnsi="Cambria Math"/>
              </w:rPr>
              <m:t>x</m:t>
            </m:r>
            <m:d>
              <m:dPr>
                <m:ctrlPr>
                  <w:rPr>
                    <w:rFonts w:ascii="Cambria Math" w:hAnsi="Cambria Math"/>
                  </w:rPr>
                </m:ctrlPr>
              </m:dPr>
              <m:e>
                <m:r>
                  <w:rPr>
                    <w:rFonts w:ascii="Cambria Math" w:hAnsi="Cambria Math"/>
                  </w:rPr>
                  <m:t>t</m:t>
                </m:r>
              </m:e>
            </m:d>
          </m:e>
        </m:d>
        <m:r>
          <m:rPr>
            <m:sty m:val="p"/>
          </m:rPr>
          <w:rPr>
            <w:rFonts w:ascii="Cambria Math" w:hAnsi="Cambria Math"/>
          </w:rPr>
          <m:t>≥</m:t>
        </m:r>
        <m:r>
          <w:rPr>
            <w:rFonts w:ascii="Cambria Math" w:hAnsi="Cambria Math"/>
          </w:rPr>
          <m:t>0</m:t>
        </m:r>
      </m:oMath>
    </w:p>
    <w:p w:rsidR="001961D3" w:rsidRPr="001D4061" w:rsidRDefault="001961D3" w:rsidP="001961D3">
      <w:pPr>
        <w:pStyle w:val="Text"/>
        <w:rPr>
          <w:rtl/>
        </w:rPr>
      </w:pPr>
      <w:r w:rsidRPr="001D4061">
        <w:rPr>
          <w:rFonts w:hint="cs"/>
          <w:rtl/>
        </w:rPr>
        <w:t xml:space="preserve">یک </w:t>
      </w:r>
      <w:r>
        <w:rPr>
          <w:rFonts w:hint="cs"/>
          <w:rtl/>
        </w:rPr>
        <w:t>سیستم</w:t>
      </w:r>
      <w:r w:rsidRPr="001D4061">
        <w:rPr>
          <w:rFonts w:hint="cs"/>
          <w:rtl/>
        </w:rPr>
        <w:t xml:space="preserve"> غیرخطی را به صورت </w:t>
      </w:r>
    </w:p>
    <w:tbl>
      <w:tblPr>
        <w:bidiVisual/>
        <w:tblW w:w="0" w:type="auto"/>
        <w:jc w:val="center"/>
        <w:tblLook w:val="04A0"/>
      </w:tblPr>
      <w:tblGrid>
        <w:gridCol w:w="929"/>
        <w:gridCol w:w="3936"/>
      </w:tblGrid>
      <w:tr w:rsidR="001961D3" w:rsidRPr="003F3EC9" w:rsidTr="003E3665">
        <w:trPr>
          <w:trHeight w:val="438"/>
          <w:jc w:val="center"/>
        </w:trPr>
        <w:tc>
          <w:tcPr>
            <w:tcW w:w="929" w:type="dxa"/>
            <w:vAlign w:val="center"/>
          </w:tcPr>
          <w:p w:rsidR="001961D3" w:rsidRPr="009A2C39" w:rsidRDefault="001961D3" w:rsidP="003E3665">
            <w:pPr>
              <w:pStyle w:val="Text1"/>
              <w:rPr>
                <w:sz w:val="22"/>
                <w:rtl/>
              </w:rPr>
            </w:pPr>
            <w:bookmarkStart w:id="1" w:name="_Ref436665197"/>
            <w:r w:rsidRPr="009A2C39">
              <w:rPr>
                <w:rFonts w:hint="cs"/>
                <w:sz w:val="22"/>
                <w:rtl/>
              </w:rPr>
              <w:t>(</w:t>
            </w:r>
            <w:r w:rsidR="003236F2" w:rsidRPr="009A2C39">
              <w:rPr>
                <w:sz w:val="22"/>
                <w:rtl/>
              </w:rPr>
              <w:fldChar w:fldCharType="begin"/>
            </w:r>
            <w:r w:rsidRPr="009A2C39">
              <w:rPr>
                <w:sz w:val="22"/>
              </w:rPr>
              <w:instrText>SEQ</w:instrText>
            </w:r>
            <w:r w:rsidRPr="009A2C39">
              <w:rPr>
                <w:sz w:val="22"/>
                <w:rtl/>
              </w:rPr>
              <w:instrText xml:space="preserve"> معادله \* </w:instrText>
            </w:r>
            <w:r w:rsidRPr="009A2C39">
              <w:rPr>
                <w:sz w:val="22"/>
              </w:rPr>
              <w:instrText>ARABIC</w:instrText>
            </w:r>
            <w:r w:rsidR="003236F2" w:rsidRPr="009A2C39">
              <w:rPr>
                <w:sz w:val="22"/>
                <w:rtl/>
              </w:rPr>
              <w:fldChar w:fldCharType="separate"/>
            </w:r>
            <w:r>
              <w:rPr>
                <w:noProof/>
                <w:sz w:val="22"/>
                <w:rtl/>
              </w:rPr>
              <w:t>1</w:t>
            </w:r>
            <w:r w:rsidR="003236F2" w:rsidRPr="009A2C39">
              <w:rPr>
                <w:sz w:val="22"/>
                <w:rtl/>
              </w:rPr>
              <w:fldChar w:fldCharType="end"/>
            </w:r>
            <w:r w:rsidRPr="009A2C39">
              <w:rPr>
                <w:rFonts w:hint="cs"/>
                <w:sz w:val="22"/>
                <w:rtl/>
              </w:rPr>
              <w:t>)</w:t>
            </w:r>
            <w:bookmarkEnd w:id="1"/>
          </w:p>
        </w:tc>
        <w:tc>
          <w:tcPr>
            <w:tcW w:w="3936" w:type="dxa"/>
            <w:vAlign w:val="center"/>
          </w:tcPr>
          <w:p w:rsidR="001961D3" w:rsidRDefault="003236F2" w:rsidP="001A2E70">
            <w:pPr>
              <w:pStyle w:val="Equation"/>
              <w:bidi/>
            </w:pPr>
            <m:oMathPara>
              <m:oMath>
                <m:acc>
                  <m:accPr>
                    <m:chr m:val="̇"/>
                    <m:ctrlPr>
                      <w:rPr>
                        <w:rFonts w:ascii="Cambria Math" w:hAnsi="Cambria Math"/>
                        <w:szCs w:val="28"/>
                      </w:rPr>
                    </m:ctrlPr>
                  </m:accPr>
                  <m:e>
                    <m:r>
                      <w:rPr>
                        <w:rFonts w:ascii="Cambria Math" w:hAnsi="Cambria Math"/>
                      </w:rPr>
                      <m:t>x</m:t>
                    </m:r>
                  </m:e>
                </m:acc>
                <m:r>
                  <m:rPr>
                    <m:sty m:val="p"/>
                  </m:rPr>
                  <w:rPr>
                    <w:rFonts w:ascii="Cambria Math" w:hAnsi="Cambria Math"/>
                  </w:rPr>
                  <m:t>(</m:t>
                </m:r>
                <m:r>
                  <w:rPr>
                    <w:rFonts w:ascii="Cambria Math" w:hAnsi="Cambria Math"/>
                  </w:rPr>
                  <m:t>t</m:t>
                </m:r>
                <m:r>
                  <m:rPr>
                    <m:sty m:val="p"/>
                  </m:rPr>
                  <w:rPr>
                    <w:rFonts w:ascii="Cambria Math" w:hAnsi="Cambria Math"/>
                  </w:rPr>
                  <m:t xml:space="preserve">)= </m:t>
                </m:r>
                <m:r>
                  <w:rPr>
                    <w:rFonts w:ascii="Cambria Math" w:hAnsi="Cambria Math"/>
                  </w:rPr>
                  <m:t>f</m:t>
                </m:r>
                <m:d>
                  <m:dPr>
                    <m:ctrlPr>
                      <w:rPr>
                        <w:rFonts w:ascii="Cambria Math" w:hAnsi="Cambria Math"/>
                        <w:szCs w:val="28"/>
                      </w:rPr>
                    </m:ctrlPr>
                  </m:dPr>
                  <m:e>
                    <m:r>
                      <w:rPr>
                        <w:rFonts w:ascii="Cambria Math" w:hAnsi="Cambria Math"/>
                      </w:rPr>
                      <m:t>x</m:t>
                    </m:r>
                    <m:d>
                      <m:dPr>
                        <m:ctrlPr>
                          <w:rPr>
                            <w:rFonts w:ascii="Cambria Math" w:hAnsi="Cambria Math"/>
                            <w:szCs w:val="28"/>
                          </w:rPr>
                        </m:ctrlPr>
                      </m:dPr>
                      <m:e>
                        <m:r>
                          <w:rPr>
                            <w:rFonts w:ascii="Cambria Math" w:hAnsi="Cambria Math"/>
                          </w:rPr>
                          <m:t>t</m:t>
                        </m:r>
                      </m:e>
                    </m:d>
                    <m:r>
                      <m:rPr>
                        <m:sty m:val="p"/>
                      </m:rPr>
                      <w:rPr>
                        <w:rFonts w:ascii="Cambria Math" w:hAnsi="Cambria Math"/>
                      </w:rPr>
                      <m:t>,</m:t>
                    </m:r>
                    <m:r>
                      <w:rPr>
                        <w:rFonts w:ascii="Cambria Math" w:hAnsi="Cambria Math"/>
                      </w:rPr>
                      <m:t>u</m:t>
                    </m:r>
                    <m:r>
                      <m:rPr>
                        <m:sty m:val="p"/>
                      </m:rPr>
                      <w:rPr>
                        <w:rFonts w:ascii="Cambria Math" w:hAnsi="Cambria Math"/>
                      </w:rPr>
                      <m:t>(</m:t>
                    </m:r>
                    <m:r>
                      <w:rPr>
                        <w:rFonts w:ascii="Cambria Math" w:hAnsi="Cambria Math"/>
                      </w:rPr>
                      <m:t>t</m:t>
                    </m:r>
                    <m:r>
                      <m:rPr>
                        <m:sty m:val="p"/>
                      </m:rPr>
                      <w:rPr>
                        <w:rFonts w:ascii="Cambria Math" w:hAnsi="Cambria Math"/>
                      </w:rPr>
                      <m:t>)</m:t>
                    </m:r>
                  </m:e>
                </m:d>
                <m:r>
                  <m:rPr>
                    <m:sty m:val="p"/>
                  </m:rPr>
                  <w:rPr>
                    <w:rFonts w:ascii="Cambria Math" w:hAnsi="Cambria Math"/>
                  </w:rPr>
                  <m:t>+</m:t>
                </m:r>
                <m:r>
                  <w:rPr>
                    <w:rFonts w:ascii="Cambria Math" w:hAnsi="Cambria Math"/>
                  </w:rPr>
                  <m:t>ω</m:t>
                </m:r>
                <m:r>
                  <m:rPr>
                    <m:sty m:val="p"/>
                  </m:rPr>
                  <w:rPr>
                    <w:rFonts w:ascii="Cambria Math" w:hAnsi="Cambria Math"/>
                  </w:rPr>
                  <m:t>(</m:t>
                </m:r>
                <m:r>
                  <w:rPr>
                    <w:rFonts w:ascii="Cambria Math" w:hAnsi="Cambria Math"/>
                  </w:rPr>
                  <m:t>t</m:t>
                </m:r>
                <m:r>
                  <m:rPr>
                    <m:sty m:val="p"/>
                  </m:rPr>
                  <w:rPr>
                    <w:rFonts w:ascii="Cambria Math" w:hAnsi="Cambria Math"/>
                  </w:rPr>
                  <m:t>)</m:t>
                </m:r>
              </m:oMath>
            </m:oMathPara>
          </w:p>
        </w:tc>
      </w:tr>
    </w:tbl>
    <w:p w:rsidR="001961D3" w:rsidRPr="00CB0769" w:rsidRDefault="001961D3" w:rsidP="001961D3">
      <w:pPr>
        <w:pStyle w:val="Text"/>
        <w:rPr>
          <w:rtl/>
        </w:rPr>
      </w:pPr>
      <w:r w:rsidRPr="00065701">
        <w:rPr>
          <w:rFonts w:hint="cs"/>
          <w:rtl/>
        </w:rPr>
        <w:t>در نظر بگیرید</w:t>
      </w:r>
      <w:r w:rsidRPr="00CB0769">
        <w:rPr>
          <w:rFonts w:hint="cs"/>
          <w:rtl/>
        </w:rPr>
        <w:t xml:space="preserve">که در آن </w:t>
      </w:r>
      <m:oMath>
        <m:r>
          <w:rPr>
            <w:rFonts w:ascii="Cambria Math" w:hAnsi="Cambria Math"/>
          </w:rPr>
          <m:t>f</m:t>
        </m:r>
      </m:oMath>
      <w:r>
        <w:rPr>
          <w:rFonts w:hint="cs"/>
          <w:rtl/>
        </w:rPr>
        <w:t xml:space="preserve"> </w:t>
      </w:r>
      <w:r w:rsidRPr="00CB0769">
        <w:rPr>
          <w:rFonts w:hint="cs"/>
          <w:rtl/>
        </w:rPr>
        <w:t>یک تابع غیرخطی است به گونه‌ای که</w:t>
      </w:r>
      <w:r>
        <w:rPr>
          <w:rFonts w:hint="cs"/>
          <w:rtl/>
        </w:rPr>
        <w:t xml:space="preserve"> </w:t>
      </w:r>
      <m:oMath>
        <m:r>
          <w:rPr>
            <w:rFonts w:ascii="Cambria Math" w:hAnsi="Cambria Math"/>
          </w:rPr>
          <m:t>f</m:t>
        </m:r>
        <m:r>
          <m:rPr>
            <m:sty m:val="p"/>
          </m:rPr>
          <w:rPr>
            <w:rFonts w:ascii="Cambria Math" w:hAnsi="Cambria Math"/>
          </w:rPr>
          <m:t xml:space="preserve">(0,0)=0  </m:t>
        </m:r>
      </m:oMath>
      <w:r w:rsidRPr="00CB0769">
        <w:rPr>
          <w:rFonts w:hint="cs"/>
          <w:rtl/>
        </w:rPr>
        <w:t>.</w:t>
      </w:r>
      <w:r>
        <w:rPr>
          <w:rFonts w:hint="cs"/>
          <w:rtl/>
        </w:rPr>
        <w:t xml:space="preserve"> </w:t>
      </w:r>
      <m:oMath>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 xml:space="preserve">)= </m:t>
        </m:r>
        <m:sSup>
          <m:sSupPr>
            <m:ctrlPr>
              <w:rPr>
                <w:rFonts w:ascii="Cambria Math" w:hAnsi="Cambria Math"/>
              </w:rPr>
            </m:ctrlPr>
          </m:sSupPr>
          <m:e>
            <m:d>
              <m:dPr>
                <m:begChr m:val="["/>
                <m:endChr m:val="]"/>
                <m:ctrlPr>
                  <w:rPr>
                    <w:rFonts w:ascii="Cambria Math" w:hAnsi="Cambria Math"/>
                  </w:rPr>
                </m:ctrlPr>
              </m:dPr>
              <m:e>
                <m:m>
                  <m:mPr>
                    <m:mcs>
                      <m:mc>
                        <m:mcPr>
                          <m:count m:val="4"/>
                          <m:mcJc m:val="center"/>
                        </m:mcPr>
                      </m:mc>
                    </m:mcs>
                    <m:ctrlPr>
                      <w:rPr>
                        <w:rFonts w:ascii="Cambria Math" w:hAnsi="Cambria Math"/>
                      </w:rPr>
                    </m:ctrlPr>
                  </m:mPr>
                  <m:mr>
                    <m:e>
                      <m:sSub>
                        <m:sSubPr>
                          <m:ctrlPr>
                            <w:rPr>
                              <w:rFonts w:ascii="Cambria Math" w:hAnsi="Cambria Math"/>
                            </w:rPr>
                          </m:ctrlPr>
                        </m:sSubPr>
                        <m:e>
                          <m:r>
                            <w:rPr>
                              <w:rFonts w:ascii="Cambria Math" w:hAnsi="Cambria Math"/>
                            </w:rPr>
                            <m:t>x</m:t>
                          </m:r>
                        </m:e>
                        <m:sub>
                          <m:r>
                            <m:rPr>
                              <m:sty m:val="p"/>
                            </m:rPr>
                            <w:rPr>
                              <w:rFonts w:ascii="Cambria Math" w:hAnsi="Cambria Math"/>
                            </w:rPr>
                            <m:t>1</m:t>
                          </m:r>
                        </m:sub>
                      </m:sSub>
                      <m:d>
                        <m:dPr>
                          <m:ctrlPr>
                            <w:rPr>
                              <w:rFonts w:ascii="Cambria Math" w:hAnsi="Cambria Math"/>
                            </w:rPr>
                          </m:ctrlPr>
                        </m:dPr>
                        <m:e>
                          <m:r>
                            <w:rPr>
                              <w:rFonts w:ascii="Cambria Math" w:hAnsi="Cambria Math"/>
                            </w:rPr>
                            <m:t>t</m:t>
                          </m:r>
                        </m:e>
                      </m:d>
                    </m:e>
                    <m:e>
                      <m:sSub>
                        <m:sSubPr>
                          <m:ctrlPr>
                            <w:rPr>
                              <w:rFonts w:ascii="Cambria Math" w:hAnsi="Cambria Math"/>
                            </w:rPr>
                          </m:ctrlPr>
                        </m:sSubPr>
                        <m:e>
                          <m:r>
                            <w:rPr>
                              <w:rFonts w:ascii="Cambria Math" w:hAnsi="Cambria Math"/>
                            </w:rPr>
                            <m:t>x</m:t>
                          </m:r>
                        </m:e>
                        <m:sub>
                          <m:r>
                            <m:rPr>
                              <m:sty m:val="p"/>
                            </m:rPr>
                            <w:rPr>
                              <w:rFonts w:ascii="Cambria Math" w:hAnsi="Cambria Math"/>
                            </w:rPr>
                            <m:t>2</m:t>
                          </m:r>
                        </m:sub>
                      </m:sSub>
                      <m:d>
                        <m:dPr>
                          <m:ctrlPr>
                            <w:rPr>
                              <w:rFonts w:ascii="Cambria Math" w:hAnsi="Cambria Math"/>
                            </w:rPr>
                          </m:ctrlPr>
                        </m:dPr>
                        <m:e>
                          <m:r>
                            <w:rPr>
                              <w:rFonts w:ascii="Cambria Math" w:hAnsi="Cambria Math"/>
                            </w:rPr>
                            <m:t>t</m:t>
                          </m:r>
                        </m:e>
                      </m:d>
                      <m:ctrlPr>
                        <w:rPr>
                          <w:rFonts w:ascii="Cambria Math" w:eastAsia="Cambria Math" w:hAnsi="Cambria Math"/>
                        </w:rPr>
                      </m:ctrlPr>
                    </m:e>
                    <m:e>
                      <m:r>
                        <m:rPr>
                          <m:sty m:val="p"/>
                        </m:rPr>
                        <w:rPr>
                          <w:rFonts w:ascii="Cambria Math" w:eastAsia="Cambria Math" w:hAnsi="Cambria Math"/>
                        </w:rPr>
                        <m:t>…</m:t>
                      </m:r>
                      <m:ctrlPr>
                        <w:rPr>
                          <w:rFonts w:ascii="Cambria Math" w:eastAsia="Cambria Math" w:hAnsi="Cambria Math"/>
                        </w:rPr>
                      </m:ctrlPr>
                    </m:e>
                    <m:e>
                      <m:sSub>
                        <m:sSubPr>
                          <m:ctrlPr>
                            <w:rPr>
                              <w:rFonts w:ascii="Cambria Math" w:hAnsi="Cambria Math"/>
                            </w:rPr>
                          </m:ctrlPr>
                        </m:sSubPr>
                        <m:e>
                          <m:r>
                            <w:rPr>
                              <w:rFonts w:ascii="Cambria Math" w:hAnsi="Cambria Math"/>
                            </w:rPr>
                            <m:t>x</m:t>
                          </m:r>
                        </m:e>
                        <m:sub>
                          <m:r>
                            <w:rPr>
                              <w:rFonts w:ascii="Cambria Math" w:hAnsi="Cambria Math"/>
                            </w:rPr>
                            <m:t>n</m:t>
                          </m:r>
                        </m:sub>
                      </m:sSub>
                      <m:d>
                        <m:dPr>
                          <m:ctrlPr>
                            <w:rPr>
                              <w:rFonts w:ascii="Cambria Math" w:hAnsi="Cambria Math"/>
                            </w:rPr>
                          </m:ctrlPr>
                        </m:dPr>
                        <m:e>
                          <m:r>
                            <w:rPr>
                              <w:rFonts w:ascii="Cambria Math" w:hAnsi="Cambria Math"/>
                            </w:rPr>
                            <m:t>t</m:t>
                          </m:r>
                        </m:e>
                      </m:d>
                    </m:e>
                  </m:mr>
                </m:m>
              </m:e>
            </m:d>
          </m:e>
          <m:sup>
            <m:r>
              <m:rPr>
                <m:sty m:val="p"/>
              </m:rPr>
              <w:rPr>
                <w:rFonts w:ascii="Cambria Math" w:hAnsi="Cambria Math"/>
              </w:rPr>
              <m:t>T</m:t>
            </m:r>
          </m:sup>
        </m:sSup>
      </m:oMath>
      <w:r w:rsidRPr="00CB0769">
        <w:rPr>
          <w:rFonts w:hint="cs"/>
          <w:rtl/>
        </w:rPr>
        <w:t xml:space="preserve"> </w:t>
      </w:r>
      <w:r>
        <w:rPr>
          <w:rFonts w:hint="cs"/>
          <w:rtl/>
        </w:rPr>
        <w:t>بردار</w:t>
      </w:r>
      <w:r w:rsidRPr="00CB0769">
        <w:rPr>
          <w:rFonts w:hint="cs"/>
          <w:rtl/>
        </w:rPr>
        <w:t xml:space="preserve"> حالت</w:t>
      </w:r>
      <w:r>
        <w:rPr>
          <w:rFonts w:hint="cs"/>
          <w:rtl/>
        </w:rPr>
        <w:t>،</w:t>
      </w:r>
      <w:r w:rsidRPr="00CB0769">
        <w:rPr>
          <w:rFonts w:hint="cs"/>
          <w:rtl/>
        </w:rPr>
        <w:t xml:space="preserve"> </w:t>
      </w:r>
      <m:oMath>
        <m:r>
          <w:rPr>
            <w:rFonts w:ascii="Cambria Math" w:hAnsi="Cambria Math"/>
          </w:rPr>
          <m:t>u</m:t>
        </m:r>
        <m:r>
          <m:rPr>
            <m:sty m:val="p"/>
          </m:rPr>
          <w:rPr>
            <w:rFonts w:ascii="Cambria Math" w:hAnsi="Cambria Math"/>
          </w:rPr>
          <m:t>(</m:t>
        </m:r>
        <m:r>
          <w:rPr>
            <w:rFonts w:ascii="Cambria Math" w:hAnsi="Cambria Math"/>
          </w:rPr>
          <m:t>t</m:t>
        </m:r>
        <m:r>
          <m:rPr>
            <m:sty m:val="p"/>
          </m:rPr>
          <w:rPr>
            <w:rFonts w:ascii="Cambria Math" w:hAnsi="Cambria Math"/>
          </w:rPr>
          <m:t xml:space="preserve">)= </m:t>
        </m:r>
        <m:sSup>
          <m:sSupPr>
            <m:ctrlPr>
              <w:rPr>
                <w:rFonts w:ascii="Cambria Math" w:hAnsi="Cambria Math"/>
              </w:rPr>
            </m:ctrlPr>
          </m:sSupPr>
          <m:e>
            <m:d>
              <m:dPr>
                <m:begChr m:val="["/>
                <m:endChr m:val="]"/>
                <m:ctrlPr>
                  <w:rPr>
                    <w:rFonts w:ascii="Cambria Math" w:hAnsi="Cambria Math"/>
                  </w:rPr>
                </m:ctrlPr>
              </m:dPr>
              <m:e>
                <m:m>
                  <m:mPr>
                    <m:mcs>
                      <m:mc>
                        <m:mcPr>
                          <m:count m:val="4"/>
                          <m:mcJc m:val="center"/>
                        </m:mcPr>
                      </m:mc>
                    </m:mcs>
                    <m:ctrlPr>
                      <w:rPr>
                        <w:rFonts w:ascii="Cambria Math" w:hAnsi="Cambria Math"/>
                      </w:rPr>
                    </m:ctrlPr>
                  </m:mPr>
                  <m:mr>
                    <m:e>
                      <m:sSub>
                        <m:sSubPr>
                          <m:ctrlPr>
                            <w:rPr>
                              <w:rFonts w:ascii="Cambria Math" w:hAnsi="Cambria Math"/>
                            </w:rPr>
                          </m:ctrlPr>
                        </m:sSubPr>
                        <m:e>
                          <m:r>
                            <w:rPr>
                              <w:rFonts w:ascii="Cambria Math" w:hAnsi="Cambria Math"/>
                            </w:rPr>
                            <m:t>u</m:t>
                          </m:r>
                        </m:e>
                        <m:sub>
                          <m:r>
                            <m:rPr>
                              <m:sty m:val="p"/>
                            </m:rPr>
                            <w:rPr>
                              <w:rFonts w:ascii="Cambria Math" w:hAnsi="Cambria Math"/>
                            </w:rPr>
                            <m:t>1</m:t>
                          </m:r>
                        </m:sub>
                      </m:sSub>
                      <m:d>
                        <m:dPr>
                          <m:ctrlPr>
                            <w:rPr>
                              <w:rFonts w:ascii="Cambria Math" w:hAnsi="Cambria Math"/>
                            </w:rPr>
                          </m:ctrlPr>
                        </m:dPr>
                        <m:e>
                          <m:r>
                            <w:rPr>
                              <w:rFonts w:ascii="Cambria Math" w:hAnsi="Cambria Math"/>
                            </w:rPr>
                            <m:t>t</m:t>
                          </m:r>
                        </m:e>
                      </m:d>
                    </m:e>
                    <m:e>
                      <m:sSub>
                        <m:sSubPr>
                          <m:ctrlPr>
                            <w:rPr>
                              <w:rFonts w:ascii="Cambria Math" w:hAnsi="Cambria Math"/>
                            </w:rPr>
                          </m:ctrlPr>
                        </m:sSubPr>
                        <m:e>
                          <m:r>
                            <w:rPr>
                              <w:rFonts w:ascii="Cambria Math" w:hAnsi="Cambria Math"/>
                            </w:rPr>
                            <m:t>u</m:t>
                          </m:r>
                        </m:e>
                        <m:sub>
                          <m:r>
                            <m:rPr>
                              <m:sty m:val="p"/>
                            </m:rPr>
                            <w:rPr>
                              <w:rFonts w:ascii="Cambria Math" w:hAnsi="Cambria Math"/>
                            </w:rPr>
                            <m:t>2</m:t>
                          </m:r>
                        </m:sub>
                      </m:sSub>
                      <m:d>
                        <m:dPr>
                          <m:ctrlPr>
                            <w:rPr>
                              <w:rFonts w:ascii="Cambria Math" w:hAnsi="Cambria Math"/>
                            </w:rPr>
                          </m:ctrlPr>
                        </m:dPr>
                        <m:e>
                          <m:r>
                            <w:rPr>
                              <w:rFonts w:ascii="Cambria Math" w:hAnsi="Cambria Math"/>
                            </w:rPr>
                            <m:t>t</m:t>
                          </m:r>
                        </m:e>
                      </m:d>
                      <m:ctrlPr>
                        <w:rPr>
                          <w:rFonts w:ascii="Cambria Math" w:eastAsia="Cambria Math" w:hAnsi="Cambria Math"/>
                        </w:rPr>
                      </m:ctrlPr>
                    </m:e>
                    <m:e>
                      <m:r>
                        <m:rPr>
                          <m:sty m:val="p"/>
                        </m:rPr>
                        <w:rPr>
                          <w:rFonts w:ascii="Cambria Math" w:eastAsia="Cambria Math" w:hAnsi="Cambria Math"/>
                        </w:rPr>
                        <m:t>…</m:t>
                      </m:r>
                      <m:ctrlPr>
                        <w:rPr>
                          <w:rFonts w:ascii="Cambria Math" w:eastAsia="Cambria Math" w:hAnsi="Cambria Math"/>
                        </w:rPr>
                      </m:ctrlPr>
                    </m:e>
                    <m:e>
                      <m:sSub>
                        <m:sSubPr>
                          <m:ctrlPr>
                            <w:rPr>
                              <w:rFonts w:ascii="Cambria Math" w:hAnsi="Cambria Math"/>
                            </w:rPr>
                          </m:ctrlPr>
                        </m:sSubPr>
                        <m:e>
                          <m:r>
                            <w:rPr>
                              <w:rFonts w:ascii="Cambria Math" w:hAnsi="Cambria Math"/>
                            </w:rPr>
                            <m:t>u</m:t>
                          </m:r>
                        </m:e>
                        <m:sub>
                          <m:r>
                            <w:rPr>
                              <w:rFonts w:ascii="Cambria Math" w:hAnsi="Cambria Math"/>
                            </w:rPr>
                            <m:t>n</m:t>
                          </m:r>
                        </m:sub>
                      </m:sSub>
                      <m:d>
                        <m:dPr>
                          <m:ctrlPr>
                            <w:rPr>
                              <w:rFonts w:ascii="Cambria Math" w:hAnsi="Cambria Math"/>
                            </w:rPr>
                          </m:ctrlPr>
                        </m:dPr>
                        <m:e>
                          <m:r>
                            <w:rPr>
                              <w:rFonts w:ascii="Cambria Math" w:hAnsi="Cambria Math"/>
                            </w:rPr>
                            <m:t>t</m:t>
                          </m:r>
                        </m:e>
                      </m:d>
                    </m:e>
                  </m:mr>
                </m:m>
              </m:e>
            </m:d>
          </m:e>
          <m:sup>
            <m:r>
              <m:rPr>
                <m:sty m:val="p"/>
              </m:rPr>
              <w:rPr>
                <w:rFonts w:ascii="Cambria Math" w:hAnsi="Cambria Math"/>
              </w:rPr>
              <m:t>T</m:t>
            </m:r>
          </m:sup>
        </m:sSup>
      </m:oMath>
      <w:r w:rsidRPr="00CB0769">
        <w:rPr>
          <w:rFonts w:hint="cs"/>
          <w:rtl/>
        </w:rPr>
        <w:t xml:space="preserve"> بردار ورودی و </w:t>
      </w:r>
      <m:oMath>
        <m:r>
          <w:rPr>
            <w:rFonts w:ascii="Cambria Math" w:hAnsi="Cambria Math"/>
          </w:rPr>
          <w:lastRenderedPageBreak/>
          <m:t>ω</m:t>
        </m:r>
        <m:r>
          <m:rPr>
            <m:sty m:val="p"/>
          </m:rPr>
          <w:rPr>
            <w:rFonts w:ascii="Cambria Math" w:hAnsi="Cambria Math"/>
          </w:rPr>
          <m:t>(</m:t>
        </m:r>
        <m:r>
          <w:rPr>
            <w:rFonts w:ascii="Cambria Math" w:hAnsi="Cambria Math"/>
          </w:rPr>
          <m:t>t</m:t>
        </m:r>
        <m:r>
          <m:rPr>
            <m:sty m:val="p"/>
          </m:rPr>
          <w:rPr>
            <w:rFonts w:ascii="Cambria Math" w:hAnsi="Cambria Math"/>
          </w:rPr>
          <m:t xml:space="preserve">)= </m:t>
        </m:r>
        <m:sSup>
          <m:sSupPr>
            <m:ctrlPr>
              <w:rPr>
                <w:rFonts w:ascii="Cambria Math" w:hAnsi="Cambria Math"/>
              </w:rPr>
            </m:ctrlPr>
          </m:sSupPr>
          <m:e>
            <m:d>
              <m:dPr>
                <m:begChr m:val="["/>
                <m:endChr m:val="]"/>
                <m:ctrlPr>
                  <w:rPr>
                    <w:rFonts w:ascii="Cambria Math" w:hAnsi="Cambria Math"/>
                  </w:rPr>
                </m:ctrlPr>
              </m:dPr>
              <m:e>
                <m:m>
                  <m:mPr>
                    <m:mcs>
                      <m:mc>
                        <m:mcPr>
                          <m:count m:val="4"/>
                          <m:mcJc m:val="center"/>
                        </m:mcPr>
                      </m:mc>
                    </m:mcs>
                    <m:ctrlPr>
                      <w:rPr>
                        <w:rFonts w:ascii="Cambria Math" w:hAnsi="Cambria Math"/>
                      </w:rPr>
                    </m:ctrlPr>
                  </m:mPr>
                  <m:mr>
                    <m:e>
                      <m:sSub>
                        <m:sSubPr>
                          <m:ctrlPr>
                            <w:rPr>
                              <w:rFonts w:ascii="Cambria Math" w:hAnsi="Cambria Math"/>
                            </w:rPr>
                          </m:ctrlPr>
                        </m:sSubPr>
                        <m:e>
                          <m:r>
                            <w:rPr>
                              <w:rFonts w:ascii="Cambria Math" w:hAnsi="Cambria Math"/>
                            </w:rPr>
                            <m:t>ω</m:t>
                          </m:r>
                        </m:e>
                        <m:sub>
                          <m:r>
                            <m:rPr>
                              <m:sty m:val="p"/>
                            </m:rPr>
                            <w:rPr>
                              <w:rFonts w:ascii="Cambria Math" w:hAnsi="Cambria Math"/>
                            </w:rPr>
                            <m:t>1</m:t>
                          </m:r>
                        </m:sub>
                      </m:sSub>
                      <m:d>
                        <m:dPr>
                          <m:ctrlPr>
                            <w:rPr>
                              <w:rFonts w:ascii="Cambria Math" w:hAnsi="Cambria Math"/>
                            </w:rPr>
                          </m:ctrlPr>
                        </m:dPr>
                        <m:e>
                          <m:r>
                            <w:rPr>
                              <w:rFonts w:ascii="Cambria Math" w:hAnsi="Cambria Math"/>
                            </w:rPr>
                            <m:t>t</m:t>
                          </m:r>
                        </m:e>
                      </m:d>
                    </m:e>
                    <m:e>
                      <m:sSub>
                        <m:sSubPr>
                          <m:ctrlPr>
                            <w:rPr>
                              <w:rFonts w:ascii="Cambria Math" w:hAnsi="Cambria Math"/>
                            </w:rPr>
                          </m:ctrlPr>
                        </m:sSubPr>
                        <m:e>
                          <m:r>
                            <w:rPr>
                              <w:rFonts w:ascii="Cambria Math" w:hAnsi="Cambria Math"/>
                            </w:rPr>
                            <m:t>ω</m:t>
                          </m:r>
                        </m:e>
                        <m:sub>
                          <m:r>
                            <m:rPr>
                              <m:sty m:val="p"/>
                            </m:rPr>
                            <w:rPr>
                              <w:rFonts w:ascii="Cambria Math" w:hAnsi="Cambria Math"/>
                            </w:rPr>
                            <m:t>2</m:t>
                          </m:r>
                        </m:sub>
                      </m:sSub>
                      <m:d>
                        <m:dPr>
                          <m:ctrlPr>
                            <w:rPr>
                              <w:rFonts w:ascii="Cambria Math" w:hAnsi="Cambria Math"/>
                            </w:rPr>
                          </m:ctrlPr>
                        </m:dPr>
                        <m:e>
                          <m:r>
                            <w:rPr>
                              <w:rFonts w:ascii="Cambria Math" w:hAnsi="Cambria Math"/>
                            </w:rPr>
                            <m:t>t</m:t>
                          </m:r>
                        </m:e>
                      </m:d>
                    </m:e>
                    <m:e>
                      <m:r>
                        <m:rPr>
                          <m:sty m:val="p"/>
                        </m:rPr>
                        <w:rPr>
                          <w:rFonts w:ascii="Cambria Math" w:hAnsi="Cambria Math"/>
                        </w:rPr>
                        <m:t>…</m:t>
                      </m:r>
                    </m:e>
                    <m:e>
                      <m:sSub>
                        <m:sSubPr>
                          <m:ctrlPr>
                            <w:rPr>
                              <w:rFonts w:ascii="Cambria Math" w:hAnsi="Cambria Math"/>
                            </w:rPr>
                          </m:ctrlPr>
                        </m:sSubPr>
                        <m:e>
                          <m:r>
                            <w:rPr>
                              <w:rFonts w:ascii="Cambria Math" w:hAnsi="Cambria Math"/>
                            </w:rPr>
                            <m:t>ω</m:t>
                          </m:r>
                        </m:e>
                        <m:sub>
                          <m:r>
                            <w:rPr>
                              <w:rFonts w:ascii="Cambria Math" w:hAnsi="Cambria Math"/>
                            </w:rPr>
                            <m:t>n</m:t>
                          </m:r>
                        </m:sub>
                      </m:sSub>
                      <m:d>
                        <m:dPr>
                          <m:ctrlPr>
                            <w:rPr>
                              <w:rFonts w:ascii="Cambria Math" w:hAnsi="Cambria Math"/>
                            </w:rPr>
                          </m:ctrlPr>
                        </m:dPr>
                        <m:e>
                          <m:r>
                            <w:rPr>
                              <w:rFonts w:ascii="Cambria Math" w:hAnsi="Cambria Math"/>
                            </w:rPr>
                            <m:t>t</m:t>
                          </m:r>
                        </m:e>
                      </m:d>
                    </m:e>
                  </m:mr>
                </m:m>
              </m:e>
            </m:d>
          </m:e>
          <m:sup>
            <m:r>
              <m:rPr>
                <m:sty m:val="p"/>
              </m:rPr>
              <w:rPr>
                <w:rFonts w:ascii="Cambria Math" w:hAnsi="Cambria Math"/>
              </w:rPr>
              <m:t>T</m:t>
            </m:r>
          </m:sup>
        </m:sSup>
      </m:oMath>
      <w:r>
        <w:rPr>
          <w:rFonts w:hint="cs"/>
          <w:rtl/>
        </w:rPr>
        <w:t xml:space="preserve"> </w:t>
      </w:r>
      <w:r w:rsidRPr="00CB0769">
        <w:rPr>
          <w:rFonts w:eastAsiaTheme="minorEastAsia" w:hint="cs"/>
          <w:rtl/>
        </w:rPr>
        <w:t xml:space="preserve">اغتشاش خارجی </w:t>
      </w:r>
      <w:r>
        <w:rPr>
          <w:rFonts w:hint="cs"/>
          <w:rtl/>
        </w:rPr>
        <w:t>است.</w:t>
      </w:r>
    </w:p>
    <w:p w:rsidR="001961D3" w:rsidRPr="00BF64B1" w:rsidRDefault="001961D3" w:rsidP="00684231">
      <w:pPr>
        <w:pStyle w:val="Text"/>
        <w:ind w:firstLine="0"/>
        <w:rPr>
          <w:rtl/>
        </w:rPr>
      </w:pPr>
      <w:r w:rsidRPr="001D4061">
        <w:rPr>
          <w:rFonts w:hint="cs"/>
          <w:rtl/>
        </w:rPr>
        <w:t xml:space="preserve">معادله </w:t>
      </w:r>
      <w:r w:rsidR="003236F2">
        <w:rPr>
          <w:rtl/>
        </w:rPr>
        <w:fldChar w:fldCharType="begin"/>
      </w:r>
      <w:r>
        <w:rPr>
          <w:rFonts w:hint="cs"/>
        </w:rPr>
        <w:instrText>REF</w:instrText>
      </w:r>
      <w:r>
        <w:rPr>
          <w:rFonts w:hint="cs"/>
          <w:rtl/>
        </w:rPr>
        <w:instrText xml:space="preserve"> _</w:instrText>
      </w:r>
      <w:r>
        <w:rPr>
          <w:rFonts w:hint="cs"/>
        </w:rPr>
        <w:instrText>Ref436665197 \h</w:instrText>
      </w:r>
      <w:r w:rsidR="003236F2">
        <w:rPr>
          <w:rtl/>
        </w:rPr>
      </w:r>
      <w:r w:rsidR="003236F2">
        <w:rPr>
          <w:rtl/>
        </w:rPr>
        <w:fldChar w:fldCharType="separate"/>
      </w:r>
      <w:r w:rsidRPr="009A2C39">
        <w:rPr>
          <w:rFonts w:hint="cs"/>
          <w:sz w:val="22"/>
          <w:rtl/>
        </w:rPr>
        <w:t>(</w:t>
      </w:r>
      <w:r>
        <w:rPr>
          <w:noProof/>
          <w:sz w:val="22"/>
          <w:rtl/>
        </w:rPr>
        <w:t>1</w:t>
      </w:r>
      <w:r w:rsidRPr="009A2C39">
        <w:rPr>
          <w:rFonts w:hint="cs"/>
          <w:sz w:val="22"/>
          <w:rtl/>
        </w:rPr>
        <w:t>)</w:t>
      </w:r>
      <w:r w:rsidR="003236F2">
        <w:rPr>
          <w:rtl/>
        </w:rPr>
        <w:fldChar w:fldCharType="end"/>
      </w:r>
      <w:r w:rsidRPr="001D4061">
        <w:rPr>
          <w:rFonts w:hint="cs"/>
          <w:rtl/>
        </w:rPr>
        <w:t xml:space="preserve"> </w:t>
      </w:r>
      <w:r w:rsidR="00574D8D">
        <w:rPr>
          <w:rFonts w:hint="cs"/>
          <w:rtl/>
        </w:rPr>
        <w:t xml:space="preserve">طبق مرجع </w:t>
      </w:r>
      <w:r w:rsidR="00574D8D" w:rsidRPr="006D14A8">
        <w:rPr>
          <w:rFonts w:hint="cs"/>
          <w:rtl/>
        </w:rPr>
        <w:t>[</w:t>
      </w:r>
      <w:r w:rsidR="00684231">
        <w:rPr>
          <w:rFonts w:hint="cs"/>
          <w:rtl/>
        </w:rPr>
        <w:t>9</w:t>
      </w:r>
      <w:r w:rsidR="00574D8D" w:rsidRPr="006D14A8">
        <w:rPr>
          <w:rFonts w:hint="cs"/>
          <w:rtl/>
        </w:rPr>
        <w:t>]</w:t>
      </w:r>
      <w:r w:rsidR="00574D8D">
        <w:rPr>
          <w:rFonts w:hint="cs"/>
          <w:rtl/>
        </w:rPr>
        <w:t xml:space="preserve"> </w:t>
      </w:r>
      <w:r>
        <w:rPr>
          <w:rFonts w:hint="cs"/>
          <w:rtl/>
        </w:rPr>
        <w:t xml:space="preserve">با استفاده از غیرخطی </w:t>
      </w:r>
      <w:r w:rsidRPr="00354CEF">
        <w:rPr>
          <w:rFonts w:hint="cs"/>
          <w:rtl/>
        </w:rPr>
        <w:t>گری قطاعی</w:t>
      </w:r>
      <w:r>
        <w:t xml:space="preserve"> </w:t>
      </w:r>
      <w:r w:rsidRPr="001D4061">
        <w:rPr>
          <w:rFonts w:hint="cs"/>
          <w:rtl/>
        </w:rPr>
        <w:t xml:space="preserve">می‌توان به </w:t>
      </w:r>
      <w:r>
        <w:rPr>
          <w:rFonts w:hint="cs"/>
          <w:rtl/>
        </w:rPr>
        <w:t>صورت</w:t>
      </w:r>
      <w:r w:rsidRPr="001D4061">
        <w:rPr>
          <w:rFonts w:hint="cs"/>
          <w:rtl/>
        </w:rPr>
        <w:t xml:space="preserve"> مدل فازی </w:t>
      </w:r>
      <w:r>
        <w:rPr>
          <w:rFonts w:hint="cs"/>
          <w:rtl/>
        </w:rPr>
        <w:t xml:space="preserve">چندجمله ای </w:t>
      </w:r>
    </w:p>
    <w:tbl>
      <w:tblPr>
        <w:bidiVisual/>
        <w:tblW w:w="0" w:type="auto"/>
        <w:jc w:val="center"/>
        <w:tblLook w:val="04A0"/>
      </w:tblPr>
      <w:tblGrid>
        <w:gridCol w:w="465"/>
        <w:gridCol w:w="4400"/>
      </w:tblGrid>
      <w:tr w:rsidR="001961D3" w:rsidTr="00574D8D">
        <w:trPr>
          <w:jc w:val="center"/>
        </w:trPr>
        <w:tc>
          <w:tcPr>
            <w:tcW w:w="465" w:type="dxa"/>
            <w:vAlign w:val="center"/>
          </w:tcPr>
          <w:p w:rsidR="001961D3" w:rsidRPr="00BF64B1" w:rsidRDefault="001961D3" w:rsidP="003E3665">
            <w:pPr>
              <w:pStyle w:val="Text1"/>
              <w:rPr>
                <w:rtl/>
              </w:rPr>
            </w:pPr>
            <w:bookmarkStart w:id="2" w:name="_Ref436667375"/>
            <w:r w:rsidRPr="001961D3">
              <w:rPr>
                <w:rFonts w:hint="cs"/>
                <w:sz w:val="22"/>
                <w:rtl/>
              </w:rPr>
              <w:t>(</w:t>
            </w:r>
            <w:r w:rsidR="003236F2" w:rsidRPr="001961D3">
              <w:rPr>
                <w:sz w:val="22"/>
                <w:rtl/>
              </w:rPr>
              <w:fldChar w:fldCharType="begin"/>
            </w:r>
            <w:r w:rsidRPr="001961D3">
              <w:rPr>
                <w:sz w:val="22"/>
              </w:rPr>
              <w:instrText>SEQ</w:instrText>
            </w:r>
            <w:r w:rsidRPr="001961D3">
              <w:rPr>
                <w:sz w:val="22"/>
                <w:rtl/>
              </w:rPr>
              <w:instrText xml:space="preserve"> معادله \* </w:instrText>
            </w:r>
            <w:r w:rsidRPr="001961D3">
              <w:rPr>
                <w:sz w:val="22"/>
              </w:rPr>
              <w:instrText>ARABIC</w:instrText>
            </w:r>
            <w:r w:rsidR="003236F2" w:rsidRPr="001961D3">
              <w:rPr>
                <w:sz w:val="22"/>
                <w:rtl/>
              </w:rPr>
              <w:fldChar w:fldCharType="separate"/>
            </w:r>
            <w:r w:rsidRPr="001961D3">
              <w:rPr>
                <w:noProof/>
                <w:sz w:val="22"/>
                <w:rtl/>
              </w:rPr>
              <w:t>2</w:t>
            </w:r>
            <w:r w:rsidR="003236F2" w:rsidRPr="001961D3">
              <w:rPr>
                <w:sz w:val="22"/>
                <w:rtl/>
              </w:rPr>
              <w:fldChar w:fldCharType="end"/>
            </w:r>
            <w:r w:rsidRPr="001961D3">
              <w:rPr>
                <w:rFonts w:hint="cs"/>
                <w:sz w:val="22"/>
                <w:rtl/>
              </w:rPr>
              <w:t>)</w:t>
            </w:r>
            <w:bookmarkEnd w:id="2"/>
          </w:p>
        </w:tc>
        <w:tc>
          <w:tcPr>
            <w:tcW w:w="4400" w:type="dxa"/>
            <w:vAlign w:val="center"/>
          </w:tcPr>
          <w:p w:rsidR="001961D3" w:rsidRPr="0058058D" w:rsidRDefault="00D07EF7" w:rsidP="001A2E70">
            <w:pPr>
              <w:pStyle w:val="Equation"/>
            </w:pPr>
            <m:oMathPara>
              <m:oMath>
                <m:r>
                  <w:rPr>
                    <w:rFonts w:ascii="Cambria Math" w:hAnsi="Cambria Math"/>
                  </w:rPr>
                  <m:t>I</m:t>
                </m:r>
                <w:bookmarkStart w:id="3" w:name="_GoBack"/>
                <w:bookmarkEnd w:id="3"/>
                <m:r>
                  <w:rPr>
                    <w:rFonts w:ascii="Cambria Math" w:hAnsi="Cambria Math"/>
                  </w:rPr>
                  <m:t>f</m:t>
                </m:r>
                <m:r>
                  <m:rPr>
                    <m:sty m:val="p"/>
                  </m:rPr>
                  <w:rPr>
                    <w:rFonts w:ascii="Cambria Math" w:hAnsi="Cambria Math"/>
                  </w:rPr>
                  <m:t xml:space="preserve"> </m:t>
                </m:r>
                <m:sSub>
                  <m:sSubPr>
                    <m:ctrlPr>
                      <w:rPr>
                        <w:rFonts w:ascii="Cambria Math" w:hAnsi="Cambria Math"/>
                      </w:rPr>
                    </m:ctrlPr>
                  </m:sSubPr>
                  <m:e>
                    <m:r>
                      <w:rPr>
                        <w:rFonts w:ascii="Cambria Math" w:hAnsi="Cambria Math"/>
                      </w:rPr>
                      <m:t>z</m:t>
                    </m:r>
                  </m:e>
                  <m:sub>
                    <m:r>
                      <m:rPr>
                        <m:sty m:val="p"/>
                      </m:rPr>
                      <w:rPr>
                        <w:rFonts w:ascii="Cambria Math" w:hAnsi="Cambria Math"/>
                      </w:rPr>
                      <m:t>1</m:t>
                    </m:r>
                  </m:sub>
                </m:sSub>
                <m:d>
                  <m:dPr>
                    <m:ctrlPr>
                      <w:rPr>
                        <w:rFonts w:ascii="Cambria Math" w:hAnsi="Cambria Math"/>
                      </w:rPr>
                    </m:ctrlPr>
                  </m:dPr>
                  <m:e>
                    <m:r>
                      <w:rPr>
                        <w:rFonts w:ascii="Cambria Math" w:hAnsi="Cambria Math"/>
                      </w:rPr>
                      <m:t>t</m:t>
                    </m:r>
                  </m:e>
                </m:d>
                <m:r>
                  <m:rPr>
                    <m:sty m:val="p"/>
                  </m:rPr>
                  <w:rPr>
                    <w:rFonts w:ascii="Cambria Math" w:hAnsi="Cambria Math"/>
                  </w:rPr>
                  <m:t xml:space="preserve"> </m:t>
                </m:r>
                <m:r>
                  <w:rPr>
                    <w:rFonts w:ascii="Cambria Math" w:hAnsi="Cambria Math"/>
                  </w:rPr>
                  <m:t>is</m:t>
                </m:r>
                <m:r>
                  <m:rPr>
                    <m:sty m:val="p"/>
                  </m:rPr>
                  <w:rPr>
                    <w:rFonts w:ascii="Cambria Math" w:hAnsi="Cambria Math"/>
                  </w:rPr>
                  <m:t xml:space="preserve"> </m:t>
                </m:r>
                <m:sSub>
                  <m:sSubPr>
                    <m:ctrlPr>
                      <w:rPr>
                        <w:rFonts w:ascii="Cambria Math" w:hAnsi="Cambria Math"/>
                      </w:rPr>
                    </m:ctrlPr>
                  </m:sSubPr>
                  <m:e>
                    <m:r>
                      <w:rPr>
                        <w:rFonts w:ascii="Cambria Math" w:hAnsi="Cambria Math"/>
                      </w:rPr>
                      <m:t>M</m:t>
                    </m:r>
                  </m:e>
                  <m:sub>
                    <m:r>
                      <w:rPr>
                        <w:rFonts w:ascii="Cambria Math" w:hAnsi="Cambria Math"/>
                      </w:rPr>
                      <m:t>i</m:t>
                    </m:r>
                    <m:r>
                      <m:rPr>
                        <m:sty m:val="p"/>
                      </m:rPr>
                      <w:rPr>
                        <w:rFonts w:ascii="Cambria Math" w:hAnsi="Cambria Math"/>
                      </w:rPr>
                      <m:t>1</m:t>
                    </m:r>
                  </m:sub>
                </m:sSub>
                <m:r>
                  <m:rPr>
                    <m:sty m:val="p"/>
                  </m:rPr>
                  <w:rPr>
                    <w:rFonts w:ascii="Cambria Math" w:hAnsi="Cambria Math"/>
                  </w:rPr>
                  <m:t xml:space="preserve"> </m:t>
                </m:r>
                <m:r>
                  <w:rPr>
                    <w:rFonts w:ascii="Cambria Math" w:hAnsi="Cambria Math"/>
                  </w:rPr>
                  <m:t>and</m:t>
                </m:r>
                <m:r>
                  <m:rPr>
                    <m:sty m:val="p"/>
                  </m:rPr>
                  <w:rPr>
                    <w:rFonts w:ascii="Cambria Math" w:hAnsi="Cambria Math"/>
                  </w:rPr>
                  <m:t>…</m:t>
                </m:r>
                <m:r>
                  <w:rPr>
                    <w:rFonts w:ascii="Cambria Math" w:hAnsi="Cambria Math"/>
                  </w:rPr>
                  <m:t>and</m:t>
                </m:r>
                <m:r>
                  <m:rPr>
                    <m:sty m:val="p"/>
                  </m:rPr>
                  <w:rPr>
                    <w:rFonts w:ascii="Cambria Math" w:hAnsi="Cambria Math"/>
                  </w:rPr>
                  <m:t xml:space="preserve"> </m:t>
                </m:r>
                <m:sSub>
                  <m:sSubPr>
                    <m:ctrlPr>
                      <w:rPr>
                        <w:rFonts w:ascii="Cambria Math" w:hAnsi="Cambria Math"/>
                      </w:rPr>
                    </m:ctrlPr>
                  </m:sSubPr>
                  <m:e>
                    <m:r>
                      <w:rPr>
                        <w:rFonts w:ascii="Cambria Math" w:hAnsi="Cambria Math"/>
                      </w:rPr>
                      <m:t>z</m:t>
                    </m:r>
                  </m:e>
                  <m:sub>
                    <m:r>
                      <w:rPr>
                        <w:rFonts w:ascii="Cambria Math" w:hAnsi="Cambria Math"/>
                      </w:rPr>
                      <m:t>p</m:t>
                    </m:r>
                  </m:sub>
                </m:sSub>
                <m:d>
                  <m:dPr>
                    <m:ctrlPr>
                      <w:rPr>
                        <w:rFonts w:ascii="Cambria Math" w:hAnsi="Cambria Math"/>
                      </w:rPr>
                    </m:ctrlPr>
                  </m:dPr>
                  <m:e>
                    <m:r>
                      <w:rPr>
                        <w:rFonts w:ascii="Cambria Math" w:hAnsi="Cambria Math"/>
                      </w:rPr>
                      <m:t>t</m:t>
                    </m:r>
                  </m:e>
                </m:d>
                <m:r>
                  <m:rPr>
                    <m:sty m:val="p"/>
                  </m:rPr>
                  <w:rPr>
                    <w:rFonts w:ascii="Cambria Math" w:hAnsi="Cambria Math"/>
                  </w:rPr>
                  <m:t xml:space="preserve"> </m:t>
                </m:r>
                <m:r>
                  <w:rPr>
                    <w:rFonts w:ascii="Cambria Math" w:hAnsi="Cambria Math"/>
                  </w:rPr>
                  <m:t>is</m:t>
                </m:r>
                <m:r>
                  <m:rPr>
                    <m:sty m:val="p"/>
                  </m:rPr>
                  <w:rPr>
                    <w:rFonts w:ascii="Cambria Math" w:hAnsi="Cambria Math"/>
                  </w:rPr>
                  <m:t xml:space="preserve"> </m:t>
                </m:r>
                <m:sSub>
                  <m:sSubPr>
                    <m:ctrlPr>
                      <w:rPr>
                        <w:rFonts w:ascii="Cambria Math" w:hAnsi="Cambria Math"/>
                      </w:rPr>
                    </m:ctrlPr>
                  </m:sSubPr>
                  <m:e>
                    <m:r>
                      <w:rPr>
                        <w:rFonts w:ascii="Cambria Math" w:hAnsi="Cambria Math"/>
                      </w:rPr>
                      <m:t>M</m:t>
                    </m:r>
                  </m:e>
                  <m:sub>
                    <m:r>
                      <w:rPr>
                        <w:rFonts w:ascii="Cambria Math" w:hAnsi="Cambria Math"/>
                      </w:rPr>
                      <m:t>ip</m:t>
                    </m:r>
                  </m:sub>
                </m:sSub>
              </m:oMath>
            </m:oMathPara>
          </w:p>
          <w:p w:rsidR="001961D3" w:rsidRPr="001961D3" w:rsidRDefault="00D07EF7" w:rsidP="001A2E70">
            <w:pPr>
              <w:pStyle w:val="Equation"/>
              <w:rPr>
                <w:rFonts w:eastAsiaTheme="minorEastAsia" w:cs="B Zar"/>
                <w:sz w:val="28"/>
                <w:szCs w:val="28"/>
              </w:rPr>
            </w:pPr>
            <m:oMathPara>
              <m:oMath>
                <m:r>
                  <w:rPr>
                    <w:rFonts w:ascii="Cambria Math" w:hAnsi="Cambria Math"/>
                  </w:rPr>
                  <m:t>then</m:t>
                </m:r>
                <m:r>
                  <m:rPr>
                    <m:sty m:val="p"/>
                  </m:rPr>
                  <w:rPr>
                    <w:rFonts w:ascii="Cambria Math" w:hAnsi="Cambria Math"/>
                  </w:rPr>
                  <m:t xml:space="preserve"> </m:t>
                </m:r>
                <m:acc>
                  <m:accPr>
                    <m:chr m:val="̇"/>
                    <m:ctrlPr>
                      <w:rPr>
                        <w:rFonts w:ascii="Cambria Math" w:hAnsi="Cambria Math"/>
                      </w:rPr>
                    </m:ctrlPr>
                  </m:accPr>
                  <m:e>
                    <m:r>
                      <w:rPr>
                        <w:rFonts w:ascii="Cambria Math" w:hAnsi="Cambria Math"/>
                      </w:rPr>
                      <m:t>x</m:t>
                    </m:r>
                  </m:e>
                </m:acc>
                <m:r>
                  <m:rPr>
                    <m:sty m:val="p"/>
                  </m:rPr>
                  <w:rPr>
                    <w:rFonts w:ascii="Cambria Math" w:hAnsi="Cambria Math"/>
                  </w:rPr>
                  <m:t>(</m:t>
                </m:r>
                <m:r>
                  <w:rPr>
                    <w:rFonts w:ascii="Cambria Math" w:hAnsi="Cambria Math"/>
                  </w:rPr>
                  <m:t>t</m:t>
                </m:r>
                <m:r>
                  <m:rPr>
                    <m:sty m:val="p"/>
                  </m:rPr>
                  <w:rPr>
                    <w:rFonts w:ascii="Cambria Math" w:hAnsi="Cambria Math"/>
                  </w:rPr>
                  <m:t>) =</m:t>
                </m:r>
                <m:sSub>
                  <m:sSubPr>
                    <m:ctrlPr>
                      <w:rPr>
                        <w:rFonts w:ascii="Cambria Math" w:hAnsi="Cambria Math"/>
                      </w:rPr>
                    </m:ctrlPr>
                  </m:sSubPr>
                  <m:e>
                    <m:r>
                      <w:rPr>
                        <w:rFonts w:ascii="Cambria Math" w:hAnsi="Cambria Math"/>
                      </w:rPr>
                      <m:t>A</m:t>
                    </m:r>
                  </m:e>
                  <m:sub>
                    <m:r>
                      <w:rPr>
                        <w:rFonts w:ascii="Cambria Math" w:hAnsi="Cambria Math"/>
                      </w:rPr>
                      <m:t>i</m:t>
                    </m:r>
                  </m:sub>
                </m:sSub>
                <m:d>
                  <m:dPr>
                    <m:ctrlPr>
                      <w:rPr>
                        <w:rFonts w:ascii="Cambria Math" w:hAnsi="Cambria Math"/>
                      </w:rPr>
                    </m:ctrlPr>
                  </m:dPr>
                  <m:e>
                    <m:r>
                      <w:rPr>
                        <w:rFonts w:ascii="Cambria Math" w:hAnsi="Cambria Math"/>
                      </w:rPr>
                      <m:t>x</m:t>
                    </m:r>
                    <m:d>
                      <m:dPr>
                        <m:ctrlPr>
                          <w:rPr>
                            <w:rFonts w:ascii="Cambria Math" w:hAnsi="Cambria Math"/>
                          </w:rPr>
                        </m:ctrlPr>
                      </m:dPr>
                      <m:e>
                        <m:r>
                          <w:rPr>
                            <w:rFonts w:ascii="Cambria Math" w:hAnsi="Cambria Math"/>
                          </w:rPr>
                          <m:t>t</m:t>
                        </m:r>
                      </m:e>
                    </m:d>
                  </m:e>
                </m:d>
                <m:r>
                  <w:rPr>
                    <w:rFonts w:ascii="Cambria Math" w:hAnsi="Cambria Math"/>
                  </w:rPr>
                  <m:t>x</m:t>
                </m:r>
                <m:d>
                  <m:dPr>
                    <m:ctrlPr>
                      <w:rPr>
                        <w:rFonts w:ascii="Cambria Math" w:hAnsi="Cambria Math"/>
                      </w:rPr>
                    </m:ctrlPr>
                  </m:dPr>
                  <m:e>
                    <m:r>
                      <w:rPr>
                        <w:rFonts w:ascii="Cambria Math" w:hAnsi="Cambria Math"/>
                      </w:rPr>
                      <m:t>t</m:t>
                    </m:r>
                  </m:e>
                </m:d>
                <m:r>
                  <m:rPr>
                    <m:sty m:val="p"/>
                  </m:rPr>
                  <w:rPr>
                    <w:rFonts w:ascii="Cambria Math" w:hAnsi="Cambria Math"/>
                  </w:rPr>
                  <m:t>+</m:t>
                </m:r>
                <m:sSub>
                  <m:sSubPr>
                    <m:ctrlPr>
                      <w:rPr>
                        <w:rFonts w:ascii="Cambria Math" w:hAnsi="Cambria Math"/>
                      </w:rPr>
                    </m:ctrlPr>
                  </m:sSubPr>
                  <m:e>
                    <m:r>
                      <w:rPr>
                        <w:rFonts w:ascii="Cambria Math" w:hAnsi="Cambria Math"/>
                      </w:rPr>
                      <m:t>B</m:t>
                    </m:r>
                  </m:e>
                  <m:sub>
                    <m:r>
                      <w:rPr>
                        <w:rFonts w:ascii="Cambria Math" w:hAnsi="Cambria Math"/>
                      </w:rPr>
                      <m:t>i</m:t>
                    </m:r>
                  </m:sub>
                </m:sSub>
                <m:d>
                  <m:dPr>
                    <m:ctrlPr>
                      <w:rPr>
                        <w:rFonts w:ascii="Cambria Math" w:hAnsi="Cambria Math"/>
                      </w:rPr>
                    </m:ctrlPr>
                  </m:dPr>
                  <m:e>
                    <m:r>
                      <w:rPr>
                        <w:rFonts w:ascii="Cambria Math" w:hAnsi="Cambria Math"/>
                      </w:rPr>
                      <m:t>x</m:t>
                    </m:r>
                    <m:d>
                      <m:dPr>
                        <m:ctrlPr>
                          <w:rPr>
                            <w:rFonts w:ascii="Cambria Math" w:hAnsi="Cambria Math"/>
                          </w:rPr>
                        </m:ctrlPr>
                      </m:dPr>
                      <m:e>
                        <m:r>
                          <w:rPr>
                            <w:rFonts w:ascii="Cambria Math" w:hAnsi="Cambria Math"/>
                          </w:rPr>
                          <m:t>t</m:t>
                        </m:r>
                      </m:e>
                    </m:d>
                  </m:e>
                </m:d>
                <m:r>
                  <w:rPr>
                    <w:rFonts w:ascii="Cambria Math" w:hAnsi="Cambria Math"/>
                  </w:rPr>
                  <m:t>u</m:t>
                </m:r>
                <m:d>
                  <m:dPr>
                    <m:ctrlPr>
                      <w:rPr>
                        <w:rFonts w:ascii="Cambria Math" w:hAnsi="Cambria Math"/>
                      </w:rPr>
                    </m:ctrlPr>
                  </m:dPr>
                  <m:e>
                    <m:r>
                      <w:rPr>
                        <w:rFonts w:ascii="Cambria Math" w:hAnsi="Cambria Math"/>
                      </w:rPr>
                      <m:t>t</m:t>
                    </m:r>
                  </m:e>
                </m:d>
                <m:r>
                  <m:rPr>
                    <m:sty m:val="p"/>
                  </m:rPr>
                  <w:rPr>
                    <w:rFonts w:ascii="Cambria Math" w:hAnsi="Cambria Math"/>
                  </w:rPr>
                  <m:t>+</m:t>
                </m:r>
                <m:r>
                  <w:rPr>
                    <w:rFonts w:ascii="Cambria Math" w:hAnsi="Cambria Math"/>
                  </w:rPr>
                  <m:t>ω</m:t>
                </m:r>
                <m:r>
                  <m:rPr>
                    <m:sty m:val="p"/>
                  </m:rPr>
                  <w:rPr>
                    <w:rFonts w:ascii="Cambria Math" w:hAnsi="Cambria Math"/>
                  </w:rPr>
                  <m:t>(</m:t>
                </m:r>
                <m:r>
                  <w:rPr>
                    <w:rFonts w:ascii="Cambria Math" w:hAnsi="Cambria Math"/>
                  </w:rPr>
                  <m:t>t</m:t>
                </m:r>
                <m:r>
                  <m:rPr>
                    <m:sty m:val="p"/>
                  </m:rPr>
                  <w:rPr>
                    <w:rFonts w:ascii="Cambria Math" w:hAnsi="Cambria Math"/>
                  </w:rPr>
                  <m:t>)</m:t>
                </m:r>
              </m:oMath>
            </m:oMathPara>
          </w:p>
        </w:tc>
      </w:tr>
    </w:tbl>
    <w:p w:rsidR="00574D8D" w:rsidRPr="00D37551" w:rsidRDefault="00574D8D" w:rsidP="00574D8D">
      <w:pPr>
        <w:pStyle w:val="Text"/>
        <w:rPr>
          <w:rtl/>
        </w:rPr>
      </w:pPr>
      <w:r w:rsidRPr="00D37551">
        <w:rPr>
          <w:rFonts w:hint="cs"/>
          <w:rtl/>
        </w:rPr>
        <w:t xml:space="preserve">که در آن </w:t>
      </w:r>
      <m:oMath>
        <m:r>
          <w:rPr>
            <w:rFonts w:ascii="Cambria Math" w:hAnsi="Cambria Math"/>
          </w:rPr>
          <m:t>i</m:t>
        </m:r>
        <m:r>
          <m:rPr>
            <m:sty m:val="p"/>
          </m:rPr>
          <w:rPr>
            <w:rFonts w:ascii="Cambria Math"/>
          </w:rPr>
          <m:t>=1,2,</m:t>
        </m:r>
        <m:r>
          <m:rPr>
            <m:sty m:val="p"/>
          </m:rPr>
          <w:rPr>
            <w:rFonts w:ascii="Cambria Math" w:hAnsi="Cambria Math"/>
          </w:rPr>
          <m:t>…</m:t>
        </m:r>
        <m:r>
          <w:rPr>
            <w:rFonts w:ascii="Cambria Math" w:hAnsi="Cambria Math"/>
          </w:rPr>
          <m:t>r</m:t>
        </m:r>
      </m:oMath>
      <w:r w:rsidRPr="00D37551">
        <w:t xml:space="preserve"> </w:t>
      </w:r>
      <w:r w:rsidRPr="00D37551">
        <w:rPr>
          <w:rFonts w:hint="cs"/>
          <w:rtl/>
        </w:rPr>
        <w:t xml:space="preserve"> است.</w:t>
      </w:r>
      <m:oMath>
        <m:r>
          <m:rPr>
            <m:sty m:val="p"/>
          </m:rPr>
          <w:rPr>
            <w:rFonts w:ascii="Cambria Math"/>
          </w:rPr>
          <m:t xml:space="preserve"> </m:t>
        </m:r>
        <m:r>
          <w:rPr>
            <w:rFonts w:ascii="Cambria Math" w:hAnsi="Cambria Math"/>
          </w:rPr>
          <m:t>r</m:t>
        </m:r>
      </m:oMath>
      <w:r>
        <w:rPr>
          <w:rFonts w:hint="cs"/>
          <w:rtl/>
        </w:rPr>
        <w:t xml:space="preserve"> </w:t>
      </w:r>
      <w:r w:rsidRPr="00D37551">
        <w:rPr>
          <w:rFonts w:eastAsiaTheme="minorEastAsia" w:hint="cs"/>
          <w:rtl/>
        </w:rPr>
        <w:t>نشاندهنده تعداد قوانین است.</w:t>
      </w:r>
      <w:r>
        <w:t xml:space="preserve"> </w:t>
      </w:r>
      <w:r>
        <w:rPr>
          <w:rFonts w:hint="cs"/>
          <w:rtl/>
        </w:rPr>
        <w:t xml:space="preserve">تابع عضویت مربوط به </w:t>
      </w:r>
      <m:oMath>
        <m:r>
          <w:rPr>
            <w:rFonts w:ascii="Cambria Math" w:hAnsi="Cambria Math"/>
          </w:rPr>
          <m:t>i</m:t>
        </m:r>
      </m:oMath>
      <w:r>
        <w:rPr>
          <w:rFonts w:eastAsiaTheme="minorEastAsia" w:hint="cs"/>
          <w:rtl/>
        </w:rPr>
        <w:t xml:space="preserve"> امین قانون مدل و </w:t>
      </w:r>
      <m:oMath>
        <m:r>
          <w:rPr>
            <w:rFonts w:ascii="Cambria Math" w:eastAsia="Times New Roman" w:hAnsi="Cambria Math"/>
          </w:rPr>
          <m:t>j</m:t>
        </m:r>
      </m:oMath>
      <w:r>
        <w:rPr>
          <w:rFonts w:eastAsiaTheme="minorEastAsia" w:hint="cs"/>
          <w:rtl/>
        </w:rPr>
        <w:t xml:space="preserve"> امین متغیر مقدم با </w:t>
      </w:r>
      <m:oMath>
        <m:sSub>
          <m:sSubPr>
            <m:ctrlPr>
              <w:rPr>
                <w:rFonts w:ascii="Cambria Math" w:eastAsia="Times New Roman" w:hAnsi="Cambria Math"/>
                <w:i/>
              </w:rPr>
            </m:ctrlPr>
          </m:sSubPr>
          <m:e>
            <m:r>
              <w:rPr>
                <w:rFonts w:ascii="Cambria Math" w:eastAsia="Times New Roman" w:hAnsi="Cambria Math"/>
              </w:rPr>
              <m:t>M</m:t>
            </m:r>
          </m:e>
          <m:sub>
            <m:r>
              <w:rPr>
                <w:rFonts w:ascii="Cambria Math" w:eastAsia="Times New Roman" w:hAnsi="Cambria Math"/>
              </w:rPr>
              <m:t>ij</m:t>
            </m:r>
          </m:sub>
        </m:sSub>
      </m:oMath>
      <w:r>
        <w:rPr>
          <w:rFonts w:eastAsiaTheme="minorEastAsia" w:hint="cs"/>
          <w:rtl/>
        </w:rPr>
        <w:t xml:space="preserve"> مشخص می‌شود. هر </w:t>
      </w:r>
      <m:oMath>
        <m:sSub>
          <m:sSubPr>
            <m:ctrlPr>
              <w:rPr>
                <w:rFonts w:ascii="Cambria Math" w:eastAsia="Times New Roman" w:hAnsi="Cambria Math"/>
                <w:i/>
              </w:rPr>
            </m:ctrlPr>
          </m:sSubPr>
          <m:e>
            <m:r>
              <w:rPr>
                <w:rFonts w:ascii="Cambria Math" w:eastAsia="Times New Roman" w:hAnsi="Cambria Math"/>
              </w:rPr>
              <m:t>z</m:t>
            </m:r>
          </m:e>
          <m:sub>
            <m:r>
              <w:rPr>
                <w:rFonts w:ascii="Cambria Math" w:eastAsia="Times New Roman" w:hAnsi="Cambria Math"/>
              </w:rPr>
              <m:t>j</m:t>
            </m:r>
          </m:sub>
        </m:sSub>
        <m:r>
          <w:rPr>
            <w:rFonts w:ascii="Cambria Math" w:eastAsia="Times New Roman" w:hAnsi="Cambria Math"/>
          </w:rPr>
          <m:t>(t)</m:t>
        </m:r>
      </m:oMath>
      <w:r>
        <w:rPr>
          <w:rFonts w:eastAsiaTheme="minorEastAsia" w:hint="cs"/>
          <w:rtl/>
        </w:rPr>
        <w:t xml:space="preserve"> یک مقدار متغیر با زمان است که می‌تواند هرکدام از حالات، متغیر قابل اندازه‌گیری خارج از سیستم و یا زمان باشد. </w:t>
      </w:r>
      <m:oMath>
        <m:r>
          <w:rPr>
            <w:rFonts w:ascii="Cambria Math" w:hAnsi="Cambria Math"/>
          </w:rPr>
          <m:t>ω(t)</m:t>
        </m:r>
      </m:oMath>
      <w:r w:rsidRPr="00D37551">
        <w:rPr>
          <w:rFonts w:eastAsiaTheme="minorEastAsia" w:hint="cs"/>
          <w:rtl/>
        </w:rPr>
        <w:t xml:space="preserve"> </w:t>
      </w:r>
      <w:r>
        <w:rPr>
          <w:rFonts w:eastAsiaTheme="minorEastAsia" w:hint="cs"/>
          <w:rtl/>
        </w:rPr>
        <w:t>اعتشاش خارجی است،</w:t>
      </w:r>
      <w:r w:rsidR="007F4E40">
        <w:rPr>
          <w:rFonts w:eastAsiaTheme="minorEastAsia"/>
        </w:rPr>
        <w:t xml:space="preserve"> </w:t>
      </w:r>
      <m:oMath>
        <m:r>
          <m:rPr>
            <m:sty m:val="p"/>
          </m:rPr>
          <w:rPr>
            <w:rFonts w:ascii="Cambria Math" w:eastAsia="Times New Roman"/>
          </w:rPr>
          <m:t xml:space="preserve"> </m:t>
        </m:r>
        <m:sSub>
          <m:sSubPr>
            <m:ctrlPr>
              <w:rPr>
                <w:rFonts w:ascii="Cambria Math" w:hAnsi="Cambria Math"/>
              </w:rPr>
            </m:ctrlPr>
          </m:sSubPr>
          <m:e>
            <m:r>
              <w:rPr>
                <w:rFonts w:ascii="Cambria Math" w:hAnsi="Cambria Math"/>
              </w:rPr>
              <m:t>A</m:t>
            </m:r>
          </m:e>
          <m:sub>
            <m:r>
              <w:rPr>
                <w:rFonts w:ascii="Cambria Math" w:hAnsi="Cambria Math"/>
              </w:rPr>
              <m:t>i</m:t>
            </m:r>
          </m:sub>
        </m:sSub>
        <m:r>
          <m:rPr>
            <m:sty m:val="p"/>
          </m:rPr>
          <w:rPr>
            <w:rFonts w:ascii="Cambria Math"/>
          </w:rPr>
          <m:t>(</m:t>
        </m:r>
        <m:r>
          <w:rPr>
            <w:rFonts w:ascii="Cambria Math" w:hAnsi="Cambria Math"/>
          </w:rPr>
          <m:t>x</m:t>
        </m:r>
        <m:r>
          <m:rPr>
            <m:sty m:val="p"/>
          </m:rPr>
          <w:rPr>
            <w:rFonts w:ascii="Cambria Math"/>
          </w:rPr>
          <m:t>(</m:t>
        </m:r>
        <m:r>
          <w:rPr>
            <w:rFonts w:ascii="Cambria Math" w:hAnsi="Cambria Math"/>
          </w:rPr>
          <m:t>t</m:t>
        </m:r>
        <m:r>
          <m:rPr>
            <m:sty m:val="p"/>
          </m:rPr>
          <w:rPr>
            <w:rFonts w:ascii="Cambria Math"/>
          </w:rPr>
          <m:t>))</m:t>
        </m:r>
        <m:r>
          <m:rPr>
            <m:sty m:val="p"/>
          </m:rPr>
          <w:rPr>
            <w:rFonts w:ascii="Cambria Math" w:hAnsi="Cambria Math"/>
          </w:rPr>
          <m:t>∈</m:t>
        </m:r>
        <m:sSup>
          <m:sSupPr>
            <m:ctrlPr>
              <w:rPr>
                <w:rFonts w:ascii="Cambria Math" w:hAnsi="Cambria Math"/>
              </w:rPr>
            </m:ctrlPr>
          </m:sSupPr>
          <m:e>
            <m:r>
              <m:rPr>
                <m:scr m:val="double-struck"/>
              </m:rPr>
              <w:rPr>
                <w:rFonts w:ascii="Cambria Math" w:hAnsi="Cambria Math"/>
              </w:rPr>
              <m:t>R</m:t>
            </m:r>
          </m:e>
          <m:sup>
            <m:r>
              <w:rPr>
                <w:rFonts w:ascii="Cambria Math" w:hAnsi="Cambria Math"/>
              </w:rPr>
              <m:t>n</m:t>
            </m:r>
            <m:r>
              <m:rPr>
                <m:sty m:val="p"/>
              </m:rPr>
              <w:rPr>
                <w:rFonts w:ascii="Cambria Math" w:hAnsi="Cambria Math"/>
              </w:rPr>
              <m:t>×</m:t>
            </m:r>
            <m:r>
              <w:rPr>
                <w:rFonts w:ascii="Cambria Math" w:hAnsi="Cambria Math"/>
              </w:rPr>
              <m:t>n</m:t>
            </m:r>
          </m:sup>
        </m:sSup>
        <m:r>
          <m:rPr>
            <m:sty m:val="p"/>
          </m:rPr>
          <w:rPr>
            <w:rFonts w:ascii="Cambria Math"/>
          </w:rPr>
          <m:t>,</m:t>
        </m:r>
        <m:sSub>
          <m:sSubPr>
            <m:ctrlPr>
              <w:rPr>
                <w:rFonts w:ascii="Cambria Math" w:hAnsi="Cambria Math"/>
              </w:rPr>
            </m:ctrlPr>
          </m:sSubPr>
          <m:e>
            <m:r>
              <w:rPr>
                <w:rFonts w:ascii="Cambria Math" w:hAnsi="Cambria Math"/>
              </w:rPr>
              <m:t>B</m:t>
            </m:r>
          </m:e>
          <m:sub>
            <m:r>
              <w:rPr>
                <w:rFonts w:ascii="Cambria Math" w:hAnsi="Cambria Math"/>
              </w:rPr>
              <m:t>i</m:t>
            </m:r>
          </m:sub>
        </m:sSub>
        <m:r>
          <m:rPr>
            <m:sty m:val="p"/>
          </m:rPr>
          <w:rPr>
            <w:rFonts w:ascii="Cambria Math"/>
          </w:rPr>
          <m:t>(</m:t>
        </m:r>
        <m:r>
          <w:rPr>
            <w:rFonts w:ascii="Cambria Math" w:hAnsi="Cambria Math"/>
          </w:rPr>
          <m:t>x</m:t>
        </m:r>
        <m:r>
          <m:rPr>
            <m:sty m:val="p"/>
          </m:rPr>
          <w:rPr>
            <w:rFonts w:ascii="Cambria Math"/>
          </w:rPr>
          <m:t>(</m:t>
        </m:r>
        <m:r>
          <w:rPr>
            <w:rFonts w:ascii="Cambria Math" w:hAnsi="Cambria Math"/>
          </w:rPr>
          <m:t>t</m:t>
        </m:r>
        <m:r>
          <m:rPr>
            <m:sty m:val="p"/>
          </m:rPr>
          <w:rPr>
            <w:rFonts w:ascii="Cambria Math"/>
          </w:rPr>
          <m:t>))</m:t>
        </m:r>
        <m:r>
          <m:rPr>
            <m:sty m:val="p"/>
          </m:rPr>
          <w:rPr>
            <w:rFonts w:ascii="Cambria Math" w:hAnsi="Cambria Math"/>
          </w:rPr>
          <m:t>∈</m:t>
        </m:r>
        <m:sSup>
          <m:sSupPr>
            <m:ctrlPr>
              <w:rPr>
                <w:rFonts w:ascii="Cambria Math" w:hAnsi="Cambria Math"/>
              </w:rPr>
            </m:ctrlPr>
          </m:sSupPr>
          <m:e>
            <m:r>
              <m:rPr>
                <m:scr m:val="double-struck"/>
              </m:rPr>
              <w:rPr>
                <w:rFonts w:ascii="Cambria Math" w:hAnsi="Cambria Math"/>
              </w:rPr>
              <m:t>R</m:t>
            </m:r>
          </m:e>
          <m:sup>
            <m:r>
              <w:rPr>
                <w:rFonts w:ascii="Cambria Math" w:hAnsi="Cambria Math"/>
              </w:rPr>
              <m:t>n</m:t>
            </m:r>
            <m:r>
              <m:rPr>
                <m:sty m:val="p"/>
              </m:rPr>
              <w:rPr>
                <w:rFonts w:ascii="Cambria Math" w:hAnsi="Cambria Math"/>
              </w:rPr>
              <m:t>×</m:t>
            </m:r>
            <m:r>
              <w:rPr>
                <w:rFonts w:ascii="Cambria Math" w:hAnsi="Cambria Math"/>
              </w:rPr>
              <m:t>m</m:t>
            </m:r>
          </m:sup>
        </m:sSup>
      </m:oMath>
      <w:r w:rsidRPr="00D37551">
        <w:rPr>
          <w:rFonts w:eastAsiaTheme="minorEastAsia" w:hint="cs"/>
          <w:rtl/>
        </w:rPr>
        <w:t xml:space="preserve"> ماتریس‌های چندجمله‌ای از</w:t>
      </w:r>
      <w:r w:rsidRPr="00D37551">
        <w:rPr>
          <w:rFonts w:hint="cs"/>
          <w:rtl/>
        </w:rPr>
        <w:t xml:space="preserve"> </w:t>
      </w:r>
      <m:oMath>
        <m:r>
          <w:rPr>
            <w:rFonts w:ascii="Cambria Math" w:hAnsi="Cambria Math"/>
          </w:rPr>
          <m:t>x</m:t>
        </m:r>
        <m:r>
          <m:rPr>
            <m:sty m:val="p"/>
          </m:rPr>
          <w:rPr>
            <w:rFonts w:ascii="Cambria Math"/>
          </w:rPr>
          <m:t>(</m:t>
        </m:r>
        <m:r>
          <w:rPr>
            <w:rFonts w:ascii="Cambria Math" w:hAnsi="Cambria Math"/>
          </w:rPr>
          <m:t>t</m:t>
        </m:r>
        <m:r>
          <m:rPr>
            <m:sty m:val="p"/>
          </m:rPr>
          <w:rPr>
            <w:rFonts w:ascii="Cambria Math"/>
          </w:rPr>
          <m:t>)</m:t>
        </m:r>
      </m:oMath>
      <w:r w:rsidRPr="00D37551">
        <w:rPr>
          <w:rFonts w:hint="cs"/>
          <w:rtl/>
        </w:rPr>
        <w:t xml:space="preserve"> هستند.بنابراین </w:t>
      </w:r>
      <m:oMath>
        <m:sSub>
          <m:sSubPr>
            <m:ctrlPr>
              <w:rPr>
                <w:rFonts w:ascii="Cambria Math" w:hAnsi="Cambria Math"/>
              </w:rPr>
            </m:ctrlPr>
          </m:sSubPr>
          <m:e>
            <m:r>
              <w:rPr>
                <w:rFonts w:ascii="Cambria Math" w:hAnsi="Cambria Math"/>
              </w:rPr>
              <m:t>A</m:t>
            </m:r>
          </m:e>
          <m:sub>
            <m:r>
              <w:rPr>
                <w:rFonts w:ascii="Cambria Math" w:hAnsi="Cambria Math"/>
              </w:rPr>
              <m:t>i</m:t>
            </m:r>
          </m:sub>
        </m:sSub>
        <m:d>
          <m:dPr>
            <m:ctrlPr>
              <w:rPr>
                <w:rFonts w:ascii="Cambria Math" w:hAnsi="Cambria Math"/>
              </w:rPr>
            </m:ctrlPr>
          </m:dPr>
          <m:e>
            <m:r>
              <w:rPr>
                <w:rFonts w:ascii="Cambria Math" w:hAnsi="Cambria Math"/>
              </w:rPr>
              <m:t>x</m:t>
            </m:r>
            <m:d>
              <m:dPr>
                <m:ctrlPr>
                  <w:rPr>
                    <w:rFonts w:ascii="Cambria Math" w:hAnsi="Cambria Math"/>
                  </w:rPr>
                </m:ctrlPr>
              </m:dPr>
              <m:e>
                <m:r>
                  <w:rPr>
                    <w:rFonts w:ascii="Cambria Math" w:hAnsi="Cambria Math"/>
                  </w:rPr>
                  <m:t>t</m:t>
                </m:r>
              </m:e>
            </m:d>
          </m:e>
        </m:d>
        <m:r>
          <w:rPr>
            <w:rFonts w:ascii="Cambria Math" w:hAnsi="Cambria Math"/>
          </w:rPr>
          <m:t>x</m:t>
        </m:r>
        <m:r>
          <m:rPr>
            <m:sty m:val="p"/>
          </m:rPr>
          <w:rPr>
            <w:rFonts w:ascii="Cambria Math"/>
          </w:rPr>
          <m:t>(</m:t>
        </m:r>
        <m:r>
          <w:rPr>
            <w:rFonts w:ascii="Cambria Math" w:hAnsi="Cambria Math"/>
          </w:rPr>
          <m:t>t</m:t>
        </m:r>
        <m:r>
          <m:rPr>
            <m:sty m:val="p"/>
          </m:rPr>
          <w:rPr>
            <w:rFonts w:ascii="Cambria Math"/>
          </w:rPr>
          <m:t>)+</m:t>
        </m:r>
        <m:sSub>
          <m:sSubPr>
            <m:ctrlPr>
              <w:rPr>
                <w:rFonts w:ascii="Cambria Math" w:hAnsi="Cambria Math"/>
              </w:rPr>
            </m:ctrlPr>
          </m:sSubPr>
          <m:e>
            <m:r>
              <w:rPr>
                <w:rFonts w:ascii="Cambria Math" w:hAnsi="Cambria Math"/>
              </w:rPr>
              <m:t>B</m:t>
            </m:r>
          </m:e>
          <m:sub>
            <m:r>
              <w:rPr>
                <w:rFonts w:ascii="Cambria Math" w:hAnsi="Cambria Math"/>
              </w:rPr>
              <m:t>i</m:t>
            </m:r>
          </m:sub>
        </m:sSub>
        <m:r>
          <m:rPr>
            <m:sty m:val="p"/>
          </m:rPr>
          <w:rPr>
            <w:rFonts w:ascii="Cambria Math"/>
          </w:rPr>
          <m:t>(</m:t>
        </m:r>
        <m:r>
          <w:rPr>
            <w:rFonts w:ascii="Cambria Math" w:hAnsi="Cambria Math"/>
          </w:rPr>
          <m:t>x</m:t>
        </m:r>
        <m:r>
          <m:rPr>
            <m:sty m:val="p"/>
          </m:rPr>
          <w:rPr>
            <w:rFonts w:ascii="Cambria Math"/>
          </w:rPr>
          <m:t>(</m:t>
        </m:r>
        <m:r>
          <w:rPr>
            <w:rFonts w:ascii="Cambria Math" w:hAnsi="Cambria Math"/>
          </w:rPr>
          <m:t>t</m:t>
        </m:r>
        <m:r>
          <m:rPr>
            <m:sty m:val="p"/>
          </m:rPr>
          <w:rPr>
            <w:rFonts w:ascii="Cambria Math"/>
          </w:rPr>
          <m:t>))</m:t>
        </m:r>
        <m:r>
          <w:rPr>
            <w:rFonts w:ascii="Cambria Math" w:hAnsi="Cambria Math"/>
          </w:rPr>
          <m:t>u</m:t>
        </m:r>
        <m:r>
          <m:rPr>
            <m:sty m:val="p"/>
          </m:rPr>
          <w:rPr>
            <w:rFonts w:ascii="Cambria Math"/>
          </w:rPr>
          <m:t>(</m:t>
        </m:r>
        <m:r>
          <w:rPr>
            <w:rFonts w:ascii="Cambria Math" w:hAnsi="Cambria Math"/>
          </w:rPr>
          <m:t>t</m:t>
        </m:r>
        <m:r>
          <m:rPr>
            <m:sty m:val="p"/>
          </m:rPr>
          <w:rPr>
            <w:rFonts w:ascii="Cambria Math"/>
          </w:rPr>
          <m:t>)+</m:t>
        </m:r>
        <m:r>
          <w:rPr>
            <w:rFonts w:ascii="Cambria Math" w:hAnsi="Cambria Math"/>
          </w:rPr>
          <m:t>ω</m:t>
        </m:r>
        <m:r>
          <m:rPr>
            <m:sty m:val="p"/>
          </m:rPr>
          <w:rPr>
            <w:rFonts w:ascii="Cambria Math"/>
          </w:rPr>
          <m:t>(</m:t>
        </m:r>
        <m:r>
          <w:rPr>
            <w:rFonts w:ascii="Cambria Math" w:hAnsi="Cambria Math"/>
          </w:rPr>
          <m:t>t</m:t>
        </m:r>
        <m:r>
          <m:rPr>
            <m:sty m:val="p"/>
          </m:rPr>
          <w:rPr>
            <w:rFonts w:ascii="Cambria Math"/>
          </w:rPr>
          <m:t xml:space="preserve">)  </m:t>
        </m:r>
      </m:oMath>
      <w:r w:rsidRPr="00D37551">
        <w:rPr>
          <w:rFonts w:hint="cs"/>
          <w:rtl/>
        </w:rPr>
        <w:t xml:space="preserve"> یک بردار چندجمله‌ای می‌باشد. </w:t>
      </w:r>
      <w:r>
        <w:rPr>
          <w:rFonts w:hint="cs"/>
          <w:rtl/>
        </w:rPr>
        <w:t>در نتیجه</w:t>
      </w:r>
      <w:r w:rsidRPr="00D37551">
        <w:rPr>
          <w:rFonts w:hint="cs"/>
          <w:rtl/>
        </w:rPr>
        <w:t xml:space="preserve"> مدل فازی چندجمله‌ای </w:t>
      </w:r>
      <w:r w:rsidR="003236F2">
        <w:rPr>
          <w:rtl/>
        </w:rPr>
        <w:fldChar w:fldCharType="begin"/>
      </w:r>
      <w:r>
        <w:rPr>
          <w:rtl/>
        </w:rPr>
        <w:instrText xml:space="preserve"> </w:instrText>
      </w:r>
      <w:r>
        <w:rPr>
          <w:rFonts w:hint="cs"/>
        </w:rPr>
        <w:instrText>REF</w:instrText>
      </w:r>
      <w:r>
        <w:rPr>
          <w:rFonts w:hint="cs"/>
          <w:rtl/>
        </w:rPr>
        <w:instrText xml:space="preserve"> _</w:instrText>
      </w:r>
      <w:r>
        <w:rPr>
          <w:rFonts w:hint="cs"/>
        </w:rPr>
        <w:instrText>Ref436667375 \h</w:instrText>
      </w:r>
      <w:r>
        <w:rPr>
          <w:rtl/>
        </w:rPr>
        <w:instrText xml:space="preserve"> </w:instrText>
      </w:r>
      <w:r w:rsidR="003236F2">
        <w:rPr>
          <w:rtl/>
        </w:rPr>
      </w:r>
      <w:r w:rsidR="003236F2">
        <w:rPr>
          <w:rtl/>
        </w:rPr>
        <w:fldChar w:fldCharType="separate"/>
      </w:r>
      <w:r w:rsidRPr="009A2C39">
        <w:rPr>
          <w:rFonts w:hint="cs"/>
          <w:sz w:val="22"/>
          <w:rtl/>
        </w:rPr>
        <w:t>(</w:t>
      </w:r>
      <w:r>
        <w:rPr>
          <w:noProof/>
          <w:sz w:val="22"/>
          <w:rtl/>
        </w:rPr>
        <w:t>2</w:t>
      </w:r>
      <w:r w:rsidRPr="009A2C39">
        <w:rPr>
          <w:rFonts w:hint="cs"/>
          <w:sz w:val="22"/>
          <w:rtl/>
        </w:rPr>
        <w:t>)</w:t>
      </w:r>
      <w:r w:rsidR="003236F2">
        <w:rPr>
          <w:rtl/>
        </w:rPr>
        <w:fldChar w:fldCharType="end"/>
      </w:r>
      <w:r w:rsidRPr="00D37551">
        <w:rPr>
          <w:rFonts w:hint="cs"/>
          <w:rtl/>
        </w:rPr>
        <w:t xml:space="preserve"> در بخش تالی دارای یک چندجمله‌ای می‌باشد.</w:t>
      </w:r>
    </w:p>
    <w:p w:rsidR="001961D3" w:rsidRPr="00BA01D9" w:rsidRDefault="001961D3" w:rsidP="001961D3">
      <w:pPr>
        <w:pStyle w:val="Text"/>
        <w:rPr>
          <w:rtl/>
        </w:rPr>
      </w:pPr>
      <w:r w:rsidRPr="00BA01D9">
        <w:rPr>
          <w:rFonts w:hint="cs"/>
          <w:rtl/>
        </w:rPr>
        <w:t>معادله ریاضی سیستم فازی</w:t>
      </w:r>
      <w:r>
        <w:rPr>
          <w:rFonts w:hint="cs"/>
          <w:rtl/>
        </w:rPr>
        <w:t xml:space="preserve"> </w:t>
      </w:r>
      <w:r w:rsidRPr="00D37551">
        <w:rPr>
          <w:rFonts w:hint="cs"/>
          <w:rtl/>
        </w:rPr>
        <w:t xml:space="preserve">چندجمله‌ای </w:t>
      </w:r>
      <w:r w:rsidR="003236F2">
        <w:rPr>
          <w:rtl/>
        </w:rPr>
        <w:fldChar w:fldCharType="begin"/>
      </w:r>
      <w:r>
        <w:rPr>
          <w:rFonts w:hint="cs"/>
        </w:rPr>
        <w:instrText>REF</w:instrText>
      </w:r>
      <w:r>
        <w:rPr>
          <w:rFonts w:hint="cs"/>
          <w:rtl/>
        </w:rPr>
        <w:instrText xml:space="preserve"> _</w:instrText>
      </w:r>
      <w:r>
        <w:rPr>
          <w:rFonts w:hint="cs"/>
        </w:rPr>
        <w:instrText>Ref436667375 \h</w:instrText>
      </w:r>
      <w:r w:rsidR="003236F2">
        <w:rPr>
          <w:rtl/>
        </w:rPr>
      </w:r>
      <w:r w:rsidR="003236F2">
        <w:rPr>
          <w:rtl/>
        </w:rPr>
        <w:fldChar w:fldCharType="separate"/>
      </w:r>
      <w:r w:rsidRPr="009A2C39">
        <w:rPr>
          <w:rFonts w:hint="cs"/>
          <w:sz w:val="22"/>
          <w:rtl/>
        </w:rPr>
        <w:t>(</w:t>
      </w:r>
      <w:r>
        <w:rPr>
          <w:noProof/>
          <w:sz w:val="22"/>
          <w:rtl/>
        </w:rPr>
        <w:t>2</w:t>
      </w:r>
      <w:r w:rsidRPr="009A2C39">
        <w:rPr>
          <w:rFonts w:hint="cs"/>
          <w:sz w:val="22"/>
          <w:rtl/>
        </w:rPr>
        <w:t>)</w:t>
      </w:r>
      <w:r w:rsidR="003236F2">
        <w:rPr>
          <w:rtl/>
        </w:rPr>
        <w:fldChar w:fldCharType="end"/>
      </w:r>
      <w:r>
        <w:rPr>
          <w:rFonts w:hint="cs"/>
          <w:rtl/>
        </w:rPr>
        <w:t xml:space="preserve"> </w:t>
      </w:r>
      <w:r w:rsidRPr="00BA01D9">
        <w:rPr>
          <w:rFonts w:hint="cs"/>
          <w:rtl/>
        </w:rPr>
        <w:t xml:space="preserve">به </w:t>
      </w:r>
      <w:r>
        <w:rPr>
          <w:rFonts w:hint="cs"/>
          <w:rtl/>
        </w:rPr>
        <w:t>صورت</w:t>
      </w:r>
      <w:r w:rsidRPr="00BA01D9">
        <w:rPr>
          <w:rFonts w:hint="cs"/>
          <w:rtl/>
        </w:rPr>
        <w:t>:</w:t>
      </w:r>
    </w:p>
    <w:tbl>
      <w:tblPr>
        <w:bidiVisual/>
        <w:tblW w:w="0" w:type="auto"/>
        <w:jc w:val="center"/>
        <w:tblLook w:val="04A0"/>
      </w:tblPr>
      <w:tblGrid>
        <w:gridCol w:w="504"/>
        <w:gridCol w:w="4361"/>
      </w:tblGrid>
      <w:tr w:rsidR="001961D3" w:rsidTr="001961D3">
        <w:trPr>
          <w:jc w:val="center"/>
        </w:trPr>
        <w:tc>
          <w:tcPr>
            <w:tcW w:w="504" w:type="dxa"/>
            <w:vAlign w:val="center"/>
          </w:tcPr>
          <w:p w:rsidR="001961D3" w:rsidRDefault="001961D3" w:rsidP="003E3665">
            <w:pPr>
              <w:pStyle w:val="Text1"/>
              <w:rPr>
                <w:rtl/>
              </w:rPr>
            </w:pPr>
            <w:bookmarkStart w:id="4" w:name="_Ref436667484"/>
            <w:r w:rsidRPr="001961D3">
              <w:rPr>
                <w:rFonts w:hint="cs"/>
                <w:sz w:val="22"/>
                <w:rtl/>
              </w:rPr>
              <w:t>(</w:t>
            </w:r>
            <w:r w:rsidR="003236F2" w:rsidRPr="001961D3">
              <w:rPr>
                <w:sz w:val="22"/>
                <w:rtl/>
              </w:rPr>
              <w:fldChar w:fldCharType="begin"/>
            </w:r>
            <w:r w:rsidRPr="001961D3">
              <w:rPr>
                <w:sz w:val="22"/>
              </w:rPr>
              <w:instrText>SEQ</w:instrText>
            </w:r>
            <w:r w:rsidRPr="001961D3">
              <w:rPr>
                <w:sz w:val="22"/>
                <w:rtl/>
              </w:rPr>
              <w:instrText xml:space="preserve"> معادله \* </w:instrText>
            </w:r>
            <w:r w:rsidRPr="001961D3">
              <w:rPr>
                <w:sz w:val="22"/>
              </w:rPr>
              <w:instrText>ARABIC</w:instrText>
            </w:r>
            <w:r w:rsidR="003236F2" w:rsidRPr="001961D3">
              <w:rPr>
                <w:sz w:val="22"/>
                <w:rtl/>
              </w:rPr>
              <w:fldChar w:fldCharType="separate"/>
            </w:r>
            <w:r w:rsidRPr="001961D3">
              <w:rPr>
                <w:noProof/>
                <w:sz w:val="22"/>
                <w:rtl/>
              </w:rPr>
              <w:t>3</w:t>
            </w:r>
            <w:r w:rsidR="003236F2" w:rsidRPr="001961D3">
              <w:rPr>
                <w:sz w:val="22"/>
                <w:rtl/>
              </w:rPr>
              <w:fldChar w:fldCharType="end"/>
            </w:r>
            <w:r w:rsidRPr="001961D3">
              <w:rPr>
                <w:rFonts w:hint="cs"/>
                <w:sz w:val="22"/>
                <w:rtl/>
              </w:rPr>
              <w:t>)</w:t>
            </w:r>
            <w:bookmarkEnd w:id="4"/>
          </w:p>
        </w:tc>
        <w:tc>
          <w:tcPr>
            <w:tcW w:w="4361" w:type="dxa"/>
            <w:vAlign w:val="center"/>
          </w:tcPr>
          <w:p w:rsidR="001961D3" w:rsidRPr="001961D3" w:rsidRDefault="003236F2" w:rsidP="001A2E70">
            <w:pPr>
              <w:pStyle w:val="Equation"/>
              <w:rPr>
                <w:szCs w:val="28"/>
              </w:rPr>
            </w:pPr>
            <m:oMathPara>
              <m:oMath>
                <m:acc>
                  <m:accPr>
                    <m:chr m:val="̇"/>
                    <m:ctrlPr>
                      <w:rPr>
                        <w:rFonts w:ascii="Cambria Math" w:hAnsi="Cambria Math"/>
                        <w:szCs w:val="28"/>
                      </w:rPr>
                    </m:ctrlPr>
                  </m:accPr>
                  <m:e>
                    <m:r>
                      <w:rPr>
                        <w:rFonts w:ascii="Cambria Math" w:hAnsi="Cambria Math"/>
                      </w:rPr>
                      <m:t>x</m:t>
                    </m:r>
                  </m:e>
                </m:acc>
                <m:d>
                  <m:dPr>
                    <m:ctrlPr>
                      <w:rPr>
                        <w:rFonts w:ascii="Cambria Math" w:hAnsi="Cambria Math"/>
                      </w:rPr>
                    </m:ctrlPr>
                  </m:dPr>
                  <m:e>
                    <m:r>
                      <w:rPr>
                        <w:rFonts w:ascii="Cambria Math" w:hAnsi="Cambria Math"/>
                      </w:rPr>
                      <m:t>t</m:t>
                    </m:r>
                  </m:e>
                </m:d>
                <m:r>
                  <m:rPr>
                    <m:sty m:val="p"/>
                  </m:rPr>
                  <w:rPr>
                    <w:rFonts w:ascii="Cambria Math" w:hAnsi="Cambria Math"/>
                  </w:rPr>
                  <m:t xml:space="preserve">= </m:t>
                </m:r>
                <m:nary>
                  <m:naryPr>
                    <m:chr m:val="∑"/>
                    <m:limLoc m:val="undOvr"/>
                    <m:ctrlPr>
                      <w:rPr>
                        <w:rFonts w:ascii="Cambria Math" w:hAnsi="Cambria Math"/>
                        <w:szCs w:val="28"/>
                      </w:rPr>
                    </m:ctrlPr>
                  </m:naryPr>
                  <m:sub>
                    <m:r>
                      <w:rPr>
                        <w:rFonts w:ascii="Cambria Math" w:hAnsi="Cambria Math"/>
                      </w:rPr>
                      <m:t>i</m:t>
                    </m:r>
                    <m:r>
                      <m:rPr>
                        <m:sty m:val="p"/>
                      </m:rPr>
                      <w:rPr>
                        <w:rFonts w:ascii="Cambria Math" w:hAnsi="Cambria Math"/>
                      </w:rPr>
                      <m:t>=1</m:t>
                    </m:r>
                  </m:sub>
                  <m:sup>
                    <m:r>
                      <w:rPr>
                        <w:rFonts w:ascii="Cambria Math" w:hAnsi="Cambria Math"/>
                      </w:rPr>
                      <m:t>r</m:t>
                    </m:r>
                  </m:sup>
                  <m:e>
                    <m:sSub>
                      <m:sSubPr>
                        <m:ctrlPr>
                          <w:rPr>
                            <w:rFonts w:ascii="Cambria Math" w:hAnsi="Cambria Math"/>
                            <w:szCs w:val="28"/>
                          </w:rPr>
                        </m:ctrlPr>
                      </m:sSubPr>
                      <m:e>
                        <m:r>
                          <w:rPr>
                            <w:rFonts w:ascii="Cambria Math" w:hAnsi="Cambria Math"/>
                          </w:rPr>
                          <m:t>h</m:t>
                        </m:r>
                      </m:e>
                      <m:sub>
                        <m:r>
                          <w:rPr>
                            <w:rFonts w:ascii="Cambria Math" w:hAnsi="Cambria Math"/>
                          </w:rPr>
                          <m:t>i</m:t>
                        </m:r>
                      </m:sub>
                    </m:sSub>
                    <m:d>
                      <m:dPr>
                        <m:ctrlPr>
                          <w:rPr>
                            <w:rFonts w:ascii="Cambria Math" w:hAnsi="Cambria Math"/>
                          </w:rPr>
                        </m:ctrlPr>
                      </m:dPr>
                      <m:e>
                        <m:r>
                          <w:rPr>
                            <w:rFonts w:ascii="Cambria Math" w:hAnsi="Cambria Math"/>
                          </w:rPr>
                          <m:t>z</m:t>
                        </m:r>
                        <m:d>
                          <m:dPr>
                            <m:ctrlPr>
                              <w:rPr>
                                <w:rFonts w:ascii="Cambria Math" w:hAnsi="Cambria Math"/>
                              </w:rPr>
                            </m:ctrlPr>
                          </m:dPr>
                          <m:e>
                            <m:r>
                              <w:rPr>
                                <w:rFonts w:ascii="Cambria Math" w:hAnsi="Cambria Math"/>
                              </w:rPr>
                              <m:t>t</m:t>
                            </m:r>
                          </m:e>
                        </m:d>
                      </m:e>
                    </m:d>
                  </m:e>
                </m:nary>
                <m:d>
                  <m:dPr>
                    <m:begChr m:val="{"/>
                    <m:endChr m:val="}"/>
                    <m:ctrlPr>
                      <w:rPr>
                        <w:rFonts w:ascii="Cambria Math" w:hAnsi="Cambria Math"/>
                        <w:szCs w:val="28"/>
                      </w:rPr>
                    </m:ctrlPr>
                  </m:dPr>
                  <m:e>
                    <m:sSub>
                      <m:sSubPr>
                        <m:ctrlPr>
                          <w:rPr>
                            <w:rFonts w:ascii="Cambria Math" w:hAnsi="Cambria Math"/>
                            <w:szCs w:val="28"/>
                          </w:rPr>
                        </m:ctrlPr>
                      </m:sSubPr>
                      <m:e>
                        <m:r>
                          <w:rPr>
                            <w:rFonts w:ascii="Cambria Math" w:hAnsi="Cambria Math"/>
                          </w:rPr>
                          <m:t>A</m:t>
                        </m:r>
                      </m:e>
                      <m:sub>
                        <m:r>
                          <w:rPr>
                            <w:rFonts w:ascii="Cambria Math" w:hAnsi="Cambria Math"/>
                          </w:rPr>
                          <m:t>i</m:t>
                        </m:r>
                      </m:sub>
                    </m:sSub>
                    <m:d>
                      <m:dPr>
                        <m:ctrlPr>
                          <w:rPr>
                            <w:rFonts w:ascii="Cambria Math" w:hAnsi="Cambria Math"/>
                            <w:szCs w:val="28"/>
                          </w:rPr>
                        </m:ctrlPr>
                      </m:dPr>
                      <m:e>
                        <m:r>
                          <w:rPr>
                            <w:rFonts w:ascii="Cambria Math" w:hAnsi="Cambria Math"/>
                          </w:rPr>
                          <m:t>x</m:t>
                        </m:r>
                        <m:d>
                          <m:dPr>
                            <m:ctrlPr>
                              <w:rPr>
                                <w:rFonts w:ascii="Cambria Math" w:hAnsi="Cambria Math"/>
                                <w:szCs w:val="28"/>
                              </w:rPr>
                            </m:ctrlPr>
                          </m:dPr>
                          <m:e>
                            <m:r>
                              <w:rPr>
                                <w:rFonts w:ascii="Cambria Math" w:hAnsi="Cambria Math"/>
                              </w:rPr>
                              <m:t>t</m:t>
                            </m:r>
                          </m:e>
                        </m:d>
                      </m:e>
                    </m:d>
                    <m:r>
                      <w:rPr>
                        <w:rFonts w:ascii="Cambria Math" w:hAnsi="Cambria Math"/>
                      </w:rPr>
                      <m:t>x</m:t>
                    </m:r>
                    <m:d>
                      <m:dPr>
                        <m:ctrlPr>
                          <w:rPr>
                            <w:rFonts w:ascii="Cambria Math" w:hAnsi="Cambria Math"/>
                          </w:rPr>
                        </m:ctrlPr>
                      </m:dPr>
                      <m:e>
                        <m:r>
                          <w:rPr>
                            <w:rFonts w:ascii="Cambria Math" w:hAnsi="Cambria Math"/>
                          </w:rPr>
                          <m:t>t</m:t>
                        </m:r>
                      </m:e>
                    </m:d>
                    <m:r>
                      <m:rPr>
                        <m:sty m:val="p"/>
                      </m:rPr>
                      <w:rPr>
                        <w:rFonts w:ascii="Cambria Math" w:hAnsi="Cambria Math"/>
                      </w:rPr>
                      <m:t>+</m:t>
                    </m:r>
                    <m:sSub>
                      <m:sSubPr>
                        <m:ctrlPr>
                          <w:rPr>
                            <w:rFonts w:ascii="Cambria Math" w:hAnsi="Cambria Math"/>
                            <w:szCs w:val="28"/>
                          </w:rPr>
                        </m:ctrlPr>
                      </m:sSubPr>
                      <m:e>
                        <m:r>
                          <w:rPr>
                            <w:rFonts w:ascii="Cambria Math" w:hAnsi="Cambria Math"/>
                          </w:rPr>
                          <m:t>B</m:t>
                        </m:r>
                      </m:e>
                      <m:sub>
                        <m:r>
                          <w:rPr>
                            <w:rFonts w:ascii="Cambria Math" w:hAnsi="Cambria Math"/>
                          </w:rPr>
                          <m:t>i</m:t>
                        </m:r>
                      </m:sub>
                    </m:sSub>
                    <m:d>
                      <m:dPr>
                        <m:ctrlPr>
                          <w:rPr>
                            <w:rFonts w:ascii="Cambria Math" w:hAnsi="Cambria Math"/>
                          </w:rPr>
                        </m:ctrlPr>
                      </m:dPr>
                      <m:e>
                        <m:r>
                          <w:rPr>
                            <w:rFonts w:ascii="Cambria Math" w:hAnsi="Cambria Math"/>
                          </w:rPr>
                          <m:t>x</m:t>
                        </m:r>
                        <m:d>
                          <m:dPr>
                            <m:ctrlPr>
                              <w:rPr>
                                <w:rFonts w:ascii="Cambria Math" w:hAnsi="Cambria Math"/>
                              </w:rPr>
                            </m:ctrlPr>
                          </m:dPr>
                          <m:e>
                            <m:r>
                              <w:rPr>
                                <w:rFonts w:ascii="Cambria Math" w:hAnsi="Cambria Math"/>
                              </w:rPr>
                              <m:t>t</m:t>
                            </m:r>
                          </m:e>
                        </m:d>
                      </m:e>
                    </m:d>
                    <m:r>
                      <w:rPr>
                        <w:rFonts w:ascii="Cambria Math" w:hAnsi="Cambria Math"/>
                      </w:rPr>
                      <m:t>u</m:t>
                    </m:r>
                    <m:d>
                      <m:dPr>
                        <m:ctrlPr>
                          <w:rPr>
                            <w:rFonts w:ascii="Cambria Math" w:hAnsi="Cambria Math"/>
                          </w:rPr>
                        </m:ctrlPr>
                      </m:dPr>
                      <m:e>
                        <m:r>
                          <w:rPr>
                            <w:rFonts w:ascii="Cambria Math" w:hAnsi="Cambria Math"/>
                          </w:rPr>
                          <m:t>t</m:t>
                        </m:r>
                      </m:e>
                    </m:d>
                  </m:e>
                </m:d>
                <m:r>
                  <m:rPr>
                    <m:sty m:val="p"/>
                  </m:rPr>
                  <w:rPr>
                    <w:rFonts w:ascii="Cambria Math" w:hAnsi="Cambria Math"/>
                  </w:rPr>
                  <m:t>+</m:t>
                </m:r>
                <m:r>
                  <w:rPr>
                    <w:rFonts w:ascii="Cambria Math" w:hAnsi="Cambria Math"/>
                  </w:rPr>
                  <m:t>ω</m:t>
                </m:r>
                <m:d>
                  <m:dPr>
                    <m:ctrlPr>
                      <w:rPr>
                        <w:rFonts w:ascii="Cambria Math" w:hAnsi="Cambria Math"/>
                      </w:rPr>
                    </m:ctrlPr>
                  </m:dPr>
                  <m:e>
                    <m:r>
                      <w:rPr>
                        <w:rFonts w:ascii="Cambria Math" w:hAnsi="Cambria Math"/>
                      </w:rPr>
                      <m:t>t</m:t>
                    </m:r>
                  </m:e>
                </m:d>
              </m:oMath>
            </m:oMathPara>
          </w:p>
          <w:p w:rsidR="001961D3" w:rsidRPr="00C75303" w:rsidRDefault="00D07EF7" w:rsidP="001A2E70">
            <w:pPr>
              <w:pStyle w:val="Equation"/>
            </w:pPr>
            <m:oMathPara>
              <m:oMath>
                <m:r>
                  <w:rPr>
                    <w:rFonts w:ascii="Cambria Math" w:hAnsi="Cambria Math"/>
                  </w:rPr>
                  <m:t>y</m:t>
                </m:r>
                <m:r>
                  <m:rPr>
                    <m:sty m:val="p"/>
                  </m:rPr>
                  <w:rPr>
                    <w:rFonts w:ascii="Cambria Math" w:hAnsi="Cambria Math"/>
                  </w:rPr>
                  <m:t>=</m:t>
                </m:r>
                <m:nary>
                  <m:naryPr>
                    <m:chr m:val="∑"/>
                    <m:limLoc m:val="undOvr"/>
                    <m:ctrlPr>
                      <w:rPr>
                        <w:rFonts w:ascii="Cambria Math" w:hAnsi="Cambria Math"/>
                        <w:szCs w:val="28"/>
                      </w:rPr>
                    </m:ctrlPr>
                  </m:naryPr>
                  <m:sub>
                    <m:r>
                      <w:rPr>
                        <w:rFonts w:ascii="Cambria Math" w:hAnsi="Cambria Math"/>
                      </w:rPr>
                      <m:t>i</m:t>
                    </m:r>
                    <m:r>
                      <m:rPr>
                        <m:sty m:val="p"/>
                      </m:rPr>
                      <w:rPr>
                        <w:rFonts w:ascii="Cambria Math" w:hAnsi="Cambria Math"/>
                      </w:rPr>
                      <m:t>=1</m:t>
                    </m:r>
                  </m:sub>
                  <m:sup>
                    <m:r>
                      <w:rPr>
                        <w:rFonts w:ascii="Cambria Math" w:hAnsi="Cambria Math"/>
                      </w:rPr>
                      <m:t>r</m:t>
                    </m:r>
                  </m:sup>
                  <m:e>
                    <m:sSub>
                      <m:sSubPr>
                        <m:ctrlPr>
                          <w:rPr>
                            <w:rFonts w:ascii="Cambria Math" w:hAnsi="Cambria Math"/>
                            <w:szCs w:val="28"/>
                          </w:rPr>
                        </m:ctrlPr>
                      </m:sSubPr>
                      <m:e>
                        <m:r>
                          <w:rPr>
                            <w:rFonts w:ascii="Cambria Math" w:hAnsi="Cambria Math"/>
                          </w:rPr>
                          <m:t>h</m:t>
                        </m:r>
                      </m:e>
                      <m:sub>
                        <m:r>
                          <w:rPr>
                            <w:rFonts w:ascii="Cambria Math" w:hAnsi="Cambria Math"/>
                          </w:rPr>
                          <m:t>i</m:t>
                        </m:r>
                      </m:sub>
                    </m:sSub>
                    <m:r>
                      <m:rPr>
                        <m:sty m:val="p"/>
                      </m:rPr>
                      <w:rPr>
                        <w:rFonts w:ascii="Cambria Math" w:hAnsi="Cambria Math"/>
                      </w:rPr>
                      <m:t>(</m:t>
                    </m:r>
                    <m:r>
                      <w:rPr>
                        <w:rFonts w:ascii="Cambria Math" w:hAnsi="Cambria Math"/>
                      </w:rPr>
                      <m:t>z</m:t>
                    </m:r>
                    <m:r>
                      <m:rPr>
                        <m:sty m:val="p"/>
                      </m:rPr>
                      <w:rPr>
                        <w:rFonts w:ascii="Cambria Math" w:hAnsi="Cambria Math"/>
                      </w:rPr>
                      <m:t>(</m:t>
                    </m:r>
                    <m:r>
                      <w:rPr>
                        <w:rFonts w:ascii="Cambria Math" w:hAnsi="Cambria Math"/>
                      </w:rPr>
                      <m:t>t</m:t>
                    </m:r>
                    <m:r>
                      <m:rPr>
                        <m:sty m:val="p"/>
                      </m:rPr>
                      <w:rPr>
                        <w:rFonts w:ascii="Cambria Math" w:hAnsi="Cambria Math"/>
                      </w:rPr>
                      <m:t>))</m:t>
                    </m:r>
                    <m:sSub>
                      <m:sSubPr>
                        <m:ctrlPr>
                          <w:rPr>
                            <w:rFonts w:ascii="Cambria Math" w:hAnsi="Cambria Math"/>
                            <w:szCs w:val="28"/>
                          </w:rPr>
                        </m:ctrlPr>
                      </m:sSubPr>
                      <m:e>
                        <m:r>
                          <w:rPr>
                            <w:rFonts w:ascii="Cambria Math" w:hAnsi="Cambria Math"/>
                          </w:rPr>
                          <m:t>C</m:t>
                        </m:r>
                      </m:e>
                      <m:sub>
                        <m:r>
                          <w:rPr>
                            <w:rFonts w:ascii="Cambria Math" w:hAnsi="Cambria Math"/>
                          </w:rPr>
                          <m:t>i</m:t>
                        </m:r>
                      </m:sub>
                    </m:sSub>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ϑ</m:t>
                    </m:r>
                    <m:r>
                      <m:rPr>
                        <m:sty m:val="p"/>
                      </m:rPr>
                      <w:rPr>
                        <w:rFonts w:ascii="Cambria Math" w:hAnsi="Cambria Math"/>
                      </w:rPr>
                      <m:t>(</m:t>
                    </m:r>
                    <m:r>
                      <w:rPr>
                        <w:rFonts w:ascii="Cambria Math" w:hAnsi="Cambria Math"/>
                      </w:rPr>
                      <m:t>t</m:t>
                    </m:r>
                    <m:r>
                      <m:rPr>
                        <m:sty m:val="p"/>
                      </m:rPr>
                      <w:rPr>
                        <w:rFonts w:ascii="Cambria Math" w:hAnsi="Cambria Math"/>
                      </w:rPr>
                      <m:t xml:space="preserve">)  </m:t>
                    </m:r>
                  </m:e>
                </m:nary>
              </m:oMath>
            </m:oMathPara>
          </w:p>
        </w:tc>
      </w:tr>
    </w:tbl>
    <w:p w:rsidR="001961D3" w:rsidRDefault="001961D3" w:rsidP="001961D3">
      <w:pPr>
        <w:pStyle w:val="Text1"/>
        <w:rPr>
          <w:rtl/>
        </w:rPr>
      </w:pPr>
      <w:r>
        <w:rPr>
          <w:rFonts w:hint="cs"/>
          <w:rtl/>
        </w:rPr>
        <w:t>قابل توصیف است.</w:t>
      </w:r>
    </w:p>
    <w:p w:rsidR="001961D3" w:rsidRPr="000A7DAB" w:rsidRDefault="001961D3" w:rsidP="00FE6120">
      <w:pPr>
        <w:pStyle w:val="Heading2"/>
        <w:rPr>
          <w:rtl/>
        </w:rPr>
      </w:pPr>
      <w:r w:rsidRPr="00FE6120">
        <w:rPr>
          <w:rFonts w:hint="cs"/>
          <w:rtl/>
        </w:rPr>
        <w:t>تعریف</w:t>
      </w:r>
      <w:r w:rsidRPr="000A7DAB">
        <w:rPr>
          <w:rFonts w:hint="cs"/>
          <w:rtl/>
        </w:rPr>
        <w:t xml:space="preserve"> مسأله</w:t>
      </w:r>
    </w:p>
    <w:p w:rsidR="001961D3" w:rsidRPr="00CA3559" w:rsidRDefault="001961D3" w:rsidP="001961D3">
      <w:pPr>
        <w:pStyle w:val="Text"/>
        <w:rPr>
          <w:rtl/>
        </w:rPr>
      </w:pPr>
      <w:r w:rsidRPr="00CA3559">
        <w:rPr>
          <w:rFonts w:hint="cs"/>
          <w:rtl/>
        </w:rPr>
        <w:t xml:space="preserve">مدل مرجع </w:t>
      </w:r>
    </w:p>
    <w:tbl>
      <w:tblPr>
        <w:bidiVisual/>
        <w:tblW w:w="0" w:type="auto"/>
        <w:jc w:val="center"/>
        <w:tblLook w:val="04A0"/>
      </w:tblPr>
      <w:tblGrid>
        <w:gridCol w:w="646"/>
        <w:gridCol w:w="4219"/>
      </w:tblGrid>
      <w:tr w:rsidR="001961D3" w:rsidTr="001961D3">
        <w:trPr>
          <w:jc w:val="center"/>
        </w:trPr>
        <w:tc>
          <w:tcPr>
            <w:tcW w:w="646" w:type="dxa"/>
            <w:vAlign w:val="center"/>
          </w:tcPr>
          <w:p w:rsidR="001961D3" w:rsidRDefault="001961D3" w:rsidP="003E3665">
            <w:pPr>
              <w:pStyle w:val="Text1"/>
              <w:rPr>
                <w:rtl/>
              </w:rPr>
            </w:pPr>
            <w:bookmarkStart w:id="5" w:name="_Ref436673107"/>
            <w:r w:rsidRPr="001961D3">
              <w:rPr>
                <w:rFonts w:hint="cs"/>
                <w:sz w:val="22"/>
                <w:rtl/>
              </w:rPr>
              <w:t>(</w:t>
            </w:r>
            <w:r w:rsidR="003236F2" w:rsidRPr="001961D3">
              <w:rPr>
                <w:sz w:val="22"/>
                <w:rtl/>
              </w:rPr>
              <w:fldChar w:fldCharType="begin"/>
            </w:r>
            <w:r w:rsidRPr="001961D3">
              <w:rPr>
                <w:sz w:val="22"/>
              </w:rPr>
              <w:instrText>SEQ</w:instrText>
            </w:r>
            <w:r w:rsidRPr="001961D3">
              <w:rPr>
                <w:sz w:val="22"/>
                <w:rtl/>
              </w:rPr>
              <w:instrText xml:space="preserve"> معادله \* </w:instrText>
            </w:r>
            <w:r w:rsidRPr="001961D3">
              <w:rPr>
                <w:sz w:val="22"/>
              </w:rPr>
              <w:instrText>ARABIC</w:instrText>
            </w:r>
            <w:r w:rsidR="003236F2" w:rsidRPr="001961D3">
              <w:rPr>
                <w:sz w:val="22"/>
                <w:rtl/>
              </w:rPr>
              <w:fldChar w:fldCharType="separate"/>
            </w:r>
            <w:r w:rsidRPr="001961D3">
              <w:rPr>
                <w:noProof/>
                <w:sz w:val="22"/>
                <w:rtl/>
              </w:rPr>
              <w:t>4</w:t>
            </w:r>
            <w:r w:rsidR="003236F2" w:rsidRPr="001961D3">
              <w:rPr>
                <w:sz w:val="22"/>
                <w:rtl/>
              </w:rPr>
              <w:fldChar w:fldCharType="end"/>
            </w:r>
            <w:r w:rsidRPr="001961D3">
              <w:rPr>
                <w:rFonts w:hint="cs"/>
                <w:sz w:val="22"/>
                <w:rtl/>
              </w:rPr>
              <w:t>)</w:t>
            </w:r>
            <w:bookmarkEnd w:id="5"/>
          </w:p>
        </w:tc>
        <w:tc>
          <w:tcPr>
            <w:tcW w:w="4219" w:type="dxa"/>
            <w:vAlign w:val="center"/>
          </w:tcPr>
          <w:p w:rsidR="001961D3" w:rsidRDefault="003236F2" w:rsidP="001A2E70">
            <w:pPr>
              <w:pStyle w:val="Equation"/>
            </w:pPr>
            <m:oMathPara>
              <m:oMath>
                <m:sSub>
                  <m:sSubPr>
                    <m:ctrlPr>
                      <w:rPr>
                        <w:rFonts w:ascii="Cambria Math" w:hAnsi="Cambria Math"/>
                      </w:rPr>
                    </m:ctrlPr>
                  </m:sSubPr>
                  <m:e>
                    <m:acc>
                      <m:accPr>
                        <m:chr m:val="̇"/>
                        <m:ctrlPr>
                          <w:rPr>
                            <w:rFonts w:ascii="Cambria Math" w:hAnsi="Cambria Math"/>
                          </w:rPr>
                        </m:ctrlPr>
                      </m:accPr>
                      <m:e>
                        <m:r>
                          <w:rPr>
                            <w:rFonts w:ascii="Cambria Math" w:hAnsi="Cambria Math"/>
                          </w:rPr>
                          <m:t>x</m:t>
                        </m:r>
                      </m:e>
                    </m:acc>
                  </m:e>
                  <m:sub>
                    <m:r>
                      <w:rPr>
                        <w:rFonts w:ascii="Cambria Math" w:hAnsi="Cambria Math"/>
                      </w:rPr>
                      <m:t>r</m:t>
                    </m:r>
                  </m:sub>
                </m:sSub>
                <m:r>
                  <m:rPr>
                    <m:sty m:val="p"/>
                  </m:rPr>
                  <w:rPr>
                    <w:rFonts w:ascii="Cambria Math" w:hAnsi="Cambria Math"/>
                  </w:rPr>
                  <m:t>(</m:t>
                </m:r>
                <m:r>
                  <w:rPr>
                    <w:rFonts w:ascii="Cambria Math" w:hAnsi="Cambria Math"/>
                  </w:rPr>
                  <m:t>t</m:t>
                </m:r>
                <m:r>
                  <m:rPr>
                    <m:sty m:val="p"/>
                  </m:rPr>
                  <w:rPr>
                    <w:rFonts w:ascii="Cambria Math" w:hAnsi="Cambria Math"/>
                  </w:rPr>
                  <m:t xml:space="preserve">)= </m:t>
                </m:r>
                <m:sSub>
                  <m:sSubPr>
                    <m:ctrlPr>
                      <w:rPr>
                        <w:rFonts w:ascii="Cambria Math" w:hAnsi="Cambria Math"/>
                      </w:rPr>
                    </m:ctrlPr>
                  </m:sSubPr>
                  <m:e>
                    <m:r>
                      <w:rPr>
                        <w:rFonts w:ascii="Cambria Math" w:hAnsi="Cambria Math"/>
                      </w:rPr>
                      <m:t>A</m:t>
                    </m:r>
                  </m:e>
                  <m:sub>
                    <m:r>
                      <w:rPr>
                        <w:rFonts w:ascii="Cambria Math" w:hAnsi="Cambria Math"/>
                      </w:rPr>
                      <m:t>r</m:t>
                    </m:r>
                  </m:sub>
                </m:sSub>
                <m:sSub>
                  <m:sSubPr>
                    <m:ctrlPr>
                      <w:rPr>
                        <w:rFonts w:ascii="Cambria Math" w:hAnsi="Cambria Math"/>
                      </w:rPr>
                    </m:ctrlPr>
                  </m:sSubPr>
                  <m:e>
                    <m:r>
                      <w:rPr>
                        <w:rFonts w:ascii="Cambria Math" w:hAnsi="Cambria Math"/>
                      </w:rPr>
                      <m:t>x</m:t>
                    </m:r>
                  </m:e>
                  <m:sub>
                    <m:r>
                      <w:rPr>
                        <w:rFonts w:ascii="Cambria Math" w:hAnsi="Cambria Math"/>
                      </w:rPr>
                      <m:t>r</m:t>
                    </m:r>
                  </m:sub>
                </m:sSub>
                <m:d>
                  <m:dPr>
                    <m:ctrlPr>
                      <w:rPr>
                        <w:rFonts w:ascii="Cambria Math" w:hAnsi="Cambria Math"/>
                      </w:rPr>
                    </m:ctrlPr>
                  </m:dPr>
                  <m:e>
                    <m:r>
                      <w:rPr>
                        <w:rFonts w:ascii="Cambria Math" w:hAnsi="Cambria Math"/>
                      </w:rPr>
                      <m:t>t</m:t>
                    </m:r>
                  </m:e>
                </m:d>
                <m:r>
                  <m:rPr>
                    <m:sty m:val="p"/>
                  </m:rPr>
                  <w:rPr>
                    <w:rFonts w:ascii="Cambria Math" w:hAnsi="Cambria Math"/>
                  </w:rPr>
                  <m:t>+</m:t>
                </m:r>
                <m:sSub>
                  <m:sSubPr>
                    <m:ctrlPr>
                      <w:rPr>
                        <w:rFonts w:ascii="Cambria Math" w:hAnsi="Cambria Math"/>
                      </w:rPr>
                    </m:ctrlPr>
                  </m:sSubPr>
                  <m:e>
                    <m:r>
                      <w:rPr>
                        <w:rFonts w:ascii="Cambria Math" w:hAnsi="Cambria Math"/>
                      </w:rPr>
                      <m:t>B</m:t>
                    </m:r>
                  </m:e>
                  <m:sub>
                    <m:r>
                      <w:rPr>
                        <w:rFonts w:ascii="Cambria Math" w:hAnsi="Cambria Math"/>
                      </w:rPr>
                      <m:t>r</m:t>
                    </m:r>
                  </m:sub>
                </m:sSub>
                <m:r>
                  <w:rPr>
                    <w:rFonts w:ascii="Cambria Math" w:hAnsi="Cambria Math"/>
                  </w:rPr>
                  <m:t>r</m:t>
                </m:r>
                <m:r>
                  <m:rPr>
                    <m:sty m:val="p"/>
                  </m:rPr>
                  <w:rPr>
                    <w:rFonts w:ascii="Cambria Math" w:hAnsi="Cambria Math"/>
                  </w:rPr>
                  <m:t>(</m:t>
                </m:r>
                <m:r>
                  <w:rPr>
                    <w:rFonts w:ascii="Cambria Math" w:hAnsi="Cambria Math"/>
                  </w:rPr>
                  <m:t>t</m:t>
                </m:r>
                <m:r>
                  <m:rPr>
                    <m:sty m:val="p"/>
                  </m:rPr>
                  <w:rPr>
                    <w:rFonts w:ascii="Cambria Math" w:hAnsi="Cambria Math"/>
                  </w:rPr>
                  <m:t>)</m:t>
                </m:r>
              </m:oMath>
            </m:oMathPara>
          </w:p>
        </w:tc>
      </w:tr>
    </w:tbl>
    <w:p w:rsidR="001961D3" w:rsidRPr="00CB0769" w:rsidRDefault="001961D3" w:rsidP="00684231">
      <w:pPr>
        <w:pStyle w:val="Text"/>
      </w:pPr>
      <w:r>
        <w:rPr>
          <w:rFonts w:hint="cs"/>
          <w:rtl/>
        </w:rPr>
        <w:t xml:space="preserve">را در نظر بگیرید که در آن </w:t>
      </w:r>
      <m:oMath>
        <m:sSub>
          <m:sSubPr>
            <m:ctrlPr>
              <w:rPr>
                <w:rFonts w:ascii="Cambria Math" w:hAnsi="Cambria Math"/>
              </w:rPr>
            </m:ctrlPr>
          </m:sSubPr>
          <m:e>
            <m:r>
              <w:rPr>
                <w:rFonts w:ascii="Cambria Math" w:hAnsi="Cambria Math"/>
              </w:rPr>
              <m:t>B</m:t>
            </m:r>
          </m:e>
          <m:sub>
            <m:r>
              <w:rPr>
                <w:rFonts w:ascii="Cambria Math" w:hAnsi="Cambria Math"/>
              </w:rPr>
              <m:t>r</m:t>
            </m:r>
          </m:sub>
        </m:sSub>
        <m:r>
          <m:rPr>
            <m:sty m:val="p"/>
          </m:rPr>
          <w:rPr>
            <w:rFonts w:ascii="Cambria Math"/>
          </w:rPr>
          <m:t>,</m:t>
        </m:r>
        <m:sSub>
          <m:sSubPr>
            <m:ctrlPr>
              <w:rPr>
                <w:rFonts w:ascii="Cambria Math" w:hAnsi="Cambria Math"/>
              </w:rPr>
            </m:ctrlPr>
          </m:sSubPr>
          <m:e>
            <m:r>
              <w:rPr>
                <w:rFonts w:ascii="Cambria Math" w:hAnsi="Cambria Math"/>
              </w:rPr>
              <m:t>A</m:t>
            </m:r>
          </m:e>
          <m:sub>
            <m:r>
              <w:rPr>
                <w:rFonts w:ascii="Cambria Math" w:hAnsi="Cambria Math"/>
              </w:rPr>
              <m:t>r</m:t>
            </m:r>
          </m:sub>
        </m:sSub>
      </m:oMath>
      <w:r>
        <w:rPr>
          <w:rFonts w:hint="cs"/>
          <w:rtl/>
        </w:rPr>
        <w:t xml:space="preserve"> </w:t>
      </w:r>
      <w:r w:rsidRPr="00CB0769">
        <w:rPr>
          <w:rFonts w:hint="cs"/>
          <w:rtl/>
        </w:rPr>
        <w:t xml:space="preserve">ماتریس‌های سیستم مدل مرجع و </w:t>
      </w:r>
      <m:oMath>
        <m:r>
          <w:rPr>
            <w:rFonts w:ascii="Cambria Math" w:hAnsi="Cambria Math"/>
          </w:rPr>
          <m:t>r</m:t>
        </m:r>
        <m:r>
          <m:rPr>
            <m:sty m:val="p"/>
          </m:rPr>
          <w:rPr>
            <w:rFonts w:ascii="Cambria Math"/>
          </w:rPr>
          <m:t>(</m:t>
        </m:r>
        <m:r>
          <w:rPr>
            <w:rFonts w:ascii="Cambria Math" w:hAnsi="Cambria Math"/>
          </w:rPr>
          <m:t>t</m:t>
        </m:r>
        <m:r>
          <m:rPr>
            <m:sty m:val="p"/>
          </m:rPr>
          <w:rPr>
            <w:rFonts w:ascii="Cambria Math"/>
          </w:rPr>
          <m:t>)</m:t>
        </m:r>
      </m:oMath>
      <w:r w:rsidRPr="00CB0769">
        <w:rPr>
          <w:rFonts w:hint="cs"/>
          <w:rtl/>
        </w:rPr>
        <w:t xml:space="preserve"> ورودی مرجع است. </w:t>
      </w:r>
      <w:r>
        <w:rPr>
          <w:rFonts w:hint="cs"/>
          <w:rtl/>
        </w:rPr>
        <w:t xml:space="preserve">توجه به این نکته لازم است که </w:t>
      </w:r>
      <w:r w:rsidRPr="00CB0769">
        <w:rPr>
          <w:rFonts w:hint="cs"/>
          <w:rtl/>
        </w:rPr>
        <w:t xml:space="preserve">در </w:t>
      </w:r>
      <w:r>
        <w:rPr>
          <w:rFonts w:hint="cs"/>
          <w:rtl/>
        </w:rPr>
        <w:t>مرجع [</w:t>
      </w:r>
      <w:r w:rsidR="00684231">
        <w:rPr>
          <w:rFonts w:hint="cs"/>
          <w:rtl/>
        </w:rPr>
        <w:t>5</w:t>
      </w:r>
      <w:r>
        <w:rPr>
          <w:rFonts w:hint="cs"/>
          <w:rtl/>
        </w:rPr>
        <w:t xml:space="preserve">] ماتریس </w:t>
      </w:r>
      <m:oMath>
        <m:sSub>
          <m:sSubPr>
            <m:ctrlPr>
              <w:rPr>
                <w:rFonts w:ascii="Cambria Math" w:hAnsi="Cambria Math"/>
              </w:rPr>
            </m:ctrlPr>
          </m:sSubPr>
          <m:e>
            <m:r>
              <w:rPr>
                <w:rFonts w:ascii="Cambria Math" w:hAnsi="Cambria Math"/>
              </w:rPr>
              <m:t>B</m:t>
            </m:r>
          </m:e>
          <m:sub>
            <m:r>
              <w:rPr>
                <w:rFonts w:ascii="Cambria Math" w:hAnsi="Cambria Math"/>
              </w:rPr>
              <m:t>r</m:t>
            </m:r>
          </m:sub>
        </m:sSub>
      </m:oMath>
      <w:r w:rsidRPr="00CB0769">
        <w:rPr>
          <w:rFonts w:hint="cs"/>
          <w:rtl/>
        </w:rPr>
        <w:t xml:space="preserve"> به‌صورت واحد در نظر گرفته شده،</w:t>
      </w:r>
      <w:r>
        <w:rPr>
          <w:rFonts w:hint="cs"/>
          <w:rtl/>
        </w:rPr>
        <w:t xml:space="preserve"> </w:t>
      </w:r>
      <w:r w:rsidRPr="00CB0769">
        <w:rPr>
          <w:rFonts w:hint="cs"/>
          <w:rtl/>
        </w:rPr>
        <w:t xml:space="preserve">اما در اینجا حالت کلی‌تری در نظر </w:t>
      </w:r>
      <w:r>
        <w:rPr>
          <w:rFonts w:hint="cs"/>
          <w:rtl/>
        </w:rPr>
        <w:t>گرفته می شود</w:t>
      </w:r>
      <w:r w:rsidRPr="00CB0769">
        <w:rPr>
          <w:rFonts w:hint="cs"/>
          <w:rtl/>
        </w:rPr>
        <w:t>.</w:t>
      </w:r>
    </w:p>
    <w:p w:rsidR="001961D3" w:rsidRPr="00CA3559" w:rsidRDefault="001961D3" w:rsidP="00684231">
      <w:pPr>
        <w:pStyle w:val="Text"/>
        <w:rPr>
          <w:rtl/>
        </w:rPr>
      </w:pPr>
      <w:r w:rsidRPr="00CA3559">
        <w:rPr>
          <w:rFonts w:hint="cs"/>
          <w:rtl/>
        </w:rPr>
        <w:t xml:space="preserve">شاخص تعقیبب نرم بی‌نهایت مرتبط با خطای تعقیب </w:t>
      </w:r>
      <m:oMath>
        <m:r>
          <w:rPr>
            <w:rFonts w:ascii="Cambria Math" w:hAnsi="Cambria Math"/>
          </w:rPr>
          <m:t>x</m:t>
        </m:r>
        <m:r>
          <m:rPr>
            <m:sty m:val="p"/>
          </m:rPr>
          <w:rPr>
            <w:rFonts w:ascii="Cambria Math"/>
          </w:rPr>
          <m:t>(</m:t>
        </m:r>
        <m:r>
          <w:rPr>
            <w:rFonts w:ascii="Cambria Math" w:hAnsi="Cambria Math"/>
          </w:rPr>
          <m:t>t</m:t>
        </m:r>
        <m:r>
          <m:rPr>
            <m:sty m:val="p"/>
          </m:rPr>
          <w:rPr>
            <w:rFonts w:ascii="Cambria Math"/>
          </w:rPr>
          <m:t>)</m:t>
        </m:r>
        <m:r>
          <m:rPr>
            <m:sty m:val="p"/>
          </m:rPr>
          <w:rPr>
            <w:rFonts w:ascii="Cambria Math"/>
          </w:rPr>
          <m:t>-</m:t>
        </m:r>
        <m:sSub>
          <m:sSubPr>
            <m:ctrlPr>
              <w:rPr>
                <w:rFonts w:ascii="Cambria Math" w:hAnsi="Cambria Math"/>
              </w:rPr>
            </m:ctrlPr>
          </m:sSubPr>
          <m:e>
            <m:r>
              <w:rPr>
                <w:rFonts w:ascii="Cambria Math"/>
              </w:rPr>
              <m:t>x</m:t>
            </m:r>
          </m:e>
          <m:sub>
            <m:r>
              <w:rPr>
                <w:rFonts w:ascii="Cambria Math"/>
              </w:rPr>
              <m:t>r</m:t>
            </m:r>
          </m:sub>
        </m:sSub>
        <m:d>
          <m:dPr>
            <m:ctrlPr>
              <w:rPr>
                <w:rFonts w:ascii="Cambria Math" w:hAnsi="Cambria Math"/>
              </w:rPr>
            </m:ctrlPr>
          </m:dPr>
          <m:e>
            <m:r>
              <w:rPr>
                <w:rFonts w:ascii="Cambria Math"/>
              </w:rPr>
              <m:t>t</m:t>
            </m:r>
          </m:e>
        </m:d>
      </m:oMath>
      <w:r>
        <w:rPr>
          <w:rFonts w:hint="cs"/>
          <w:rtl/>
        </w:rPr>
        <w:t xml:space="preserve"> </w:t>
      </w:r>
      <w:r w:rsidRPr="00CA3559">
        <w:rPr>
          <w:rFonts w:hint="cs"/>
          <w:rtl/>
        </w:rPr>
        <w:t xml:space="preserve">طبق مرجع </w:t>
      </w:r>
      <w:r w:rsidR="008067E9" w:rsidRPr="006D14A8">
        <w:rPr>
          <w:rFonts w:hint="cs"/>
          <w:rtl/>
        </w:rPr>
        <w:t>[</w:t>
      </w:r>
      <w:r w:rsidR="00684231">
        <w:rPr>
          <w:rFonts w:hint="cs"/>
          <w:rtl/>
        </w:rPr>
        <w:t>5</w:t>
      </w:r>
      <w:r w:rsidR="008067E9" w:rsidRPr="006D14A8">
        <w:rPr>
          <w:rFonts w:hint="cs"/>
          <w:rtl/>
        </w:rPr>
        <w:t>]</w:t>
      </w:r>
      <w:r>
        <w:rPr>
          <w:rFonts w:hint="cs"/>
          <w:rtl/>
        </w:rPr>
        <w:t xml:space="preserve"> </w:t>
      </w:r>
      <w:r w:rsidRPr="00CA3559">
        <w:rPr>
          <w:rFonts w:hint="cs"/>
          <w:rtl/>
        </w:rPr>
        <w:t>به‌صورت</w:t>
      </w:r>
    </w:p>
    <w:tbl>
      <w:tblPr>
        <w:bidiVisual/>
        <w:tblW w:w="0" w:type="auto"/>
        <w:jc w:val="center"/>
        <w:tblLook w:val="04A0"/>
      </w:tblPr>
      <w:tblGrid>
        <w:gridCol w:w="504"/>
        <w:gridCol w:w="4361"/>
      </w:tblGrid>
      <w:tr w:rsidR="001961D3" w:rsidTr="001961D3">
        <w:trPr>
          <w:jc w:val="center"/>
        </w:trPr>
        <w:tc>
          <w:tcPr>
            <w:tcW w:w="504" w:type="dxa"/>
            <w:vAlign w:val="center"/>
          </w:tcPr>
          <w:p w:rsidR="001961D3" w:rsidRDefault="001961D3" w:rsidP="003E3665">
            <w:pPr>
              <w:pStyle w:val="Text1"/>
              <w:rPr>
                <w:rtl/>
              </w:rPr>
            </w:pPr>
            <w:bookmarkStart w:id="6" w:name="_Ref436667421"/>
            <w:r w:rsidRPr="001961D3">
              <w:rPr>
                <w:rFonts w:hint="cs"/>
                <w:sz w:val="22"/>
                <w:rtl/>
              </w:rPr>
              <w:t>(</w:t>
            </w:r>
            <w:r w:rsidR="003236F2" w:rsidRPr="001961D3">
              <w:rPr>
                <w:sz w:val="22"/>
                <w:rtl/>
              </w:rPr>
              <w:fldChar w:fldCharType="begin"/>
            </w:r>
            <w:r w:rsidRPr="001961D3">
              <w:rPr>
                <w:sz w:val="22"/>
              </w:rPr>
              <w:instrText>SEQ</w:instrText>
            </w:r>
            <w:r w:rsidRPr="001961D3">
              <w:rPr>
                <w:sz w:val="22"/>
                <w:rtl/>
              </w:rPr>
              <w:instrText xml:space="preserve"> معادله \* </w:instrText>
            </w:r>
            <w:r w:rsidRPr="001961D3">
              <w:rPr>
                <w:sz w:val="22"/>
              </w:rPr>
              <w:instrText>ARABIC</w:instrText>
            </w:r>
            <w:r w:rsidR="003236F2" w:rsidRPr="001961D3">
              <w:rPr>
                <w:sz w:val="22"/>
                <w:rtl/>
              </w:rPr>
              <w:fldChar w:fldCharType="separate"/>
            </w:r>
            <w:r w:rsidRPr="001961D3">
              <w:rPr>
                <w:noProof/>
                <w:sz w:val="22"/>
                <w:rtl/>
              </w:rPr>
              <w:t>5</w:t>
            </w:r>
            <w:r w:rsidR="003236F2" w:rsidRPr="001961D3">
              <w:rPr>
                <w:sz w:val="22"/>
                <w:rtl/>
              </w:rPr>
              <w:fldChar w:fldCharType="end"/>
            </w:r>
            <w:r w:rsidRPr="001961D3">
              <w:rPr>
                <w:rFonts w:hint="cs"/>
                <w:sz w:val="22"/>
                <w:rtl/>
              </w:rPr>
              <w:t>)</w:t>
            </w:r>
            <w:bookmarkEnd w:id="6"/>
          </w:p>
        </w:tc>
        <w:tc>
          <w:tcPr>
            <w:tcW w:w="4361" w:type="dxa"/>
            <w:vAlign w:val="center"/>
          </w:tcPr>
          <w:p w:rsidR="001961D3" w:rsidRPr="001961D3" w:rsidRDefault="003236F2" w:rsidP="001A2E70">
            <w:pPr>
              <w:pStyle w:val="Equation"/>
              <w:rPr>
                <w:rFonts w:eastAsiaTheme="minorEastAsia"/>
              </w:rPr>
            </w:pPr>
            <m:oMathPara>
              <m:oMath>
                <m:nary>
                  <m:naryPr>
                    <m:limLoc m:val="subSup"/>
                    <m:ctrlPr>
                      <w:rPr>
                        <w:rFonts w:ascii="Cambria Math" w:hAnsi="Cambria Math"/>
                      </w:rPr>
                    </m:ctrlPr>
                  </m:naryPr>
                  <m:sub>
                    <m:r>
                      <m:rPr>
                        <m:sty m:val="p"/>
                      </m:rPr>
                      <w:rPr>
                        <w:rFonts w:ascii="Cambria Math" w:hAnsi="Cambria Math"/>
                      </w:rPr>
                      <m:t>0</m:t>
                    </m:r>
                  </m:sub>
                  <m:sup>
                    <m:sSub>
                      <m:sSubPr>
                        <m:ctrlPr>
                          <w:rPr>
                            <w:rFonts w:ascii="Cambria Math" w:hAnsi="Cambria Math"/>
                          </w:rPr>
                        </m:ctrlPr>
                      </m:sSubPr>
                      <m:e>
                        <m:r>
                          <w:rPr>
                            <w:rFonts w:ascii="Cambria Math" w:hAnsi="Cambria Math"/>
                          </w:rPr>
                          <m:t>t</m:t>
                        </m:r>
                      </m:e>
                      <m:sub>
                        <m:r>
                          <w:rPr>
                            <w:rFonts w:ascii="Cambria Math" w:hAnsi="Cambria Math"/>
                          </w:rPr>
                          <m:t>f</m:t>
                        </m:r>
                      </m:sub>
                    </m:sSub>
                  </m:sup>
                  <m:e>
                    <m:d>
                      <m:dPr>
                        <m:begChr m:val="{"/>
                        <m:endChr m:val="}"/>
                        <m:ctrlPr>
                          <w:rPr>
                            <w:rFonts w:ascii="Cambria Math" w:hAnsi="Cambria Math"/>
                          </w:rPr>
                        </m:ctrlPr>
                      </m:dPr>
                      <m:e>
                        <m:sSup>
                          <m:sSupPr>
                            <m:ctrlPr>
                              <w:rPr>
                                <w:rFonts w:ascii="Cambria Math" w:hAnsi="Cambria Math"/>
                              </w:rPr>
                            </m:ctrlPr>
                          </m:sSupPr>
                          <m:e>
                            <m:d>
                              <m:dPr>
                                <m:begChr m:val="["/>
                                <m:endChr m:val="]"/>
                                <m:ctrlPr>
                                  <w:rPr>
                                    <w:rFonts w:ascii="Cambria Math" w:hAnsi="Cambria Math"/>
                                  </w:rPr>
                                </m:ctrlPr>
                              </m:dPr>
                              <m:e>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r</m:t>
                                    </m:r>
                                  </m:sub>
                                </m:sSub>
                                <m:d>
                                  <m:dPr>
                                    <m:ctrlPr>
                                      <w:rPr>
                                        <w:rFonts w:ascii="Cambria Math" w:hAnsi="Cambria Math"/>
                                      </w:rPr>
                                    </m:ctrlPr>
                                  </m:dPr>
                                  <m:e>
                                    <m:r>
                                      <w:rPr>
                                        <w:rFonts w:ascii="Cambria Math" w:hAnsi="Cambria Math"/>
                                      </w:rPr>
                                      <m:t>t</m:t>
                                    </m:r>
                                  </m:e>
                                </m:d>
                              </m:e>
                            </m:d>
                          </m:e>
                          <m:sup>
                            <m:r>
                              <w:rPr>
                                <w:rFonts w:ascii="Cambria Math" w:hAnsi="Cambria Math"/>
                              </w:rPr>
                              <m:t>T</m:t>
                            </m:r>
                          </m:sup>
                        </m:sSup>
                        <m:r>
                          <w:rPr>
                            <w:rFonts w:ascii="Cambria Math" w:hAnsi="Cambria Math"/>
                          </w:rPr>
                          <m:t>Q</m:t>
                        </m:r>
                        <m:d>
                          <m:dPr>
                            <m:begChr m:val="["/>
                            <m:endChr m:val="]"/>
                            <m:ctrlPr>
                              <w:rPr>
                                <w:rFonts w:ascii="Cambria Math" w:hAnsi="Cambria Math"/>
                              </w:rPr>
                            </m:ctrlPr>
                          </m:dPr>
                          <m:e>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r</m:t>
                                </m:r>
                              </m:sub>
                            </m:sSub>
                            <m:d>
                              <m:dPr>
                                <m:ctrlPr>
                                  <w:rPr>
                                    <w:rFonts w:ascii="Cambria Math" w:hAnsi="Cambria Math"/>
                                  </w:rPr>
                                </m:ctrlPr>
                              </m:dPr>
                              <m:e>
                                <m:r>
                                  <w:rPr>
                                    <w:rFonts w:ascii="Cambria Math" w:hAnsi="Cambria Math"/>
                                  </w:rPr>
                                  <m:t>t</m:t>
                                </m:r>
                              </m:e>
                            </m:d>
                          </m:e>
                        </m:d>
                      </m:e>
                    </m:d>
                    <m:r>
                      <w:rPr>
                        <w:rFonts w:ascii="Cambria Math" w:hAnsi="Cambria Math"/>
                      </w:rPr>
                      <m:t>dt</m:t>
                    </m:r>
                    <m:r>
                      <m:rPr>
                        <m:sty m:val="p"/>
                      </m:rPr>
                      <w:rPr>
                        <w:rFonts w:ascii="Cambria Math" w:hAnsi="Cambria Math"/>
                      </w:rPr>
                      <m:t>≤</m:t>
                    </m:r>
                    <m:sSup>
                      <m:sSupPr>
                        <m:ctrlPr>
                          <w:rPr>
                            <w:rFonts w:ascii="Cambria Math" w:hAnsi="Cambria Math"/>
                          </w:rPr>
                        </m:ctrlPr>
                      </m:sSupPr>
                      <m:e>
                        <m:r>
                          <w:rPr>
                            <w:rFonts w:ascii="Cambria Math" w:hAnsi="Cambria Math"/>
                          </w:rPr>
                          <m:t>ρ</m:t>
                        </m:r>
                      </m:e>
                      <m:sup>
                        <m:r>
                          <m:rPr>
                            <m:sty m:val="p"/>
                          </m:rPr>
                          <w:rPr>
                            <w:rFonts w:ascii="Cambria Math" w:hAnsi="Cambria Math"/>
                          </w:rPr>
                          <m:t>2</m:t>
                        </m:r>
                      </m:sup>
                    </m:sSup>
                    <m:nary>
                      <m:naryPr>
                        <m:limLoc m:val="subSup"/>
                        <m:ctrlPr>
                          <w:rPr>
                            <w:rFonts w:ascii="Cambria Math" w:hAnsi="Cambria Math"/>
                          </w:rPr>
                        </m:ctrlPr>
                      </m:naryPr>
                      <m:sub>
                        <m:r>
                          <m:rPr>
                            <m:sty m:val="p"/>
                          </m:rPr>
                          <w:rPr>
                            <w:rFonts w:ascii="Cambria Math" w:hAnsi="Cambria Math"/>
                          </w:rPr>
                          <m:t>0</m:t>
                        </m:r>
                      </m:sub>
                      <m:sup>
                        <m:sSub>
                          <m:sSubPr>
                            <m:ctrlPr>
                              <w:rPr>
                                <w:rFonts w:ascii="Cambria Math" w:hAnsi="Cambria Math"/>
                              </w:rPr>
                            </m:ctrlPr>
                          </m:sSubPr>
                          <m:e>
                            <m:r>
                              <w:rPr>
                                <w:rFonts w:ascii="Cambria Math" w:hAnsi="Cambria Math"/>
                              </w:rPr>
                              <m:t>t</m:t>
                            </m:r>
                          </m:e>
                          <m:sub>
                            <m:r>
                              <w:rPr>
                                <w:rFonts w:ascii="Cambria Math" w:hAnsi="Cambria Math"/>
                              </w:rPr>
                              <m:t>f</m:t>
                            </m:r>
                          </m:sub>
                        </m:sSub>
                      </m:sup>
                      <m:e>
                        <m:sSup>
                          <m:sSupPr>
                            <m:ctrlPr>
                              <w:rPr>
                                <w:rFonts w:ascii="Cambria Math" w:hAnsi="Cambria Math"/>
                              </w:rPr>
                            </m:ctrlPr>
                          </m:sSupPr>
                          <m:e>
                            <m:acc>
                              <m:accPr>
                                <m:chr m:val="̃"/>
                                <m:ctrlPr>
                                  <w:rPr>
                                    <w:rFonts w:ascii="Cambria Math" w:hAnsi="Cambria Math"/>
                                  </w:rPr>
                                </m:ctrlPr>
                              </m:accPr>
                              <m:e>
                                <m:r>
                                  <w:rPr>
                                    <w:rFonts w:ascii="Cambria Math" w:hAnsi="Cambria Math"/>
                                  </w:rPr>
                                  <m:t>ω</m:t>
                                </m:r>
                              </m:e>
                            </m:acc>
                            <m:d>
                              <m:dPr>
                                <m:ctrlPr>
                                  <w:rPr>
                                    <w:rFonts w:ascii="Cambria Math" w:hAnsi="Cambria Math"/>
                                  </w:rPr>
                                </m:ctrlPr>
                              </m:dPr>
                              <m:e>
                                <m:r>
                                  <w:rPr>
                                    <w:rFonts w:ascii="Cambria Math" w:hAnsi="Cambria Math"/>
                                  </w:rPr>
                                  <m:t>t</m:t>
                                </m:r>
                              </m:e>
                            </m:d>
                          </m:e>
                          <m:sup>
                            <m:r>
                              <w:rPr>
                                <w:rFonts w:ascii="Cambria Math" w:hAnsi="Cambria Math"/>
                              </w:rPr>
                              <m:t>T</m:t>
                            </m:r>
                          </m:sup>
                        </m:sSup>
                        <m:acc>
                          <m:accPr>
                            <m:chr m:val="̃"/>
                            <m:ctrlPr>
                              <w:rPr>
                                <w:rFonts w:ascii="Cambria Math" w:hAnsi="Cambria Math"/>
                              </w:rPr>
                            </m:ctrlPr>
                          </m:accPr>
                          <m:e>
                            <m:r>
                              <w:rPr>
                                <w:rFonts w:ascii="Cambria Math" w:hAnsi="Cambria Math"/>
                              </w:rPr>
                              <m:t>ω</m:t>
                            </m:r>
                          </m:e>
                        </m:acc>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dt</m:t>
                        </m:r>
                      </m:e>
                    </m:nary>
                  </m:e>
                </m:nary>
              </m:oMath>
            </m:oMathPara>
          </w:p>
          <w:p w:rsidR="001961D3" w:rsidRDefault="001961D3" w:rsidP="001961D3">
            <w:pPr>
              <w:pStyle w:val="Text1"/>
              <w:bidi w:val="0"/>
            </w:pPr>
          </w:p>
        </w:tc>
      </w:tr>
    </w:tbl>
    <w:p w:rsidR="001961D3" w:rsidRPr="00CA3559" w:rsidRDefault="001961D3" w:rsidP="001961D3">
      <w:pPr>
        <w:pStyle w:val="Text"/>
        <w:rPr>
          <w:rtl/>
        </w:rPr>
      </w:pPr>
      <w:r>
        <w:rPr>
          <w:rFonts w:hint="cs"/>
          <w:rtl/>
        </w:rPr>
        <w:t xml:space="preserve">است </w:t>
      </w:r>
      <w:r w:rsidRPr="00CA3559">
        <w:rPr>
          <w:rFonts w:hint="cs"/>
          <w:rtl/>
        </w:rPr>
        <w:t>که در آن</w:t>
      </w:r>
      <w:r>
        <w:rPr>
          <w:rFonts w:hint="cs"/>
          <w:rtl/>
        </w:rPr>
        <w:t xml:space="preserve"> </w:t>
      </w:r>
      <m:oMath>
        <m:acc>
          <m:accPr>
            <m:chr m:val="̃"/>
            <m:ctrlPr>
              <w:rPr>
                <w:rFonts w:ascii="Cambria Math" w:hAnsi="Cambria Math"/>
              </w:rPr>
            </m:ctrlPr>
          </m:accPr>
          <m:e>
            <m:r>
              <w:rPr>
                <w:rFonts w:ascii="Cambria Math" w:hAnsi="Cambria Math"/>
              </w:rPr>
              <m:t>ω</m:t>
            </m:r>
          </m:e>
        </m:acc>
        <m:d>
          <m:dPr>
            <m:ctrlPr>
              <w:rPr>
                <w:rFonts w:ascii="Cambria Math" w:hAnsi="Cambria Math"/>
              </w:rPr>
            </m:ctrlPr>
          </m:dPr>
          <m:e>
            <m:r>
              <w:rPr>
                <w:rFonts w:ascii="Cambria Math" w:hAnsi="Cambria Math"/>
              </w:rPr>
              <m:t>t</m:t>
            </m:r>
          </m:e>
        </m:d>
        <m:r>
          <m:rPr>
            <m:sty m:val="p"/>
          </m:rPr>
          <w:rPr>
            <w:rFonts w:ascii="Cambria Math"/>
          </w:rPr>
          <m:t>=</m:t>
        </m:r>
        <m:sSup>
          <m:sSupPr>
            <m:ctrlPr>
              <w:rPr>
                <w:rFonts w:ascii="Cambria Math" w:hAnsi="Cambria Math"/>
              </w:rPr>
            </m:ctrlPr>
          </m:sSupPr>
          <m:e>
            <m:r>
              <m:rPr>
                <m:sty m:val="p"/>
              </m:rPr>
              <w:rPr>
                <w:rFonts w:ascii="Cambria Math"/>
              </w:rPr>
              <m:t>[</m:t>
            </m:r>
            <m:r>
              <w:rPr>
                <w:rFonts w:ascii="Cambria Math" w:hAnsi="Cambria Math"/>
              </w:rPr>
              <m:t>ϑ</m:t>
            </m:r>
            <m:d>
              <m:dPr>
                <m:ctrlPr>
                  <w:rPr>
                    <w:rFonts w:ascii="Cambria Math" w:hAnsi="Cambria Math"/>
                  </w:rPr>
                </m:ctrlPr>
              </m:dPr>
              <m:e>
                <m:r>
                  <w:rPr>
                    <w:rFonts w:ascii="Cambria Math" w:hAnsi="Cambria Math"/>
                  </w:rPr>
                  <m:t>t</m:t>
                </m:r>
              </m:e>
            </m:d>
            <m:r>
              <w:rPr>
                <w:rFonts w:ascii="Cambria Math" w:hAnsi="Cambria Math"/>
              </w:rPr>
              <m:t>ω</m:t>
            </m:r>
            <m:d>
              <m:dPr>
                <m:ctrlPr>
                  <w:rPr>
                    <w:rFonts w:ascii="Cambria Math" w:hAnsi="Cambria Math"/>
                  </w:rPr>
                </m:ctrlPr>
              </m:dPr>
              <m:e>
                <m:r>
                  <w:rPr>
                    <w:rFonts w:ascii="Cambria Math" w:hAnsi="Cambria Math"/>
                  </w:rPr>
                  <m:t>t</m:t>
                </m:r>
              </m:e>
            </m:d>
            <m:r>
              <w:rPr>
                <w:rFonts w:ascii="Cambria Math" w:hAnsi="Cambria Math"/>
              </w:rPr>
              <m:t>r</m:t>
            </m:r>
            <m:r>
              <m:rPr>
                <m:sty m:val="p"/>
              </m:rPr>
              <w:rPr>
                <w:rFonts w:ascii="Cambria Math"/>
              </w:rPr>
              <m:t>(</m:t>
            </m:r>
            <m:r>
              <w:rPr>
                <w:rFonts w:ascii="Cambria Math" w:hAnsi="Cambria Math"/>
              </w:rPr>
              <m:t>t</m:t>
            </m:r>
            <m:r>
              <m:rPr>
                <m:sty m:val="p"/>
              </m:rPr>
              <w:rPr>
                <w:rFonts w:ascii="Cambria Math"/>
              </w:rPr>
              <m:t>)]</m:t>
            </m:r>
          </m:e>
          <m:sup>
            <m:r>
              <w:rPr>
                <w:rFonts w:ascii="Cambria Math" w:hAnsi="Cambria Math"/>
              </w:rPr>
              <m:t>T</m:t>
            </m:r>
          </m:sup>
        </m:sSup>
      </m:oMath>
      <w:r>
        <w:rPr>
          <w:rFonts w:hint="cs"/>
          <w:rtl/>
        </w:rPr>
        <w:t xml:space="preserve">. </w:t>
      </w:r>
      <m:oMath>
        <m:r>
          <w:rPr>
            <w:rFonts w:ascii="Cambria Math" w:hAnsi="Cambria Math"/>
          </w:rPr>
          <m:t>r</m:t>
        </m:r>
        <m:r>
          <m:rPr>
            <m:sty m:val="p"/>
          </m:rPr>
          <w:rPr>
            <w:rFonts w:ascii="Cambria Math"/>
          </w:rPr>
          <m:t>(</m:t>
        </m:r>
        <m:r>
          <w:rPr>
            <w:rFonts w:ascii="Cambria Math" w:hAnsi="Cambria Math"/>
          </w:rPr>
          <m:t>t</m:t>
        </m:r>
        <m:r>
          <m:rPr>
            <m:sty m:val="p"/>
          </m:rPr>
          <w:rPr>
            <w:rFonts w:ascii="Cambria Math"/>
          </w:rPr>
          <m:t>)</m:t>
        </m:r>
      </m:oMath>
      <w:r>
        <w:rPr>
          <w:rFonts w:hint="cs"/>
          <w:rtl/>
        </w:rPr>
        <w:t xml:space="preserve"> </w:t>
      </w:r>
      <w:r w:rsidRPr="00CA3559">
        <w:rPr>
          <w:rFonts w:hint="cs"/>
          <w:rtl/>
        </w:rPr>
        <w:t>ورودی مرجع،</w:t>
      </w:r>
      <w:r>
        <w:rPr>
          <w:rFonts w:hint="cs"/>
          <w:rtl/>
        </w:rPr>
        <w:t xml:space="preserve"> </w:t>
      </w:r>
      <m:oMath>
        <m:r>
          <w:rPr>
            <w:rFonts w:ascii="Cambria Math" w:hAnsi="Cambria Math"/>
          </w:rPr>
          <m:t>ω</m:t>
        </m:r>
        <m:d>
          <m:dPr>
            <m:ctrlPr>
              <w:rPr>
                <w:rFonts w:ascii="Cambria Math" w:hAnsi="Cambria Math"/>
              </w:rPr>
            </m:ctrlPr>
          </m:dPr>
          <m:e>
            <m:r>
              <w:rPr>
                <w:rFonts w:ascii="Cambria Math" w:hAnsi="Cambria Math"/>
              </w:rPr>
              <m:t>t</m:t>
            </m:r>
          </m:e>
        </m:d>
      </m:oMath>
      <w:r w:rsidRPr="00CA3559">
        <w:rPr>
          <w:rFonts w:hint="cs"/>
          <w:rtl/>
        </w:rPr>
        <w:t xml:space="preserve"> اغتشاش خارجی،</w:t>
      </w:r>
      <w:r>
        <w:rPr>
          <w:rFonts w:hint="cs"/>
          <w:rtl/>
        </w:rPr>
        <w:t xml:space="preserve"> </w:t>
      </w:r>
      <m:oMath>
        <m:r>
          <w:rPr>
            <w:rFonts w:ascii="Cambria Math" w:hAnsi="Cambria Math"/>
          </w:rPr>
          <m:t>ϑ</m:t>
        </m:r>
        <m:d>
          <m:dPr>
            <m:ctrlPr>
              <w:rPr>
                <w:rFonts w:ascii="Cambria Math" w:hAnsi="Cambria Math"/>
              </w:rPr>
            </m:ctrlPr>
          </m:dPr>
          <m:e>
            <m:r>
              <w:rPr>
                <w:rFonts w:ascii="Cambria Math" w:hAnsi="Cambria Math"/>
              </w:rPr>
              <m:t>t</m:t>
            </m:r>
          </m:e>
        </m:d>
      </m:oMath>
      <w:r>
        <w:rPr>
          <w:rFonts w:hint="cs"/>
          <w:rtl/>
        </w:rPr>
        <w:t xml:space="preserve"> </w:t>
      </w:r>
      <w:r w:rsidRPr="00CA3559">
        <w:rPr>
          <w:rFonts w:hint="cs"/>
          <w:rtl/>
        </w:rPr>
        <w:t xml:space="preserve">نویز اندازه‌گیری </w:t>
      </w:r>
      <w:r>
        <w:rPr>
          <w:rFonts w:hint="cs"/>
          <w:rtl/>
        </w:rPr>
        <w:t>هستند</w:t>
      </w:r>
      <w:r w:rsidRPr="00CA3559">
        <w:rPr>
          <w:rFonts w:hint="cs"/>
          <w:rtl/>
        </w:rPr>
        <w:t xml:space="preserve">. در </w:t>
      </w:r>
      <w:r w:rsidRPr="00CA3559">
        <w:rPr>
          <w:rFonts w:hint="cs"/>
          <w:rtl/>
        </w:rPr>
        <w:lastRenderedPageBreak/>
        <w:t>رابطه</w:t>
      </w:r>
      <w:r>
        <w:rPr>
          <w:rFonts w:hint="cs"/>
          <w:rtl/>
        </w:rPr>
        <w:t xml:space="preserve"> </w:t>
      </w:r>
      <w:r w:rsidR="003236F2">
        <w:rPr>
          <w:rtl/>
        </w:rPr>
        <w:fldChar w:fldCharType="begin"/>
      </w:r>
      <w:r>
        <w:rPr>
          <w:rFonts w:hint="cs"/>
        </w:rPr>
        <w:instrText>REF</w:instrText>
      </w:r>
      <w:r>
        <w:rPr>
          <w:rFonts w:hint="cs"/>
          <w:rtl/>
        </w:rPr>
        <w:instrText xml:space="preserve"> _</w:instrText>
      </w:r>
      <w:r>
        <w:rPr>
          <w:rFonts w:hint="cs"/>
        </w:rPr>
        <w:instrText>Ref436667421 \h</w:instrText>
      </w:r>
      <w:r w:rsidR="003236F2">
        <w:rPr>
          <w:rtl/>
        </w:rPr>
      </w:r>
      <w:r w:rsidR="003236F2">
        <w:rPr>
          <w:rtl/>
        </w:rPr>
        <w:fldChar w:fldCharType="separate"/>
      </w:r>
      <w:r w:rsidRPr="009A2C39">
        <w:rPr>
          <w:rFonts w:hint="cs"/>
          <w:sz w:val="22"/>
          <w:rtl/>
        </w:rPr>
        <w:t>(</w:t>
      </w:r>
      <w:r>
        <w:rPr>
          <w:noProof/>
          <w:sz w:val="22"/>
          <w:rtl/>
        </w:rPr>
        <w:t>5</w:t>
      </w:r>
      <w:r w:rsidRPr="009A2C39">
        <w:rPr>
          <w:rFonts w:hint="cs"/>
          <w:sz w:val="22"/>
          <w:rtl/>
        </w:rPr>
        <w:t>)</w:t>
      </w:r>
      <w:r w:rsidR="003236F2">
        <w:rPr>
          <w:rtl/>
        </w:rPr>
        <w:fldChar w:fldCharType="end"/>
      </w:r>
      <w:r>
        <w:rPr>
          <w:rFonts w:hint="cs"/>
          <w:rtl/>
        </w:rPr>
        <w:t xml:space="preserve"> </w:t>
      </w:r>
      <m:oMath>
        <m:sSub>
          <m:sSubPr>
            <m:ctrlPr>
              <w:rPr>
                <w:rFonts w:ascii="Cambria Math" w:hAnsi="Cambria Math"/>
              </w:rPr>
            </m:ctrlPr>
          </m:sSubPr>
          <m:e>
            <m:r>
              <w:rPr>
                <w:rFonts w:ascii="Cambria Math" w:hAnsi="Cambria Math"/>
              </w:rPr>
              <m:t>t</m:t>
            </m:r>
          </m:e>
          <m:sub>
            <m:r>
              <w:rPr>
                <w:rFonts w:ascii="Cambria Math" w:hAnsi="Cambria Math"/>
              </w:rPr>
              <m:t>f</m:t>
            </m:r>
          </m:sub>
        </m:sSub>
      </m:oMath>
      <w:r w:rsidRPr="00CA3559">
        <w:rPr>
          <w:rFonts w:eastAsiaTheme="minorEastAsia" w:hint="cs"/>
          <w:rtl/>
        </w:rPr>
        <w:t xml:space="preserve"> زمان پایانی کنترل ، </w:t>
      </w:r>
      <m:oMath>
        <m:r>
          <w:rPr>
            <w:rFonts w:ascii="Cambria Math" w:hAnsi="Cambria Math"/>
          </w:rPr>
          <m:t>Q</m:t>
        </m:r>
      </m:oMath>
      <w:r w:rsidRPr="00CA3559">
        <w:rPr>
          <w:rFonts w:hint="cs"/>
          <w:rtl/>
        </w:rPr>
        <w:t xml:space="preserve"> ماتریس وزن مثبت معین و </w:t>
      </w:r>
      <m:oMath>
        <m:r>
          <w:rPr>
            <w:rFonts w:ascii="Cambria Math" w:hAnsi="Cambria Math"/>
          </w:rPr>
          <m:t>ρ</m:t>
        </m:r>
      </m:oMath>
      <w:r>
        <w:rPr>
          <w:rFonts w:hint="cs"/>
          <w:rtl/>
        </w:rPr>
        <w:t xml:space="preserve"> </w:t>
      </w:r>
      <w:r w:rsidRPr="00CA3559">
        <w:rPr>
          <w:rFonts w:hint="cs"/>
          <w:rtl/>
        </w:rPr>
        <w:t>میزان تضعیف است.</w:t>
      </w:r>
    </w:p>
    <w:p w:rsidR="001961D3" w:rsidRPr="00CA3559" w:rsidRDefault="001961D3" w:rsidP="001961D3">
      <w:pPr>
        <w:pStyle w:val="Text"/>
        <w:rPr>
          <w:rFonts w:eastAsiaTheme="minorEastAsia"/>
          <w:rtl/>
        </w:rPr>
      </w:pPr>
      <w:r>
        <w:rPr>
          <w:rFonts w:hint="cs"/>
          <w:rtl/>
        </w:rPr>
        <w:t xml:space="preserve">رابطه </w:t>
      </w:r>
      <w:r w:rsidR="003236F2">
        <w:rPr>
          <w:rtl/>
        </w:rPr>
        <w:fldChar w:fldCharType="begin"/>
      </w:r>
      <w:r>
        <w:rPr>
          <w:rFonts w:hint="cs"/>
        </w:rPr>
        <w:instrText>REF</w:instrText>
      </w:r>
      <w:r>
        <w:rPr>
          <w:rFonts w:hint="cs"/>
          <w:rtl/>
        </w:rPr>
        <w:instrText xml:space="preserve"> _</w:instrText>
      </w:r>
      <w:r>
        <w:rPr>
          <w:rFonts w:hint="cs"/>
        </w:rPr>
        <w:instrText>Ref436667421 \h</w:instrText>
      </w:r>
      <w:r w:rsidR="003236F2">
        <w:rPr>
          <w:rtl/>
        </w:rPr>
      </w:r>
      <w:r w:rsidR="003236F2">
        <w:rPr>
          <w:rtl/>
        </w:rPr>
        <w:fldChar w:fldCharType="separate"/>
      </w:r>
      <w:r w:rsidRPr="009A2C39">
        <w:rPr>
          <w:rFonts w:hint="cs"/>
          <w:sz w:val="22"/>
          <w:rtl/>
        </w:rPr>
        <w:t>(</w:t>
      </w:r>
      <w:r>
        <w:rPr>
          <w:noProof/>
          <w:sz w:val="22"/>
          <w:rtl/>
        </w:rPr>
        <w:t>5</w:t>
      </w:r>
      <w:r w:rsidRPr="009A2C39">
        <w:rPr>
          <w:rFonts w:hint="cs"/>
          <w:sz w:val="22"/>
          <w:rtl/>
        </w:rPr>
        <w:t>)</w:t>
      </w:r>
      <w:r w:rsidR="003236F2">
        <w:rPr>
          <w:rtl/>
        </w:rPr>
        <w:fldChar w:fldCharType="end"/>
      </w:r>
      <w:r>
        <w:rPr>
          <w:rFonts w:hint="cs"/>
          <w:rtl/>
        </w:rPr>
        <w:t xml:space="preserve"> </w:t>
      </w:r>
      <w:r w:rsidRPr="00CA3559">
        <w:rPr>
          <w:rFonts w:hint="cs"/>
          <w:rtl/>
        </w:rPr>
        <w:t xml:space="preserve">از لحاظ عملی به این مفهوم می‌باشد که اثر </w:t>
      </w:r>
      <w:r>
        <w:rPr>
          <w:rFonts w:hint="cs"/>
          <w:rtl/>
        </w:rPr>
        <w:t xml:space="preserve">ورودی </w:t>
      </w:r>
      <m:oMath>
        <m:acc>
          <m:accPr>
            <m:chr m:val="̃"/>
            <m:ctrlPr>
              <w:rPr>
                <w:rFonts w:ascii="Cambria Math" w:hAnsi="Cambria Math"/>
              </w:rPr>
            </m:ctrlPr>
          </m:accPr>
          <m:e>
            <m:r>
              <w:rPr>
                <w:rFonts w:ascii="Cambria Math"/>
              </w:rPr>
              <m:t>ω</m:t>
            </m:r>
          </m:e>
        </m:acc>
        <m:d>
          <m:dPr>
            <m:ctrlPr>
              <w:rPr>
                <w:rFonts w:ascii="Cambria Math" w:hAnsi="Cambria Math"/>
              </w:rPr>
            </m:ctrlPr>
          </m:dPr>
          <m:e>
            <m:r>
              <w:rPr>
                <w:rFonts w:ascii="Cambria Math"/>
              </w:rPr>
              <m:t>t</m:t>
            </m:r>
          </m:e>
        </m:d>
      </m:oMath>
      <w:r w:rsidRPr="00CA3559">
        <w:rPr>
          <w:rFonts w:hint="cs"/>
          <w:rtl/>
        </w:rPr>
        <w:t xml:space="preserve"> بر روی خطای تعقیب </w:t>
      </w:r>
      <m:oMath>
        <m:r>
          <w:rPr>
            <w:rFonts w:ascii="Cambria Math" w:eastAsia="Times New Roman"/>
          </w:rPr>
          <m:t>x</m:t>
        </m:r>
        <m:r>
          <m:rPr>
            <m:sty m:val="p"/>
          </m:rPr>
          <w:rPr>
            <w:rFonts w:ascii="Cambria Math" w:eastAsia="Times New Roman"/>
          </w:rPr>
          <m:t>(</m:t>
        </m:r>
        <m:r>
          <w:rPr>
            <w:rFonts w:ascii="Cambria Math" w:eastAsia="Times New Roman"/>
          </w:rPr>
          <m:t>t</m:t>
        </m:r>
        <m:r>
          <m:rPr>
            <m:sty m:val="p"/>
          </m:rPr>
          <w:rPr>
            <w:rFonts w:ascii="Cambria Math" w:eastAsia="Times New Roman"/>
          </w:rPr>
          <m:t>)</m:t>
        </m:r>
        <m:r>
          <m:rPr>
            <m:sty m:val="p"/>
          </m:rPr>
          <w:rPr>
            <w:rFonts w:eastAsia="Times New Roman"/>
          </w:rPr>
          <m:t>-</m:t>
        </m:r>
        <m:sSub>
          <m:sSubPr>
            <m:ctrlPr>
              <w:rPr>
                <w:rFonts w:ascii="Cambria Math" w:hAnsi="Cambria Math"/>
              </w:rPr>
            </m:ctrlPr>
          </m:sSubPr>
          <m:e>
            <m:r>
              <w:rPr>
                <w:rFonts w:ascii="Cambria Math"/>
              </w:rPr>
              <m:t>x</m:t>
            </m:r>
          </m:e>
          <m:sub>
            <m:r>
              <w:rPr>
                <w:rFonts w:ascii="Cambria Math"/>
              </w:rPr>
              <m:t>r</m:t>
            </m:r>
          </m:sub>
        </m:sSub>
        <m:d>
          <m:dPr>
            <m:ctrlPr>
              <w:rPr>
                <w:rFonts w:ascii="Cambria Math" w:hAnsi="Cambria Math"/>
              </w:rPr>
            </m:ctrlPr>
          </m:dPr>
          <m:e>
            <m:r>
              <w:rPr>
                <w:rFonts w:ascii="Cambria Math"/>
              </w:rPr>
              <m:t>t</m:t>
            </m:r>
          </m:e>
        </m:d>
      </m:oMath>
      <w:r w:rsidRPr="00CA3559">
        <w:rPr>
          <w:rFonts w:eastAsiaTheme="minorEastAsia" w:hint="cs"/>
          <w:rtl/>
        </w:rPr>
        <w:t xml:space="preserve"> باید از نقطه نظر انرژی کمتر از سطح تعیین شده </w:t>
      </w:r>
      <m:oMath>
        <m:r>
          <w:rPr>
            <w:rFonts w:ascii="Cambria Math"/>
          </w:rPr>
          <m:t>ρ</m:t>
        </m:r>
      </m:oMath>
      <w:r w:rsidRPr="00CA3559">
        <w:rPr>
          <w:rFonts w:hint="cs"/>
          <w:rtl/>
        </w:rPr>
        <w:t xml:space="preserve"> باشد.</w:t>
      </w:r>
      <w:r>
        <w:rPr>
          <w:rFonts w:hint="cs"/>
          <w:rtl/>
        </w:rPr>
        <w:t xml:space="preserve"> </w:t>
      </w:r>
      <w:r w:rsidRPr="00CA3559">
        <w:rPr>
          <w:rFonts w:hint="cs"/>
          <w:rtl/>
        </w:rPr>
        <w:t xml:space="preserve">بعبارتی، بهره </w:t>
      </w:r>
      <m:oMath>
        <m:sSub>
          <m:sSubPr>
            <m:ctrlPr>
              <w:rPr>
                <w:rFonts w:ascii="Cambria Math" w:hAnsi="Cambria Math"/>
              </w:rPr>
            </m:ctrlPr>
          </m:sSubPr>
          <m:e>
            <m:r>
              <w:rPr>
                <w:rFonts w:ascii="Cambria Math" w:hAnsi="Cambria Math"/>
              </w:rPr>
              <m:t>L</m:t>
            </m:r>
          </m:e>
          <m:sub>
            <m:r>
              <m:rPr>
                <m:sty m:val="p"/>
              </m:rPr>
              <w:rPr>
                <w:rFonts w:ascii="Cambria Math"/>
              </w:rPr>
              <m:t>2</m:t>
            </m:r>
          </m:sub>
        </m:sSub>
      </m:oMath>
      <w:r w:rsidRPr="00CA3559">
        <w:rPr>
          <w:rFonts w:hint="cs"/>
          <w:rtl/>
        </w:rPr>
        <w:t xml:space="preserve"> از </w:t>
      </w:r>
      <m:oMath>
        <m:acc>
          <m:accPr>
            <m:chr m:val="̃"/>
            <m:ctrlPr>
              <w:rPr>
                <w:rFonts w:ascii="Cambria Math" w:hAnsi="Cambria Math"/>
              </w:rPr>
            </m:ctrlPr>
          </m:accPr>
          <m:e>
            <m:r>
              <w:rPr>
                <w:rFonts w:ascii="Cambria Math"/>
              </w:rPr>
              <m:t>ω</m:t>
            </m:r>
          </m:e>
        </m:acc>
        <m:d>
          <m:dPr>
            <m:ctrlPr>
              <w:rPr>
                <w:rFonts w:ascii="Cambria Math" w:hAnsi="Cambria Math"/>
              </w:rPr>
            </m:ctrlPr>
          </m:dPr>
          <m:e>
            <m:r>
              <w:rPr>
                <w:rFonts w:ascii="Cambria Math"/>
              </w:rPr>
              <m:t>t</m:t>
            </m:r>
          </m:e>
        </m:d>
      </m:oMath>
      <w:r w:rsidRPr="00CA3559">
        <w:rPr>
          <w:rFonts w:eastAsiaTheme="minorEastAsia" w:hint="cs"/>
          <w:rtl/>
        </w:rPr>
        <w:t xml:space="preserve"> تا خطای </w:t>
      </w:r>
      <m:oMath>
        <m:r>
          <w:rPr>
            <w:rFonts w:ascii="Cambria Math" w:eastAsia="Times New Roman" w:hAnsi="Cambria Math"/>
          </w:rPr>
          <m:t>x</m:t>
        </m:r>
        <m:r>
          <m:rPr>
            <m:sty m:val="p"/>
          </m:rPr>
          <w:rPr>
            <w:rFonts w:ascii="Cambria Math" w:eastAsia="Times New Roman"/>
          </w:rPr>
          <m:t>(</m:t>
        </m:r>
        <m:r>
          <w:rPr>
            <w:rFonts w:ascii="Cambria Math" w:eastAsia="Times New Roman" w:hAnsi="Cambria Math"/>
          </w:rPr>
          <m:t>t</m:t>
        </m:r>
        <m:r>
          <m:rPr>
            <m:sty m:val="p"/>
          </m:rPr>
          <w:rPr>
            <w:rFonts w:ascii="Cambria Math" w:eastAsia="Times New Roman"/>
          </w:rPr>
          <m:t>)</m:t>
        </m:r>
        <m:r>
          <m:rPr>
            <m:sty m:val="p"/>
          </m:rPr>
          <w:rPr>
            <w:rFonts w:eastAsia="Times New Roman"/>
          </w:rPr>
          <m:t>-</m:t>
        </m:r>
        <m:sSub>
          <m:sSubPr>
            <m:ctrlPr>
              <w:rPr>
                <w:rFonts w:ascii="Cambria Math" w:hAnsi="Cambria Math"/>
              </w:rPr>
            </m:ctrlPr>
          </m:sSubPr>
          <m:e>
            <m:r>
              <w:rPr>
                <w:rFonts w:ascii="Cambria Math" w:hAnsi="Cambria Math"/>
              </w:rPr>
              <m:t>x</m:t>
            </m:r>
          </m:e>
          <m:sub>
            <m:r>
              <w:rPr>
                <w:rFonts w:ascii="Cambria Math" w:hAnsi="Cambria Math"/>
              </w:rPr>
              <m:t>r</m:t>
            </m:r>
          </m:sub>
        </m:sSub>
        <m:d>
          <m:dPr>
            <m:ctrlPr>
              <w:rPr>
                <w:rFonts w:ascii="Cambria Math" w:hAnsi="Cambria Math"/>
              </w:rPr>
            </m:ctrlPr>
          </m:dPr>
          <m:e>
            <m:r>
              <w:rPr>
                <w:rFonts w:ascii="Cambria Math" w:hAnsi="Cambria Math"/>
              </w:rPr>
              <m:t>t</m:t>
            </m:r>
          </m:e>
        </m:d>
      </m:oMath>
      <w:r w:rsidRPr="00CA3559">
        <w:rPr>
          <w:rFonts w:hint="cs"/>
          <w:rtl/>
        </w:rPr>
        <w:t xml:space="preserve"> باید برابر یا کمتر از میزان بهره تضعیف</w:t>
      </w:r>
      <w:r>
        <w:rPr>
          <w:rFonts w:hint="cs"/>
          <w:rtl/>
        </w:rPr>
        <w:t xml:space="preserve"> </w:t>
      </w:r>
      <m:oMath>
        <m:r>
          <w:rPr>
            <w:rFonts w:ascii="Cambria Math" w:hAnsi="Cambria Math"/>
          </w:rPr>
          <m:t>ρ</m:t>
        </m:r>
      </m:oMath>
      <w:r>
        <w:rPr>
          <w:rFonts w:hint="cs"/>
          <w:rtl/>
        </w:rPr>
        <w:t xml:space="preserve"> </w:t>
      </w:r>
      <w:r w:rsidRPr="00CA3559">
        <w:rPr>
          <w:rFonts w:eastAsiaTheme="minorEastAsia" w:hint="cs"/>
          <w:rtl/>
        </w:rPr>
        <w:t>باشد.</w:t>
      </w:r>
    </w:p>
    <w:p w:rsidR="001961D3" w:rsidRPr="00CA3559" w:rsidRDefault="001961D3" w:rsidP="001961D3">
      <w:pPr>
        <w:pStyle w:val="Text"/>
        <w:rPr>
          <w:rtl/>
        </w:rPr>
      </w:pPr>
      <w:r w:rsidRPr="00CA3559">
        <w:rPr>
          <w:rFonts w:hint="cs"/>
          <w:rtl/>
        </w:rPr>
        <w:t xml:space="preserve">برای تخمین حالت‌های سیستم </w:t>
      </w:r>
      <w:r w:rsidR="003236F2">
        <w:rPr>
          <w:rtl/>
        </w:rPr>
        <w:fldChar w:fldCharType="begin"/>
      </w:r>
      <w:r>
        <w:rPr>
          <w:rFonts w:hint="cs"/>
        </w:rPr>
        <w:instrText>REF</w:instrText>
      </w:r>
      <w:r>
        <w:rPr>
          <w:rFonts w:hint="cs"/>
          <w:rtl/>
        </w:rPr>
        <w:instrText xml:space="preserve"> _</w:instrText>
      </w:r>
      <w:r>
        <w:rPr>
          <w:rFonts w:hint="cs"/>
        </w:rPr>
        <w:instrText>Ref436667484 \h</w:instrText>
      </w:r>
      <w:r w:rsidR="003236F2">
        <w:rPr>
          <w:rtl/>
        </w:rPr>
      </w:r>
      <w:r w:rsidR="003236F2">
        <w:rPr>
          <w:rtl/>
        </w:rPr>
        <w:fldChar w:fldCharType="separate"/>
      </w:r>
      <w:r w:rsidRPr="009A2C39">
        <w:rPr>
          <w:rFonts w:hint="cs"/>
          <w:sz w:val="22"/>
          <w:rtl/>
        </w:rPr>
        <w:t>(</w:t>
      </w:r>
      <w:r>
        <w:rPr>
          <w:noProof/>
          <w:sz w:val="22"/>
          <w:rtl/>
        </w:rPr>
        <w:t>3</w:t>
      </w:r>
      <w:r w:rsidRPr="009A2C39">
        <w:rPr>
          <w:rFonts w:hint="cs"/>
          <w:sz w:val="22"/>
          <w:rtl/>
        </w:rPr>
        <w:t>)</w:t>
      </w:r>
      <w:r w:rsidR="003236F2">
        <w:rPr>
          <w:rtl/>
        </w:rPr>
        <w:fldChar w:fldCharType="end"/>
      </w:r>
      <w:r>
        <w:rPr>
          <w:rFonts w:hint="cs"/>
          <w:rtl/>
        </w:rPr>
        <w:t xml:space="preserve"> </w:t>
      </w:r>
      <w:r w:rsidRPr="00CA3559">
        <w:rPr>
          <w:rFonts w:hint="cs"/>
          <w:rtl/>
        </w:rPr>
        <w:t>از رویتگر فازی چندجمله‌ای</w:t>
      </w:r>
    </w:p>
    <w:tbl>
      <w:tblPr>
        <w:bidiVisual/>
        <w:tblW w:w="0" w:type="auto"/>
        <w:jc w:val="center"/>
        <w:tblLook w:val="04A0"/>
      </w:tblPr>
      <w:tblGrid>
        <w:gridCol w:w="646"/>
        <w:gridCol w:w="4219"/>
      </w:tblGrid>
      <w:tr w:rsidR="001961D3" w:rsidTr="001961D3">
        <w:trPr>
          <w:jc w:val="center"/>
        </w:trPr>
        <w:tc>
          <w:tcPr>
            <w:tcW w:w="646" w:type="dxa"/>
            <w:vAlign w:val="center"/>
          </w:tcPr>
          <w:p w:rsidR="001961D3" w:rsidRDefault="001961D3" w:rsidP="003E3665">
            <w:pPr>
              <w:pStyle w:val="Text1"/>
              <w:rPr>
                <w:rtl/>
              </w:rPr>
            </w:pPr>
            <w:r w:rsidRPr="001961D3">
              <w:rPr>
                <w:rFonts w:hint="cs"/>
                <w:sz w:val="22"/>
                <w:rtl/>
              </w:rPr>
              <w:t>(</w:t>
            </w:r>
            <w:r w:rsidR="003236F2" w:rsidRPr="001961D3">
              <w:rPr>
                <w:sz w:val="22"/>
                <w:rtl/>
              </w:rPr>
              <w:fldChar w:fldCharType="begin"/>
            </w:r>
            <w:r w:rsidRPr="001961D3">
              <w:rPr>
                <w:sz w:val="22"/>
              </w:rPr>
              <w:instrText>SEQ</w:instrText>
            </w:r>
            <w:r w:rsidRPr="001961D3">
              <w:rPr>
                <w:sz w:val="22"/>
                <w:rtl/>
              </w:rPr>
              <w:instrText xml:space="preserve"> معادله \* </w:instrText>
            </w:r>
            <w:r w:rsidRPr="001961D3">
              <w:rPr>
                <w:sz w:val="22"/>
              </w:rPr>
              <w:instrText>ARABIC</w:instrText>
            </w:r>
            <w:r w:rsidR="003236F2" w:rsidRPr="001961D3">
              <w:rPr>
                <w:sz w:val="22"/>
                <w:rtl/>
              </w:rPr>
              <w:fldChar w:fldCharType="separate"/>
            </w:r>
            <w:r w:rsidRPr="001961D3">
              <w:rPr>
                <w:noProof/>
                <w:sz w:val="22"/>
                <w:rtl/>
              </w:rPr>
              <w:t>6</w:t>
            </w:r>
            <w:r w:rsidR="003236F2" w:rsidRPr="001961D3">
              <w:rPr>
                <w:sz w:val="22"/>
                <w:rtl/>
              </w:rPr>
              <w:fldChar w:fldCharType="end"/>
            </w:r>
            <w:r w:rsidRPr="001961D3">
              <w:rPr>
                <w:rFonts w:hint="cs"/>
                <w:sz w:val="22"/>
                <w:rtl/>
              </w:rPr>
              <w:t>)</w:t>
            </w:r>
          </w:p>
        </w:tc>
        <w:tc>
          <w:tcPr>
            <w:tcW w:w="4219" w:type="dxa"/>
            <w:vAlign w:val="center"/>
          </w:tcPr>
          <w:p w:rsidR="001961D3" w:rsidRPr="00512959" w:rsidRDefault="003236F2" w:rsidP="001A2E70">
            <w:pPr>
              <w:pStyle w:val="Equation"/>
            </w:pPr>
            <m:oMathPara>
              <m:oMath>
                <m:acc>
                  <m:accPr>
                    <m:chr m:val="̇"/>
                    <m:ctrlPr>
                      <w:rPr>
                        <w:rFonts w:ascii="Cambria Math" w:hAnsi="Cambria Math"/>
                      </w:rPr>
                    </m:ctrlPr>
                  </m:accPr>
                  <m:e>
                    <m:acc>
                      <m:accPr>
                        <m:chr m:val="̇"/>
                        <m:ctrlPr>
                          <w:rPr>
                            <w:rFonts w:ascii="Cambria Math" w:hAnsi="Cambria Math"/>
                          </w:rPr>
                        </m:ctrlPr>
                      </m:accPr>
                      <m:e>
                        <m:acc>
                          <m:accPr>
                            <m:ctrlPr>
                              <w:rPr>
                                <w:rFonts w:ascii="Cambria Math" w:hAnsi="Cambria Math"/>
                              </w:rPr>
                            </m:ctrlPr>
                          </m:accPr>
                          <m:e>
                            <m:r>
                              <w:rPr>
                                <w:rFonts w:ascii="Cambria Math" w:hAnsi="Cambria Math"/>
                              </w:rPr>
                              <m:t>x</m:t>
                            </m:r>
                          </m:e>
                        </m:acc>
                      </m:e>
                    </m:acc>
                    <m:r>
                      <m:rPr>
                        <m:sty m:val="p"/>
                      </m:rPr>
                      <w:rPr>
                        <w:rFonts w:ascii="Cambria Math" w:hAnsi="Cambria Math"/>
                      </w:rPr>
                      <m:t>=</m:t>
                    </m:r>
                    <m:nary>
                      <m:naryPr>
                        <m:chr m:val="∑"/>
                        <m:limLoc m:val="undOvr"/>
                        <m:ctrlPr>
                          <w:rPr>
                            <w:rFonts w:ascii="Cambria Math" w:hAnsi="Cambria Math" w:cs="Times New Roman"/>
                          </w:rPr>
                        </m:ctrlPr>
                      </m:naryPr>
                      <m:sub>
                        <m:r>
                          <w:rPr>
                            <w:rFonts w:ascii="Cambria Math" w:hAnsi="Cambria Math" w:cs="Times New Roman"/>
                          </w:rPr>
                          <m:t>i</m:t>
                        </m:r>
                        <m:r>
                          <m:rPr>
                            <m:sty m:val="p"/>
                          </m:rPr>
                          <w:rPr>
                            <w:rFonts w:ascii="Cambria Math" w:hAnsi="Cambria Math" w:cs="Times New Roman"/>
                          </w:rPr>
                          <m:t>=1</m:t>
                        </m:r>
                      </m:sub>
                      <m:sup>
                        <m:r>
                          <w:rPr>
                            <w:rFonts w:ascii="Cambria Math" w:hAnsi="Cambria Math" w:cs="Times New Roman"/>
                          </w:rPr>
                          <m:t>r</m:t>
                        </m:r>
                      </m:sup>
                      <m:e>
                        <m:sSub>
                          <m:sSubPr>
                            <m:ctrlPr>
                              <w:rPr>
                                <w:rFonts w:ascii="Cambria Math" w:hAnsi="Cambria Math"/>
                              </w:rPr>
                            </m:ctrlPr>
                          </m:sSubPr>
                          <m:e>
                            <m:r>
                              <w:rPr>
                                <w:rFonts w:ascii="Cambria Math" w:hAnsi="Cambria Math"/>
                              </w:rPr>
                              <m:t>h</m:t>
                            </m:r>
                          </m:e>
                          <m:sub>
                            <m:r>
                              <w:rPr>
                                <w:rFonts w:ascii="Cambria Math" w:hAnsi="Cambria Math"/>
                              </w:rPr>
                              <m:t>i</m:t>
                            </m:r>
                          </m:sub>
                        </m:sSub>
                        <m:d>
                          <m:dPr>
                            <m:ctrlPr>
                              <w:rPr>
                                <w:rFonts w:ascii="Cambria Math" w:hAnsi="Cambria Math" w:cs="Times New Roman"/>
                              </w:rPr>
                            </m:ctrlPr>
                          </m:dPr>
                          <m:e>
                            <m:r>
                              <w:rPr>
                                <w:rFonts w:ascii="Cambria Math" w:hAnsi="Cambria Math" w:cs="Times New Roman"/>
                              </w:rPr>
                              <m:t>z</m:t>
                            </m:r>
                          </m:e>
                        </m:d>
                      </m:e>
                    </m:nary>
                    <m:d>
                      <m:dPr>
                        <m:begChr m:val="{"/>
                        <m:endChr m:val="}"/>
                        <m:ctrlPr>
                          <w:rPr>
                            <w:rFonts w:ascii="Cambria Math" w:hAnsi="Cambria Math" w:cs="Times New Roman"/>
                          </w:rPr>
                        </m:ctrlPr>
                      </m:dPr>
                      <m:e>
                        <m:sSub>
                          <m:sSubPr>
                            <m:ctrlPr>
                              <w:rPr>
                                <w:rFonts w:ascii="Cambria Math" w:hAnsi="Cambria Math" w:cs="Times New Roman"/>
                              </w:rPr>
                            </m:ctrlPr>
                          </m:sSubPr>
                          <m:e>
                            <m:r>
                              <w:rPr>
                                <w:rFonts w:ascii="Cambria Math" w:hAnsi="Cambria Math" w:cs="Times New Roman"/>
                              </w:rPr>
                              <m:t>A</m:t>
                            </m:r>
                          </m:e>
                          <m:sub>
                            <m:r>
                              <w:rPr>
                                <w:rFonts w:ascii="Cambria Math" w:hAnsi="Cambria Math" w:cs="Times New Roman"/>
                              </w:rPr>
                              <m:t>i</m:t>
                            </m:r>
                          </m:sub>
                        </m:sSub>
                        <m:d>
                          <m:dPr>
                            <m:ctrlPr>
                              <w:rPr>
                                <w:rFonts w:ascii="Cambria Math" w:hAnsi="Cambria Math" w:cs="Times New Roman"/>
                              </w:rPr>
                            </m:ctrlPr>
                          </m:dPr>
                          <m:e>
                            <m:acc>
                              <m:accPr>
                                <m:ctrlPr>
                                  <w:rPr>
                                    <w:rFonts w:ascii="Cambria Math" w:hAnsi="Cambria Math"/>
                                  </w:rPr>
                                </m:ctrlPr>
                              </m:accPr>
                              <m:e>
                                <m:r>
                                  <w:rPr>
                                    <w:rFonts w:ascii="Cambria Math" w:hAnsi="Cambria Math"/>
                                  </w:rPr>
                                  <m:t>x</m:t>
                                </m:r>
                              </m:e>
                            </m:acc>
                          </m:e>
                        </m:d>
                        <m:r>
                          <w:rPr>
                            <w:rFonts w:ascii="Cambria Math" w:hAnsi="Cambria Math" w:cs="Times New Roman"/>
                          </w:rPr>
                          <m:t>x</m:t>
                        </m:r>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B</m:t>
                            </m:r>
                          </m:e>
                          <m:sub>
                            <m:r>
                              <w:rPr>
                                <w:rFonts w:ascii="Cambria Math" w:hAnsi="Cambria Math" w:cs="Times New Roman"/>
                              </w:rPr>
                              <m:t>i</m:t>
                            </m:r>
                          </m:sub>
                        </m:sSub>
                        <m:d>
                          <m:dPr>
                            <m:ctrlPr>
                              <w:rPr>
                                <w:rFonts w:ascii="Cambria Math" w:hAnsi="Cambria Math" w:cs="Times New Roman"/>
                              </w:rPr>
                            </m:ctrlPr>
                          </m:dPr>
                          <m:e>
                            <m:r>
                              <w:rPr>
                                <w:rFonts w:ascii="Cambria Math" w:hAnsi="Cambria Math" w:cs="Times New Roman"/>
                              </w:rPr>
                              <m:t>x</m:t>
                            </m:r>
                          </m:e>
                        </m:d>
                        <m:r>
                          <w:rPr>
                            <w:rFonts w:ascii="Cambria Math" w:hAnsi="Cambria Math" w:cs="Times New Roman"/>
                          </w:rPr>
                          <m:t>u</m:t>
                        </m:r>
                      </m:e>
                    </m:d>
                    <m:r>
                      <m:rPr>
                        <m:sty m:val="p"/>
                      </m:rPr>
                      <w:rPr>
                        <w:rFonts w:ascii="Cambria Math" w:hAnsi="Cambria Math" w:cs="Times New Roman"/>
                      </w:rPr>
                      <m:t>+</m:t>
                    </m:r>
                    <m:sSub>
                      <m:sSubPr>
                        <m:ctrlPr>
                          <w:rPr>
                            <w:rFonts w:ascii="Cambria Math" w:hAnsi="Cambria Math"/>
                          </w:rPr>
                        </m:ctrlPr>
                      </m:sSubPr>
                      <m:e>
                        <m:r>
                          <w:rPr>
                            <w:rFonts w:ascii="Cambria Math" w:hAnsi="Cambria Math"/>
                          </w:rPr>
                          <m:t>L</m:t>
                        </m:r>
                      </m:e>
                      <m:sub>
                        <m:r>
                          <w:rPr>
                            <w:rFonts w:ascii="Cambria Math" w:hAnsi="Cambria Math"/>
                          </w:rPr>
                          <m:t>i</m:t>
                        </m:r>
                      </m:sub>
                    </m:sSub>
                    <m:r>
                      <m:rPr>
                        <m:sty m:val="p"/>
                      </m:rPr>
                      <w:rPr>
                        <w:rFonts w:ascii="Cambria Math" w:hAnsi="Cambria Math"/>
                      </w:rPr>
                      <m:t>(</m:t>
                    </m:r>
                    <m:acc>
                      <m:accPr>
                        <m:ctrlPr>
                          <w:rPr>
                            <w:rFonts w:ascii="Cambria Math" w:hAnsi="Cambria Math"/>
                          </w:rPr>
                        </m:ctrlPr>
                      </m:accPr>
                      <m:e>
                        <m:r>
                          <w:rPr>
                            <w:rFonts w:ascii="Cambria Math" w:hAnsi="Cambria Math"/>
                          </w:rPr>
                          <m:t>x</m:t>
                        </m:r>
                      </m:e>
                    </m:acc>
                    <m:r>
                      <m:rPr>
                        <m:sty m:val="p"/>
                      </m:rPr>
                      <w:rPr>
                        <w:rFonts w:ascii="Cambria Math" w:hAnsi="Cambria Math"/>
                      </w:rPr>
                      <m:t>)(</m:t>
                    </m:r>
                    <m:r>
                      <w:rPr>
                        <w:rFonts w:ascii="Cambria Math" w:hAnsi="Cambria Math"/>
                      </w:rPr>
                      <m:t>y</m:t>
                    </m:r>
                    <m:r>
                      <m:rPr>
                        <m:sty m:val="p"/>
                      </m:rPr>
                      <w:rPr>
                        <w:rFonts w:ascii="Cambria Math" w:hAnsi="Cambria Math"/>
                      </w:rPr>
                      <m:t>-</m:t>
                    </m:r>
                    <m:acc>
                      <m:accPr>
                        <m:ctrlPr>
                          <w:rPr>
                            <w:rFonts w:ascii="Cambria Math" w:hAnsi="Cambria Math"/>
                          </w:rPr>
                        </m:ctrlPr>
                      </m:accPr>
                      <m:e>
                        <m:r>
                          <w:rPr>
                            <w:rFonts w:ascii="Cambria Math" w:hAnsi="Cambria Math"/>
                          </w:rPr>
                          <m:t>y</m:t>
                        </m:r>
                      </m:e>
                    </m:acc>
                  </m:e>
                </m:acc>
                <m:r>
                  <m:rPr>
                    <m:sty m:val="p"/>
                  </m:rPr>
                  <w:rPr>
                    <w:rFonts w:ascii="Cambria Math" w:hAnsi="Cambria Math"/>
                  </w:rPr>
                  <m:t>)</m:t>
                </m:r>
              </m:oMath>
            </m:oMathPara>
          </w:p>
          <w:p w:rsidR="001961D3" w:rsidRDefault="003236F2" w:rsidP="001A2E70">
            <w:pPr>
              <w:pStyle w:val="Equation"/>
            </w:pPr>
            <m:oMathPara>
              <m:oMath>
                <m:acc>
                  <m:accPr>
                    <m:ctrlPr>
                      <w:rPr>
                        <w:rFonts w:ascii="Cambria Math" w:hAnsi="Cambria Math"/>
                      </w:rPr>
                    </m:ctrlPr>
                  </m:accPr>
                  <m:e>
                    <m:r>
                      <w:rPr>
                        <w:rFonts w:ascii="Cambria Math" w:hAnsi="Cambria Math"/>
                      </w:rPr>
                      <m:t>y</m:t>
                    </m:r>
                  </m:e>
                </m:acc>
                <m:r>
                  <m:rPr>
                    <m:sty m:val="p"/>
                  </m:rPr>
                  <w:rPr>
                    <w:rFonts w:ascii="Cambria Math" w:hAnsi="Cambria Math"/>
                  </w:rPr>
                  <m:t xml:space="preserve">= </m:t>
                </m:r>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r>
                      <w:rPr>
                        <w:rFonts w:ascii="Cambria Math" w:hAnsi="Cambria Math"/>
                      </w:rPr>
                      <m:t>r</m:t>
                    </m:r>
                  </m:sup>
                  <m:e>
                    <m:sSub>
                      <m:sSubPr>
                        <m:ctrlPr>
                          <w:rPr>
                            <w:rFonts w:ascii="Cambria Math" w:hAnsi="Cambria Math"/>
                          </w:rPr>
                        </m:ctrlPr>
                      </m:sSubPr>
                      <m:e>
                        <m:r>
                          <w:rPr>
                            <w:rFonts w:ascii="Cambria Math" w:hAnsi="Cambria Math"/>
                          </w:rPr>
                          <m:t>h</m:t>
                        </m:r>
                      </m:e>
                      <m:sub>
                        <m:r>
                          <w:rPr>
                            <w:rFonts w:ascii="Cambria Math" w:hAnsi="Cambria Math"/>
                          </w:rPr>
                          <m:t>i</m:t>
                        </m:r>
                      </m:sub>
                    </m:sSub>
                    <m:r>
                      <m:rPr>
                        <m:sty m:val="p"/>
                      </m:rPr>
                      <w:rPr>
                        <w:rFonts w:ascii="Cambria Math" w:hAnsi="Cambria Math"/>
                      </w:rPr>
                      <m:t>(</m:t>
                    </m:r>
                    <m:r>
                      <w:rPr>
                        <w:rFonts w:ascii="Cambria Math" w:hAnsi="Cambria Math"/>
                      </w:rPr>
                      <m:t>z</m:t>
                    </m:r>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i</m:t>
                        </m:r>
                      </m:sub>
                    </m:sSub>
                    <m:acc>
                      <m:accPr>
                        <m:ctrlPr>
                          <w:rPr>
                            <w:rFonts w:ascii="Cambria Math" w:hAnsi="Cambria Math"/>
                          </w:rPr>
                        </m:ctrlPr>
                      </m:accPr>
                      <m:e>
                        <m:r>
                          <w:rPr>
                            <w:rFonts w:ascii="Cambria Math" w:hAnsi="Cambria Math"/>
                          </w:rPr>
                          <m:t>x</m:t>
                        </m:r>
                      </m:e>
                    </m:acc>
                  </m:e>
                </m:nary>
              </m:oMath>
            </m:oMathPara>
          </w:p>
        </w:tc>
      </w:tr>
    </w:tbl>
    <w:p w:rsidR="001961D3" w:rsidRPr="00BA01D9" w:rsidRDefault="001961D3" w:rsidP="001961D3">
      <w:pPr>
        <w:pStyle w:val="Text"/>
        <w:rPr>
          <w:rtl/>
        </w:rPr>
      </w:pPr>
      <w:r w:rsidRPr="00BA01D9">
        <w:rPr>
          <w:rFonts w:hint="cs"/>
          <w:rtl/>
        </w:rPr>
        <w:t>استفاده می‌کنیم.</w:t>
      </w:r>
      <w:r>
        <w:rPr>
          <w:rFonts w:hint="cs"/>
          <w:rtl/>
        </w:rPr>
        <w:t xml:space="preserve"> </w:t>
      </w:r>
    </w:p>
    <w:p w:rsidR="001961D3" w:rsidRPr="00CB0769" w:rsidRDefault="001961D3" w:rsidP="001961D3">
      <w:pPr>
        <w:pStyle w:val="Text"/>
        <w:rPr>
          <w:rtl/>
        </w:rPr>
      </w:pPr>
      <w:r>
        <w:rPr>
          <w:rFonts w:hint="cs"/>
          <w:rtl/>
        </w:rPr>
        <w:t>خطای تخمین</w:t>
      </w:r>
      <w:r w:rsidRPr="00CB0769">
        <w:rPr>
          <w:rFonts w:hint="cs"/>
          <w:rtl/>
        </w:rPr>
        <w:t xml:space="preserve"> به‌صورت اختلاف حالات سیستم اصلی از حالات رویتگر </w:t>
      </w:r>
      <w:r>
        <w:rPr>
          <w:rFonts w:hint="cs"/>
          <w:rtl/>
        </w:rPr>
        <w:t>است.از این خطای تخمین مشتق گرفته می‌شود</w:t>
      </w:r>
    </w:p>
    <w:tbl>
      <w:tblPr>
        <w:bidiVisual/>
        <w:tblW w:w="0" w:type="auto"/>
        <w:jc w:val="center"/>
        <w:tblLook w:val="04A0"/>
      </w:tblPr>
      <w:tblGrid>
        <w:gridCol w:w="646"/>
        <w:gridCol w:w="4219"/>
      </w:tblGrid>
      <w:tr w:rsidR="001961D3" w:rsidTr="001961D3">
        <w:trPr>
          <w:jc w:val="center"/>
        </w:trPr>
        <w:tc>
          <w:tcPr>
            <w:tcW w:w="646" w:type="dxa"/>
            <w:vAlign w:val="center"/>
          </w:tcPr>
          <w:p w:rsidR="001961D3" w:rsidRDefault="001961D3" w:rsidP="003E3665">
            <w:pPr>
              <w:pStyle w:val="Text1"/>
              <w:rPr>
                <w:rtl/>
              </w:rPr>
            </w:pPr>
            <w:bookmarkStart w:id="7" w:name="_Ref436667503"/>
            <w:r w:rsidRPr="001961D3">
              <w:rPr>
                <w:rFonts w:hint="cs"/>
                <w:sz w:val="22"/>
                <w:rtl/>
              </w:rPr>
              <w:t>(</w:t>
            </w:r>
            <w:r w:rsidR="003236F2" w:rsidRPr="001961D3">
              <w:rPr>
                <w:sz w:val="22"/>
                <w:rtl/>
              </w:rPr>
              <w:fldChar w:fldCharType="begin"/>
            </w:r>
            <w:r w:rsidRPr="001961D3">
              <w:rPr>
                <w:sz w:val="22"/>
              </w:rPr>
              <w:instrText>SEQ</w:instrText>
            </w:r>
            <w:r w:rsidRPr="001961D3">
              <w:rPr>
                <w:sz w:val="22"/>
                <w:rtl/>
              </w:rPr>
              <w:instrText xml:space="preserve"> معادله \* </w:instrText>
            </w:r>
            <w:r w:rsidRPr="001961D3">
              <w:rPr>
                <w:sz w:val="22"/>
              </w:rPr>
              <w:instrText>ARABIC</w:instrText>
            </w:r>
            <w:r w:rsidR="003236F2" w:rsidRPr="001961D3">
              <w:rPr>
                <w:sz w:val="22"/>
                <w:rtl/>
              </w:rPr>
              <w:fldChar w:fldCharType="separate"/>
            </w:r>
            <w:r w:rsidRPr="001961D3">
              <w:rPr>
                <w:noProof/>
                <w:sz w:val="22"/>
                <w:rtl/>
              </w:rPr>
              <w:t>7</w:t>
            </w:r>
            <w:r w:rsidR="003236F2" w:rsidRPr="001961D3">
              <w:rPr>
                <w:sz w:val="22"/>
                <w:rtl/>
              </w:rPr>
              <w:fldChar w:fldCharType="end"/>
            </w:r>
            <w:r w:rsidRPr="001961D3">
              <w:rPr>
                <w:rFonts w:hint="cs"/>
                <w:sz w:val="22"/>
                <w:rtl/>
              </w:rPr>
              <w:t>)</w:t>
            </w:r>
            <w:bookmarkEnd w:id="7"/>
          </w:p>
        </w:tc>
        <w:tc>
          <w:tcPr>
            <w:tcW w:w="4219" w:type="dxa"/>
            <w:vAlign w:val="center"/>
          </w:tcPr>
          <w:p w:rsidR="001961D3" w:rsidRPr="001961D3" w:rsidRDefault="00D07EF7" w:rsidP="001A2E70">
            <w:pPr>
              <w:pStyle w:val="Equation"/>
            </w:pPr>
            <m:oMathPara>
              <m:oMath>
                <m:r>
                  <w:rPr>
                    <w:rFonts w:ascii="Cambria Math" w:hAnsi="Cambria Math"/>
                  </w:rPr>
                  <m:t>e</m:t>
                </m:r>
                <m:r>
                  <m:rPr>
                    <m:sty m:val="p"/>
                  </m:rPr>
                  <w:rPr>
                    <w:rFonts w:ascii="Cambria Math" w:hAnsi="Cambria Math"/>
                  </w:rPr>
                  <m:t xml:space="preserve">= </m:t>
                </m:r>
                <m:r>
                  <w:rPr>
                    <w:rFonts w:ascii="Cambria Math" w:hAnsi="Cambria Math"/>
                  </w:rPr>
                  <m:t>x</m:t>
                </m:r>
                <m:r>
                  <m:rPr>
                    <m:sty m:val="p"/>
                  </m:rPr>
                  <w:rPr>
                    <w:rFonts w:ascii="Cambria Math" w:hAnsi="Cambria Math"/>
                  </w:rPr>
                  <m:t xml:space="preserve">- </m:t>
                </m:r>
                <m:acc>
                  <m:accPr>
                    <m:ctrlPr>
                      <w:rPr>
                        <w:rFonts w:ascii="Cambria Math" w:hAnsi="Cambria Math"/>
                      </w:rPr>
                    </m:ctrlPr>
                  </m:accPr>
                  <m:e>
                    <m:r>
                      <w:rPr>
                        <w:rFonts w:ascii="Cambria Math" w:hAnsi="Cambria Math"/>
                      </w:rPr>
                      <m:t>x</m:t>
                    </m:r>
                  </m:e>
                </m:acc>
              </m:oMath>
            </m:oMathPara>
          </w:p>
          <w:p w:rsidR="001961D3" w:rsidRPr="001961D3" w:rsidRDefault="003236F2" w:rsidP="001A2E70">
            <w:pPr>
              <w:pStyle w:val="Equation"/>
              <w:rPr>
                <w:rFonts w:eastAsiaTheme="minorEastAsia"/>
              </w:rPr>
            </w:pPr>
            <m:oMathPara>
              <m:oMath>
                <m:acc>
                  <m:accPr>
                    <m:chr m:val="̇"/>
                    <m:ctrlPr>
                      <w:rPr>
                        <w:rFonts w:ascii="Cambria Math" w:hAnsi="Cambria Math"/>
                      </w:rPr>
                    </m:ctrlPr>
                  </m:accPr>
                  <m:e>
                    <m:r>
                      <w:rPr>
                        <w:rFonts w:ascii="Cambria Math" w:hAnsi="Cambria Math"/>
                      </w:rPr>
                      <m:t>e</m:t>
                    </m:r>
                  </m:e>
                </m:acc>
                <m:r>
                  <m:rPr>
                    <m:sty m:val="p"/>
                  </m:rPr>
                  <w:rPr>
                    <w:rFonts w:ascii="Cambria Math" w:hAnsi="Cambria Math"/>
                  </w:rPr>
                  <m:t xml:space="preserve">= </m:t>
                </m:r>
                <m:acc>
                  <m:accPr>
                    <m:chr m:val="̇"/>
                    <m:ctrlPr>
                      <w:rPr>
                        <w:rFonts w:ascii="Cambria Math" w:hAnsi="Cambria Math"/>
                      </w:rPr>
                    </m:ctrlPr>
                  </m:accPr>
                  <m:e>
                    <m:r>
                      <w:rPr>
                        <w:rFonts w:ascii="Cambria Math" w:hAnsi="Cambria Math"/>
                      </w:rPr>
                      <m:t>x</m:t>
                    </m:r>
                  </m:e>
                </m:acc>
                <m:r>
                  <m:rPr>
                    <m:sty m:val="p"/>
                  </m:rPr>
                  <w:rPr>
                    <w:rFonts w:ascii="Cambria Math" w:hAnsi="Cambria Math"/>
                  </w:rPr>
                  <m:t>-</m:t>
                </m:r>
                <m:acc>
                  <m:accPr>
                    <m:chr m:val="̇"/>
                    <m:ctrlPr>
                      <w:rPr>
                        <w:rFonts w:ascii="Cambria Math" w:hAnsi="Cambria Math"/>
                      </w:rPr>
                    </m:ctrlPr>
                  </m:accPr>
                  <m:e>
                    <m:acc>
                      <m:accPr>
                        <m:ctrlPr>
                          <w:rPr>
                            <w:rFonts w:ascii="Cambria Math" w:hAnsi="Cambria Math"/>
                          </w:rPr>
                        </m:ctrlPr>
                      </m:accPr>
                      <m:e>
                        <m:r>
                          <w:rPr>
                            <w:rFonts w:ascii="Cambria Math" w:hAnsi="Cambria Math"/>
                          </w:rPr>
                          <m:t>x</m:t>
                        </m:r>
                      </m:e>
                    </m:acc>
                  </m:e>
                </m:acc>
                <m:r>
                  <m:rPr>
                    <m:sty m:val="p"/>
                  </m:rPr>
                  <w:rPr>
                    <w:rFonts w:ascii="Cambria Math" w:hAnsi="Cambria Math"/>
                  </w:rPr>
                  <m:t xml:space="preserve">= </m:t>
                </m:r>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r>
                      <w:rPr>
                        <w:rFonts w:ascii="Cambria Math" w:hAnsi="Cambria Math"/>
                      </w:rPr>
                      <m:t>r</m:t>
                    </m:r>
                  </m:sup>
                  <m:e>
                    <m:sSub>
                      <m:sSubPr>
                        <m:ctrlPr>
                          <w:rPr>
                            <w:rFonts w:ascii="Cambria Math" w:hAnsi="Cambria Math"/>
                          </w:rPr>
                        </m:ctrlPr>
                      </m:sSubPr>
                      <m:e>
                        <m:r>
                          <w:rPr>
                            <w:rFonts w:ascii="Cambria Math" w:hAnsi="Cambria Math"/>
                          </w:rPr>
                          <m:t>h</m:t>
                        </m:r>
                      </m:e>
                      <m:sub>
                        <m:r>
                          <w:rPr>
                            <w:rFonts w:ascii="Cambria Math" w:hAnsi="Cambria Math"/>
                          </w:rPr>
                          <m:t>i</m:t>
                        </m:r>
                      </m:sub>
                    </m:sSub>
                    <m:r>
                      <m:rPr>
                        <m:sty m:val="p"/>
                      </m:rPr>
                      <w:rPr>
                        <w:rFonts w:ascii="Cambria Math" w:hAnsi="Cambria Math"/>
                      </w:rPr>
                      <m:t>(</m:t>
                    </m:r>
                    <m:r>
                      <w:rPr>
                        <w:rFonts w:ascii="Cambria Math" w:hAnsi="Cambria Math"/>
                      </w:rPr>
                      <m:t>z</m:t>
                    </m:r>
                    <m:r>
                      <m:rPr>
                        <m:sty m:val="p"/>
                      </m:rPr>
                      <w:rPr>
                        <w:rFonts w:ascii="Cambria Math" w:hAnsi="Cambria Math"/>
                      </w:rPr>
                      <m:t>)</m:t>
                    </m:r>
                  </m:e>
                </m:nary>
                <m:nary>
                  <m:naryPr>
                    <m:chr m:val="∑"/>
                    <m:limLoc m:val="undOvr"/>
                    <m:ctrlPr>
                      <w:rPr>
                        <w:rFonts w:ascii="Cambria Math" w:hAnsi="Cambria Math"/>
                      </w:rPr>
                    </m:ctrlPr>
                  </m:naryPr>
                  <m:sub>
                    <m:r>
                      <w:rPr>
                        <w:rFonts w:ascii="Cambria Math" w:hAnsi="Cambria Math"/>
                      </w:rPr>
                      <m:t>j</m:t>
                    </m:r>
                    <m:r>
                      <m:rPr>
                        <m:sty m:val="p"/>
                      </m:rPr>
                      <w:rPr>
                        <w:rFonts w:ascii="Cambria Math" w:hAnsi="Cambria Math"/>
                      </w:rPr>
                      <m:t>=1</m:t>
                    </m:r>
                  </m:sub>
                  <m:sup>
                    <m:r>
                      <w:rPr>
                        <w:rFonts w:ascii="Cambria Math" w:hAnsi="Cambria Math"/>
                      </w:rPr>
                      <m:t>r</m:t>
                    </m:r>
                  </m:sup>
                  <m:e>
                    <m:sSub>
                      <m:sSubPr>
                        <m:ctrlPr>
                          <w:rPr>
                            <w:rFonts w:ascii="Cambria Math" w:hAnsi="Cambria Math"/>
                          </w:rPr>
                        </m:ctrlPr>
                      </m:sSubPr>
                      <m:e>
                        <m:r>
                          <w:rPr>
                            <w:rFonts w:ascii="Cambria Math" w:hAnsi="Cambria Math"/>
                          </w:rPr>
                          <m:t>h</m:t>
                        </m:r>
                      </m:e>
                      <m:sub>
                        <m:r>
                          <w:rPr>
                            <w:rFonts w:ascii="Cambria Math" w:hAnsi="Cambria Math"/>
                          </w:rPr>
                          <m:t>j</m:t>
                        </m:r>
                      </m:sub>
                    </m:sSub>
                    <m:r>
                      <m:rPr>
                        <m:sty m:val="p"/>
                      </m:rPr>
                      <w:rPr>
                        <w:rFonts w:ascii="Cambria Math" w:hAnsi="Cambria Math"/>
                      </w:rPr>
                      <m:t>(</m:t>
                    </m:r>
                    <m:r>
                      <w:rPr>
                        <w:rFonts w:ascii="Cambria Math" w:hAnsi="Cambria Math"/>
                      </w:rPr>
                      <m:t>z</m:t>
                    </m:r>
                    <m:r>
                      <m:rPr>
                        <m:sty m:val="p"/>
                      </m:rPr>
                      <w:rPr>
                        <w:rFonts w:ascii="Cambria Math" w:hAnsi="Cambria Math"/>
                      </w:rPr>
                      <m:t>)</m:t>
                    </m:r>
                  </m:e>
                </m:nary>
                <m:d>
                  <m:dPr>
                    <m:begChr m:val="["/>
                    <m:endChr m:val="]"/>
                    <m:ctrlPr>
                      <w:rPr>
                        <w:rFonts w:ascii="Cambria Math" w:hAnsi="Cambria Math"/>
                      </w:rPr>
                    </m:ctrlPr>
                  </m:dPr>
                  <m:e>
                    <m:sSub>
                      <m:sSubPr>
                        <m:ctrlPr>
                          <w:rPr>
                            <w:rFonts w:ascii="Cambria Math" w:hAnsi="Cambria Math" w:cs="Times New Roman"/>
                          </w:rPr>
                        </m:ctrlPr>
                      </m:sSubPr>
                      <m:e>
                        <m:r>
                          <w:rPr>
                            <w:rFonts w:ascii="Cambria Math" w:hAnsi="Cambria Math" w:cs="Times New Roman"/>
                          </w:rPr>
                          <m:t>A</m:t>
                        </m:r>
                      </m:e>
                      <m:sub>
                        <m:r>
                          <w:rPr>
                            <w:rFonts w:ascii="Cambria Math" w:hAnsi="Cambria Math" w:cs="Times New Roman"/>
                          </w:rPr>
                          <m:t>i</m:t>
                        </m:r>
                      </m:sub>
                    </m:sSub>
                    <m:d>
                      <m:dPr>
                        <m:ctrlPr>
                          <w:rPr>
                            <w:rFonts w:ascii="Cambria Math" w:hAnsi="Cambria Math" w:cs="Times New Roman"/>
                          </w:rPr>
                        </m:ctrlPr>
                      </m:dPr>
                      <m:e>
                        <m:r>
                          <w:rPr>
                            <w:rFonts w:ascii="Cambria Math" w:hAnsi="Cambria Math" w:cs="Times New Roman"/>
                          </w:rPr>
                          <m:t>x</m:t>
                        </m:r>
                      </m:e>
                    </m:d>
                    <m:r>
                      <w:rPr>
                        <w:rFonts w:ascii="Cambria Math" w:hAnsi="Cambria Math" w:cs="Times New Roman"/>
                      </w:rPr>
                      <m:t>x</m:t>
                    </m:r>
                    <m:r>
                      <m:rPr>
                        <m:sty m:val="p"/>
                      </m:rPr>
                      <w:rPr>
                        <w:rFonts w:ascii="Cambria Math" w:hAnsi="Cambria Math" w:cs="Times New Roman"/>
                      </w:rPr>
                      <m:t>(</m:t>
                    </m:r>
                    <m:r>
                      <w:rPr>
                        <w:rFonts w:ascii="Cambria Math" w:hAnsi="Cambria Math" w:cs="Times New Roman"/>
                      </w:rPr>
                      <m:t>t</m:t>
                    </m:r>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B</m:t>
                        </m:r>
                      </m:e>
                      <m:sub>
                        <m:r>
                          <w:rPr>
                            <w:rFonts w:ascii="Cambria Math" w:hAnsi="Cambria Math" w:cs="Times New Roman"/>
                          </w:rPr>
                          <m:t>i</m:t>
                        </m:r>
                      </m:sub>
                    </m:sSub>
                    <m:r>
                      <m:rPr>
                        <m:sty m:val="b"/>
                      </m:rPr>
                      <w:rPr>
                        <w:rFonts w:ascii="Cambria Math" w:hAnsi="Cambria Math" w:cs="Times New Roman"/>
                      </w:rPr>
                      <m:t>(</m:t>
                    </m:r>
                    <m:r>
                      <w:rPr>
                        <w:rFonts w:ascii="Cambria Math" w:hAnsi="Cambria Math" w:cs="Times New Roman"/>
                      </w:rPr>
                      <m:t>x</m:t>
                    </m:r>
                    <m:r>
                      <m:rPr>
                        <m:sty m:val="p"/>
                      </m:rPr>
                      <w:rPr>
                        <w:rFonts w:ascii="Cambria Math" w:hAnsi="Cambria Math" w:cs="Times New Roman"/>
                      </w:rPr>
                      <m:t>)</m:t>
                    </m:r>
                    <m:r>
                      <w:rPr>
                        <w:rFonts w:ascii="Cambria Math" w:hAnsi="Cambria Math" w:cs="Times New Roman"/>
                      </w:rPr>
                      <m:t>u</m:t>
                    </m:r>
                    <m:r>
                      <m:rPr>
                        <m:sty m:val="p"/>
                      </m:rPr>
                      <w:rPr>
                        <w:rFonts w:ascii="Cambria Math" w:hAnsi="Cambria Math" w:cs="Times New Roman"/>
                      </w:rPr>
                      <m:t>(</m:t>
                    </m:r>
                    <m:r>
                      <w:rPr>
                        <w:rFonts w:ascii="Cambria Math" w:hAnsi="Cambria Math" w:cs="Times New Roman"/>
                      </w:rPr>
                      <m:t>t</m:t>
                    </m:r>
                    <m:r>
                      <m:rPr>
                        <m:sty m:val="p"/>
                      </m:rPr>
                      <w:rPr>
                        <w:rFonts w:ascii="Cambria Math" w:hAnsi="Cambria Math" w:cs="Times New Roman"/>
                      </w:rPr>
                      <m:t>)+</m:t>
                    </m:r>
                    <m:r>
                      <w:rPr>
                        <w:rFonts w:ascii="Cambria Math" w:hAnsi="Cambria Math"/>
                      </w:rPr>
                      <m:t>ω</m:t>
                    </m:r>
                    <m:r>
                      <m:rPr>
                        <m:sty m:val="p"/>
                      </m:rPr>
                      <w:rPr>
                        <w:rFonts w:ascii="Cambria Math" w:hAnsi="Cambria Math"/>
                      </w:rPr>
                      <m:t>(</m:t>
                    </m:r>
                    <m:r>
                      <w:rPr>
                        <w:rFonts w:ascii="Cambria Math" w:hAnsi="Cambria Math"/>
                      </w:rPr>
                      <m:t>t</m:t>
                    </m:r>
                    <m:r>
                      <m:rPr>
                        <m:sty m:val="p"/>
                      </m:rPr>
                      <w:rPr>
                        <w:rFonts w:ascii="Cambria Math" w:hAnsi="Cambria Math"/>
                      </w:rPr>
                      <m:t>)</m:t>
                    </m:r>
                  </m:e>
                </m:d>
                <m:r>
                  <m:rPr>
                    <m:sty m:val="p"/>
                  </m:rPr>
                  <w:rPr>
                    <w:rFonts w:ascii="Cambria Math" w:hAnsi="Cambria Math"/>
                  </w:rPr>
                  <m:t>-</m:t>
                </m:r>
              </m:oMath>
            </m:oMathPara>
          </w:p>
          <w:p w:rsidR="001961D3" w:rsidRPr="001961D3" w:rsidRDefault="003236F2" w:rsidP="001A2E70">
            <w:pPr>
              <w:pStyle w:val="Equation"/>
              <w:rPr>
                <w:rFonts w:eastAsiaTheme="minorEastAsia"/>
              </w:rPr>
            </w:pPr>
            <m:oMathPara>
              <m:oMath>
                <m:d>
                  <m:dPr>
                    <m:begChr m:val="["/>
                    <m:endChr m:val="]"/>
                    <m:ctrlPr>
                      <w:rPr>
                        <w:rFonts w:ascii="Cambria Math" w:hAnsi="Cambria Math"/>
                      </w:rPr>
                    </m:ctrlPr>
                  </m:dPr>
                  <m:e>
                    <m:sSub>
                      <m:sSubPr>
                        <m:ctrlPr>
                          <w:rPr>
                            <w:rFonts w:ascii="Cambria Math" w:hAnsi="Cambria Math" w:cs="Times New Roman"/>
                          </w:rPr>
                        </m:ctrlPr>
                      </m:sSubPr>
                      <m:e>
                        <m:r>
                          <w:rPr>
                            <w:rFonts w:ascii="Cambria Math" w:hAnsi="Cambria Math" w:cs="Times New Roman"/>
                          </w:rPr>
                          <m:t>A</m:t>
                        </m:r>
                      </m:e>
                      <m:sub>
                        <m:r>
                          <w:rPr>
                            <w:rFonts w:ascii="Cambria Math" w:hAnsi="Cambria Math" w:cs="Times New Roman"/>
                          </w:rPr>
                          <m:t>i</m:t>
                        </m:r>
                      </m:sub>
                    </m:sSub>
                    <m:r>
                      <m:rPr>
                        <m:sty m:val="p"/>
                      </m:rPr>
                      <w:rPr>
                        <w:rFonts w:ascii="Cambria Math" w:hAnsi="Cambria Math" w:cs="Times New Roman"/>
                      </w:rPr>
                      <m:t>(</m:t>
                    </m:r>
                    <m:acc>
                      <m:accPr>
                        <m:ctrlPr>
                          <w:rPr>
                            <w:rFonts w:ascii="Cambria Math" w:hAnsi="Cambria Math"/>
                          </w:rPr>
                        </m:ctrlPr>
                      </m:accPr>
                      <m:e>
                        <m:r>
                          <w:rPr>
                            <w:rFonts w:ascii="Cambria Math" w:hAnsi="Cambria Math"/>
                          </w:rPr>
                          <m:t>x</m:t>
                        </m:r>
                      </m:e>
                    </m:acc>
                    <m:r>
                      <m:rPr>
                        <m:sty m:val="p"/>
                      </m:rPr>
                      <w:rPr>
                        <w:rFonts w:ascii="Cambria Math" w:hAnsi="Cambria Math" w:cs="Times New Roman"/>
                      </w:rPr>
                      <m:t>)</m:t>
                    </m:r>
                    <m:r>
                      <w:rPr>
                        <w:rFonts w:ascii="Cambria Math" w:hAnsi="Cambria Math" w:cs="Times New Roman"/>
                      </w:rPr>
                      <m:t>x</m:t>
                    </m:r>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B</m:t>
                        </m:r>
                      </m:e>
                      <m:sub>
                        <m:r>
                          <w:rPr>
                            <w:rFonts w:ascii="Cambria Math" w:hAnsi="Cambria Math" w:cs="Times New Roman"/>
                          </w:rPr>
                          <m:t>i</m:t>
                        </m:r>
                      </m:sub>
                    </m:sSub>
                    <m:r>
                      <m:rPr>
                        <m:sty m:val="p"/>
                      </m:rPr>
                      <w:rPr>
                        <w:rFonts w:ascii="Cambria Math" w:hAnsi="Cambria Math" w:cs="Times New Roman"/>
                      </w:rPr>
                      <m:t>(</m:t>
                    </m:r>
                    <m:r>
                      <w:rPr>
                        <w:rFonts w:ascii="Cambria Math" w:hAnsi="Cambria Math" w:cs="Times New Roman"/>
                      </w:rPr>
                      <m:t>x</m:t>
                    </m:r>
                    <m:r>
                      <m:rPr>
                        <m:sty m:val="p"/>
                      </m:rPr>
                      <w:rPr>
                        <w:rFonts w:ascii="Cambria Math" w:hAnsi="Cambria Math" w:cs="Times New Roman"/>
                      </w:rPr>
                      <m:t>)</m:t>
                    </m:r>
                    <m:r>
                      <w:rPr>
                        <w:rFonts w:ascii="Cambria Math" w:hAnsi="Cambria Math" w:cs="Times New Roman"/>
                      </w:rPr>
                      <m:t>u</m:t>
                    </m:r>
                    <m:r>
                      <m:rPr>
                        <m:sty m:val="p"/>
                      </m:rPr>
                      <w:rPr>
                        <w:rFonts w:ascii="Cambria Math" w:hAnsi="Cambria Math" w:cs="Times New Roman"/>
                      </w:rPr>
                      <m:t>+</m:t>
                    </m:r>
                    <m:sSub>
                      <m:sSubPr>
                        <m:ctrlPr>
                          <w:rPr>
                            <w:rFonts w:ascii="Cambria Math" w:hAnsi="Cambria Math"/>
                          </w:rPr>
                        </m:ctrlPr>
                      </m:sSubPr>
                      <m:e>
                        <m:r>
                          <w:rPr>
                            <w:rFonts w:ascii="Cambria Math" w:hAnsi="Cambria Math"/>
                          </w:rPr>
                          <m:t>L</m:t>
                        </m:r>
                      </m:e>
                      <m:sub>
                        <m:r>
                          <w:rPr>
                            <w:rFonts w:ascii="Cambria Math" w:hAnsi="Cambria Math"/>
                          </w:rPr>
                          <m:t>i</m:t>
                        </m:r>
                      </m:sub>
                    </m:sSub>
                    <m:r>
                      <m:rPr>
                        <m:sty m:val="p"/>
                      </m:rPr>
                      <w:rPr>
                        <w:rFonts w:ascii="Cambria Math" w:hAnsi="Cambria Math"/>
                      </w:rPr>
                      <m:t>(</m:t>
                    </m:r>
                    <m:acc>
                      <m:accPr>
                        <m:ctrlPr>
                          <w:rPr>
                            <w:rFonts w:ascii="Cambria Math" w:hAnsi="Cambria Math"/>
                          </w:rPr>
                        </m:ctrlPr>
                      </m:accPr>
                      <m:e>
                        <m:r>
                          <w:rPr>
                            <w:rFonts w:ascii="Cambria Math" w:hAnsi="Cambria Math"/>
                          </w:rPr>
                          <m:t>x</m:t>
                        </m:r>
                      </m:e>
                    </m:acc>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j</m:t>
                        </m:r>
                      </m:sub>
                    </m:sSub>
                    <m:d>
                      <m:dPr>
                        <m:ctrlPr>
                          <w:rPr>
                            <w:rFonts w:ascii="Cambria Math" w:hAnsi="Cambria Math"/>
                          </w:rPr>
                        </m:ctrlPr>
                      </m:dPr>
                      <m:e>
                        <m:r>
                          <w:rPr>
                            <w:rFonts w:ascii="Cambria Math" w:hAnsi="Cambria Math"/>
                          </w:rPr>
                          <m:t>x</m:t>
                        </m:r>
                        <m:r>
                          <m:rPr>
                            <m:sty m:val="p"/>
                          </m:rPr>
                          <w:rPr>
                            <w:rFonts w:ascii="Cambria Math" w:hAnsi="Cambria Math"/>
                          </w:rPr>
                          <m:t>-</m:t>
                        </m:r>
                        <m:acc>
                          <m:accPr>
                            <m:ctrlPr>
                              <w:rPr>
                                <w:rFonts w:ascii="Cambria Math" w:hAnsi="Cambria Math"/>
                              </w:rPr>
                            </m:ctrlPr>
                          </m:accPr>
                          <m:e>
                            <m:r>
                              <w:rPr>
                                <w:rFonts w:ascii="Cambria Math" w:hAnsi="Cambria Math"/>
                              </w:rPr>
                              <m:t>x</m:t>
                            </m:r>
                          </m:e>
                        </m:acc>
                      </m:e>
                    </m:d>
                    <m:r>
                      <m:rPr>
                        <m:sty m:val="p"/>
                      </m:rP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i</m:t>
                        </m:r>
                      </m:sub>
                    </m:sSub>
                    <m:r>
                      <m:rPr>
                        <m:sty m:val="p"/>
                      </m:rPr>
                      <w:rPr>
                        <w:rFonts w:ascii="Cambria Math" w:hAnsi="Cambria Math"/>
                      </w:rPr>
                      <m:t>(</m:t>
                    </m:r>
                    <m:acc>
                      <m:accPr>
                        <m:ctrlPr>
                          <w:rPr>
                            <w:rFonts w:ascii="Cambria Math" w:hAnsi="Cambria Math"/>
                          </w:rPr>
                        </m:ctrlPr>
                      </m:accPr>
                      <m:e>
                        <m:r>
                          <w:rPr>
                            <w:rFonts w:ascii="Cambria Math" w:hAnsi="Cambria Math"/>
                          </w:rPr>
                          <m:t>x</m:t>
                        </m:r>
                      </m:e>
                    </m:acc>
                    <m:r>
                      <m:rPr>
                        <m:sty m:val="p"/>
                      </m:rPr>
                      <w:rPr>
                        <w:rFonts w:ascii="Cambria Math" w:hAnsi="Cambria Math"/>
                      </w:rPr>
                      <m:t>)</m:t>
                    </m:r>
                    <m:r>
                      <w:rPr>
                        <w:rFonts w:ascii="Cambria Math" w:hAnsi="Cambria Math"/>
                      </w:rPr>
                      <m:t>ϑ</m:t>
                    </m:r>
                    <m:d>
                      <m:dPr>
                        <m:ctrlPr>
                          <w:rPr>
                            <w:rFonts w:ascii="Cambria Math" w:hAnsi="Cambria Math"/>
                          </w:rPr>
                        </m:ctrlPr>
                      </m:dPr>
                      <m:e>
                        <m:r>
                          <w:rPr>
                            <w:rFonts w:ascii="Cambria Math" w:hAnsi="Cambria Math"/>
                          </w:rPr>
                          <m:t>t</m:t>
                        </m:r>
                      </m:e>
                    </m:d>
                  </m:e>
                </m:d>
              </m:oMath>
            </m:oMathPara>
          </w:p>
          <w:p w:rsidR="001961D3" w:rsidRPr="001961D3" w:rsidRDefault="00D07EF7" w:rsidP="001A2E70">
            <w:pPr>
              <w:pStyle w:val="Equation"/>
            </w:pPr>
            <m:oMathPara>
              <m:oMath>
                <m:r>
                  <m:rPr>
                    <m:sty m:val="p"/>
                  </m:rPr>
                  <w:rPr>
                    <w:rFonts w:ascii="Cambria Math" w:hAnsi="Cambria Math"/>
                  </w:rPr>
                  <m:t>=</m:t>
                </m:r>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r>
                      <w:rPr>
                        <w:rFonts w:ascii="Cambria Math" w:hAnsi="Cambria Math"/>
                      </w:rPr>
                      <m:t>r</m:t>
                    </m:r>
                  </m:sup>
                  <m:e>
                    <m:sSub>
                      <m:sSubPr>
                        <m:ctrlPr>
                          <w:rPr>
                            <w:rFonts w:ascii="Cambria Math" w:hAnsi="Cambria Math"/>
                          </w:rPr>
                        </m:ctrlPr>
                      </m:sSubPr>
                      <m:e>
                        <m:r>
                          <w:rPr>
                            <w:rFonts w:ascii="Cambria Math" w:hAnsi="Cambria Math"/>
                          </w:rPr>
                          <m:t>h</m:t>
                        </m:r>
                      </m:e>
                      <m:sub>
                        <m:r>
                          <w:rPr>
                            <w:rFonts w:ascii="Cambria Math" w:hAnsi="Cambria Math"/>
                          </w:rPr>
                          <m:t>i</m:t>
                        </m:r>
                      </m:sub>
                    </m:sSub>
                    <m:r>
                      <m:rPr>
                        <m:sty m:val="p"/>
                      </m:rPr>
                      <w:rPr>
                        <w:rFonts w:ascii="Cambria Math" w:hAnsi="Cambria Math"/>
                      </w:rPr>
                      <m:t>(</m:t>
                    </m:r>
                    <m:r>
                      <w:rPr>
                        <w:rFonts w:ascii="Cambria Math" w:hAnsi="Cambria Math"/>
                      </w:rPr>
                      <m:t>z</m:t>
                    </m:r>
                    <m:r>
                      <m:rPr>
                        <m:sty m:val="p"/>
                      </m:rPr>
                      <w:rPr>
                        <w:rFonts w:ascii="Cambria Math" w:hAnsi="Cambria Math"/>
                      </w:rPr>
                      <m:t>)</m:t>
                    </m:r>
                  </m:e>
                </m:nary>
                <m:nary>
                  <m:naryPr>
                    <m:chr m:val="∑"/>
                    <m:limLoc m:val="undOvr"/>
                    <m:ctrlPr>
                      <w:rPr>
                        <w:rFonts w:ascii="Cambria Math" w:hAnsi="Cambria Math"/>
                      </w:rPr>
                    </m:ctrlPr>
                  </m:naryPr>
                  <m:sub>
                    <m:r>
                      <w:rPr>
                        <w:rFonts w:ascii="Cambria Math" w:hAnsi="Cambria Math"/>
                      </w:rPr>
                      <m:t>j</m:t>
                    </m:r>
                    <m:r>
                      <m:rPr>
                        <m:sty m:val="p"/>
                      </m:rPr>
                      <w:rPr>
                        <w:rFonts w:ascii="Cambria Math" w:hAnsi="Cambria Math"/>
                      </w:rPr>
                      <m:t>=1</m:t>
                    </m:r>
                  </m:sub>
                  <m:sup>
                    <m:r>
                      <w:rPr>
                        <w:rFonts w:ascii="Cambria Math" w:hAnsi="Cambria Math"/>
                      </w:rPr>
                      <m:t>r</m:t>
                    </m:r>
                  </m:sup>
                  <m:e>
                    <m:sSub>
                      <m:sSubPr>
                        <m:ctrlPr>
                          <w:rPr>
                            <w:rFonts w:ascii="Cambria Math" w:hAnsi="Cambria Math"/>
                          </w:rPr>
                        </m:ctrlPr>
                      </m:sSubPr>
                      <m:e>
                        <m:r>
                          <w:rPr>
                            <w:rFonts w:ascii="Cambria Math" w:hAnsi="Cambria Math"/>
                          </w:rPr>
                          <m:t>h</m:t>
                        </m:r>
                      </m:e>
                      <m:sub>
                        <m:r>
                          <w:rPr>
                            <w:rFonts w:ascii="Cambria Math" w:hAnsi="Cambria Math"/>
                          </w:rPr>
                          <m:t>j</m:t>
                        </m:r>
                      </m:sub>
                    </m:sSub>
                    <m:r>
                      <m:rPr>
                        <m:sty m:val="p"/>
                      </m:rPr>
                      <w:rPr>
                        <w:rFonts w:ascii="Cambria Math" w:hAnsi="Cambria Math"/>
                      </w:rPr>
                      <m:t>(</m:t>
                    </m:r>
                    <m:r>
                      <w:rPr>
                        <w:rFonts w:ascii="Cambria Math" w:hAnsi="Cambria Math"/>
                      </w:rPr>
                      <m:t>z</m:t>
                    </m:r>
                    <m:r>
                      <m:rPr>
                        <m:sty m:val="p"/>
                      </m:rPr>
                      <w:rPr>
                        <w:rFonts w:ascii="Cambria Math" w:hAnsi="Cambria Math"/>
                      </w:rPr>
                      <m:t>)</m:t>
                    </m:r>
                    <m:d>
                      <m:dPr>
                        <m:begChr m:val="["/>
                        <m:endChr m:val="]"/>
                        <m:ctrlPr>
                          <w:rPr>
                            <w:rFonts w:ascii="Cambria Math" w:hAnsi="Cambria Math"/>
                          </w:rPr>
                        </m:ctrlPr>
                      </m:dPr>
                      <m:e>
                        <m:d>
                          <m:dPr>
                            <m:ctrlPr>
                              <w:rPr>
                                <w:rFonts w:ascii="Cambria Math" w:hAnsi="Cambria Math"/>
                              </w:rPr>
                            </m:ctrlPr>
                          </m:dPr>
                          <m:e>
                            <m:sSub>
                              <m:sSubPr>
                                <m:ctrlPr>
                                  <w:rPr>
                                    <w:rFonts w:ascii="Cambria Math" w:hAnsi="Cambria Math" w:cs="Times New Roman"/>
                                  </w:rPr>
                                </m:ctrlPr>
                              </m:sSubPr>
                              <m:e>
                                <m:r>
                                  <w:rPr>
                                    <w:rFonts w:ascii="Cambria Math" w:hAnsi="Cambria Math" w:cs="Times New Roman"/>
                                  </w:rPr>
                                  <m:t>A</m:t>
                                </m:r>
                              </m:e>
                              <m:sub>
                                <m:r>
                                  <w:rPr>
                                    <w:rFonts w:ascii="Cambria Math" w:hAnsi="Cambria Math" w:cs="Times New Roman"/>
                                  </w:rPr>
                                  <m:t>i</m:t>
                                </m:r>
                              </m:sub>
                            </m:sSub>
                            <m:r>
                              <m:rPr>
                                <m:sty m:val="p"/>
                              </m:rPr>
                              <w:rPr>
                                <w:rFonts w:ascii="Cambria Math" w:hAnsi="Cambria Math" w:cs="Times New Roman"/>
                              </w:rPr>
                              <m:t>(</m:t>
                            </m:r>
                            <m:acc>
                              <m:accPr>
                                <m:ctrlPr>
                                  <w:rPr>
                                    <w:rFonts w:ascii="Cambria Math" w:hAnsi="Cambria Math"/>
                                  </w:rPr>
                                </m:ctrlPr>
                              </m:accPr>
                              <m:e>
                                <m:r>
                                  <w:rPr>
                                    <w:rFonts w:ascii="Cambria Math" w:hAnsi="Cambria Math"/>
                                  </w:rPr>
                                  <m:t>x</m:t>
                                </m:r>
                              </m:e>
                            </m:acc>
                            <m:r>
                              <m:rPr>
                                <m:sty m:val="p"/>
                              </m:rPr>
                              <w:rPr>
                                <w:rFonts w:ascii="Cambria Math" w:hAnsi="Cambria Math" w:cs="Times New Roman"/>
                              </w:rPr>
                              <m:t>)</m:t>
                            </m:r>
                            <m:r>
                              <m:rPr>
                                <m:sty m:val="p"/>
                              </m:rP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i</m:t>
                                </m:r>
                              </m:sub>
                            </m:sSub>
                            <m:r>
                              <m:rPr>
                                <m:sty m:val="p"/>
                              </m:rPr>
                              <w:rPr>
                                <w:rFonts w:ascii="Cambria Math" w:hAnsi="Cambria Math"/>
                              </w:rPr>
                              <m:t>(</m:t>
                            </m:r>
                            <m:acc>
                              <m:accPr>
                                <m:ctrlPr>
                                  <w:rPr>
                                    <w:rFonts w:ascii="Cambria Math" w:hAnsi="Cambria Math"/>
                                  </w:rPr>
                                </m:ctrlPr>
                              </m:accPr>
                              <m:e>
                                <m:r>
                                  <w:rPr>
                                    <w:rFonts w:ascii="Cambria Math" w:hAnsi="Cambria Math"/>
                                  </w:rPr>
                                  <m:t>x</m:t>
                                </m:r>
                              </m:e>
                            </m:acc>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j</m:t>
                                </m:r>
                              </m:sub>
                            </m:sSub>
                          </m:e>
                        </m:d>
                        <m:r>
                          <w:rPr>
                            <w:rFonts w:ascii="Cambria Math" w:hAnsi="Cambria Math"/>
                          </w:rPr>
                          <m:t>e</m:t>
                        </m:r>
                        <m:r>
                          <m:rPr>
                            <m:sty m:val="p"/>
                          </m:rPr>
                          <w:rPr>
                            <w:rFonts w:ascii="Cambria Math" w:hAnsi="Cambria Math"/>
                          </w:rPr>
                          <m:t>+</m:t>
                        </m:r>
                        <m:d>
                          <m:dPr>
                            <m:ctrlPr>
                              <w:rPr>
                                <w:rFonts w:ascii="Cambria Math" w:hAnsi="Cambria Math"/>
                              </w:rPr>
                            </m:ctrlPr>
                          </m:dPr>
                          <m:e>
                            <m:sSub>
                              <m:sSubPr>
                                <m:ctrlPr>
                                  <w:rPr>
                                    <w:rFonts w:ascii="Cambria Math" w:hAnsi="Cambria Math" w:cs="Times New Roman"/>
                                  </w:rPr>
                                </m:ctrlPr>
                              </m:sSubPr>
                              <m:e>
                                <m:r>
                                  <w:rPr>
                                    <w:rFonts w:ascii="Cambria Math" w:hAnsi="Cambria Math" w:cs="Times New Roman"/>
                                  </w:rPr>
                                  <m:t>A</m:t>
                                </m:r>
                              </m:e>
                              <m:sub>
                                <m:r>
                                  <w:rPr>
                                    <w:rFonts w:ascii="Cambria Math" w:hAnsi="Cambria Math" w:cs="Times New Roman"/>
                                  </w:rPr>
                                  <m:t>i</m:t>
                                </m:r>
                              </m:sub>
                            </m:sSub>
                            <m:d>
                              <m:dPr>
                                <m:ctrlPr>
                                  <w:rPr>
                                    <w:rFonts w:ascii="Cambria Math" w:hAnsi="Cambria Math" w:cs="Times New Roman"/>
                                    <w:b/>
                                    <w:bCs/>
                                  </w:rPr>
                                </m:ctrlPr>
                              </m:dPr>
                              <m:e>
                                <m:r>
                                  <w:rPr>
                                    <w:rFonts w:ascii="Cambria Math" w:hAnsi="Cambria Math" w:cs="Times New Roman"/>
                                  </w:rPr>
                                  <m:t>x</m:t>
                                </m:r>
                                <m:ctrlPr>
                                  <w:rPr>
                                    <w:rFonts w:ascii="Cambria Math" w:hAnsi="Cambria Math" w:cs="Times New Roman"/>
                                  </w:rPr>
                                </m:ctrlPr>
                              </m:e>
                            </m:d>
                            <m:r>
                              <m:rPr>
                                <m:sty m:val="p"/>
                              </m:rPr>
                              <w:rPr>
                                <w:rFonts w:ascii="Cambria Math" w:hAnsi="Cambria Math"/>
                              </w:rPr>
                              <m:t>-</m:t>
                            </m:r>
                            <m:sSub>
                              <m:sSubPr>
                                <m:ctrlPr>
                                  <w:rPr>
                                    <w:rFonts w:ascii="Cambria Math" w:hAnsi="Cambria Math" w:cs="Times New Roman"/>
                                  </w:rPr>
                                </m:ctrlPr>
                              </m:sSubPr>
                              <m:e>
                                <m:r>
                                  <w:rPr>
                                    <w:rFonts w:ascii="Cambria Math" w:hAnsi="Cambria Math" w:cs="Times New Roman"/>
                                  </w:rPr>
                                  <m:t>A</m:t>
                                </m:r>
                              </m:e>
                              <m:sub>
                                <m:r>
                                  <w:rPr>
                                    <w:rFonts w:ascii="Cambria Math" w:hAnsi="Cambria Math" w:cs="Times New Roman"/>
                                  </w:rPr>
                                  <m:t>i</m:t>
                                </m:r>
                              </m:sub>
                            </m:sSub>
                            <m:r>
                              <m:rPr>
                                <m:sty m:val="p"/>
                              </m:rPr>
                              <w:rPr>
                                <w:rFonts w:ascii="Cambria Math" w:hAnsi="Cambria Math" w:cs="Times New Roman"/>
                              </w:rPr>
                              <m:t>(</m:t>
                            </m:r>
                            <m:acc>
                              <m:accPr>
                                <m:ctrlPr>
                                  <w:rPr>
                                    <w:rFonts w:ascii="Cambria Math" w:hAnsi="Cambria Math"/>
                                  </w:rPr>
                                </m:ctrlPr>
                              </m:accPr>
                              <m:e>
                                <m:r>
                                  <w:rPr>
                                    <w:rFonts w:ascii="Cambria Math" w:hAnsi="Cambria Math"/>
                                  </w:rPr>
                                  <m:t>x</m:t>
                                </m:r>
                              </m:e>
                            </m:acc>
                            <m:r>
                              <m:rPr>
                                <m:sty m:val="p"/>
                              </m:rPr>
                              <w:rPr>
                                <w:rFonts w:ascii="Cambria Math" w:hAnsi="Cambria Math" w:cs="Times New Roman"/>
                              </w:rPr>
                              <m:t>)</m:t>
                            </m:r>
                          </m:e>
                        </m:d>
                        <m:r>
                          <w:rPr>
                            <w:rFonts w:ascii="Cambria Math" w:hAnsi="Cambria Math"/>
                          </w:rPr>
                          <m:t>x</m:t>
                        </m:r>
                        <m:r>
                          <m:rPr>
                            <m:sty m:val="p"/>
                          </m:rP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i</m:t>
                            </m:r>
                          </m:sub>
                        </m:sSub>
                        <m:r>
                          <m:rPr>
                            <m:sty m:val="p"/>
                          </m:rPr>
                          <w:rPr>
                            <w:rFonts w:ascii="Cambria Math" w:hAnsi="Cambria Math"/>
                          </w:rPr>
                          <m:t>(</m:t>
                        </m:r>
                        <m:acc>
                          <m:accPr>
                            <m:ctrlPr>
                              <w:rPr>
                                <w:rFonts w:ascii="Cambria Math" w:hAnsi="Cambria Math"/>
                              </w:rPr>
                            </m:ctrlPr>
                          </m:accPr>
                          <m:e>
                            <m:r>
                              <w:rPr>
                                <w:rFonts w:ascii="Cambria Math" w:hAnsi="Cambria Math"/>
                              </w:rPr>
                              <m:t>x</m:t>
                            </m:r>
                          </m:e>
                        </m:acc>
                        <m:r>
                          <m:rPr>
                            <m:sty m:val="p"/>
                          </m:rPr>
                          <w:rPr>
                            <w:rFonts w:ascii="Cambria Math" w:hAnsi="Cambria Math"/>
                          </w:rPr>
                          <m:t>)</m:t>
                        </m:r>
                        <m:r>
                          <w:rPr>
                            <w:rFonts w:ascii="Cambria Math" w:hAnsi="Cambria Math"/>
                          </w:rPr>
                          <m:t>ϑ</m:t>
                        </m:r>
                        <m:d>
                          <m:dPr>
                            <m:ctrlPr>
                              <w:rPr>
                                <w:rFonts w:ascii="Cambria Math" w:hAnsi="Cambria Math"/>
                              </w:rPr>
                            </m:ctrlPr>
                          </m:dPr>
                          <m:e>
                            <m:r>
                              <w:rPr>
                                <w:rFonts w:ascii="Cambria Math" w:hAnsi="Cambria Math"/>
                              </w:rPr>
                              <m:t>t</m:t>
                            </m:r>
                          </m:e>
                        </m:d>
                      </m:e>
                    </m:d>
                  </m:e>
                </m:nary>
              </m:oMath>
            </m:oMathPara>
          </w:p>
        </w:tc>
      </w:tr>
    </w:tbl>
    <w:p w:rsidR="001961D3" w:rsidRPr="007C7966" w:rsidRDefault="001961D3" w:rsidP="00FE6120">
      <w:pPr>
        <w:pStyle w:val="Heading1"/>
        <w:rPr>
          <w:rtl/>
        </w:rPr>
      </w:pPr>
      <w:r w:rsidRPr="007C7966">
        <w:rPr>
          <w:rFonts w:hint="cs"/>
          <w:rtl/>
        </w:rPr>
        <w:t>طراحی قانون کنترلی تعقیب</w:t>
      </w:r>
    </w:p>
    <w:p w:rsidR="001961D3" w:rsidRDefault="001961D3" w:rsidP="001961D3">
      <w:pPr>
        <w:pStyle w:val="Text"/>
        <w:rPr>
          <w:rtl/>
        </w:rPr>
      </w:pPr>
      <w:r>
        <w:rPr>
          <w:rFonts w:hint="cs"/>
          <w:rtl/>
        </w:rPr>
        <w:t xml:space="preserve">برای پایدارسازی و تعقیب سیستم کنترلی </w:t>
      </w:r>
      <w:r w:rsidR="003236F2">
        <w:rPr>
          <w:rtl/>
        </w:rPr>
        <w:fldChar w:fldCharType="begin"/>
      </w:r>
      <w:r>
        <w:rPr>
          <w:rtl/>
        </w:rPr>
        <w:instrText xml:space="preserve"> </w:instrText>
      </w:r>
      <w:r>
        <w:rPr>
          <w:rFonts w:hint="cs"/>
        </w:rPr>
        <w:instrText>REF</w:instrText>
      </w:r>
      <w:r>
        <w:rPr>
          <w:rFonts w:hint="cs"/>
          <w:rtl/>
        </w:rPr>
        <w:instrText xml:space="preserve"> _</w:instrText>
      </w:r>
      <w:r>
        <w:rPr>
          <w:rFonts w:hint="cs"/>
        </w:rPr>
        <w:instrText>Ref436667484 \h</w:instrText>
      </w:r>
      <w:r>
        <w:rPr>
          <w:rtl/>
        </w:rPr>
        <w:instrText xml:space="preserve"> </w:instrText>
      </w:r>
      <w:r w:rsidR="003236F2">
        <w:rPr>
          <w:rtl/>
        </w:rPr>
      </w:r>
      <w:r w:rsidR="003236F2">
        <w:rPr>
          <w:rtl/>
        </w:rPr>
        <w:fldChar w:fldCharType="separate"/>
      </w:r>
      <w:r w:rsidRPr="009A2C39">
        <w:rPr>
          <w:rFonts w:hint="cs"/>
          <w:sz w:val="22"/>
          <w:rtl/>
        </w:rPr>
        <w:t>(</w:t>
      </w:r>
      <w:r>
        <w:rPr>
          <w:noProof/>
          <w:sz w:val="22"/>
          <w:rtl/>
        </w:rPr>
        <w:t>3</w:t>
      </w:r>
      <w:r w:rsidRPr="009A2C39">
        <w:rPr>
          <w:rFonts w:hint="cs"/>
          <w:sz w:val="22"/>
          <w:rtl/>
        </w:rPr>
        <w:t>)</w:t>
      </w:r>
      <w:r w:rsidR="003236F2">
        <w:rPr>
          <w:rtl/>
        </w:rPr>
        <w:fldChar w:fldCharType="end"/>
      </w:r>
      <w:r>
        <w:rPr>
          <w:rFonts w:hint="cs"/>
          <w:rtl/>
        </w:rPr>
        <w:t xml:space="preserve"> قانون کنترلی به صورت </w:t>
      </w:r>
    </w:p>
    <w:tbl>
      <w:tblPr>
        <w:bidiVisual/>
        <w:tblW w:w="0" w:type="auto"/>
        <w:jc w:val="center"/>
        <w:tblLook w:val="04A0"/>
      </w:tblPr>
      <w:tblGrid>
        <w:gridCol w:w="646"/>
        <w:gridCol w:w="4219"/>
      </w:tblGrid>
      <w:tr w:rsidR="001961D3" w:rsidTr="001961D3">
        <w:trPr>
          <w:jc w:val="center"/>
        </w:trPr>
        <w:tc>
          <w:tcPr>
            <w:tcW w:w="646" w:type="dxa"/>
            <w:vAlign w:val="center"/>
          </w:tcPr>
          <w:p w:rsidR="001961D3" w:rsidRDefault="001961D3" w:rsidP="001961D3">
            <w:pPr>
              <w:pStyle w:val="Text"/>
              <w:ind w:firstLine="0"/>
              <w:rPr>
                <w:rtl/>
              </w:rPr>
            </w:pPr>
            <w:bookmarkStart w:id="8" w:name="_Ref436667524"/>
            <w:r w:rsidRPr="001961D3">
              <w:rPr>
                <w:rFonts w:hint="cs"/>
                <w:sz w:val="22"/>
                <w:rtl/>
              </w:rPr>
              <w:t>(</w:t>
            </w:r>
            <w:r w:rsidR="003236F2" w:rsidRPr="001961D3">
              <w:rPr>
                <w:sz w:val="22"/>
                <w:rtl/>
              </w:rPr>
              <w:fldChar w:fldCharType="begin"/>
            </w:r>
            <w:r w:rsidRPr="001961D3">
              <w:rPr>
                <w:sz w:val="22"/>
              </w:rPr>
              <w:instrText>SEQ</w:instrText>
            </w:r>
            <w:r w:rsidRPr="001961D3">
              <w:rPr>
                <w:sz w:val="22"/>
                <w:rtl/>
              </w:rPr>
              <w:instrText xml:space="preserve"> معادله \* </w:instrText>
            </w:r>
            <w:r w:rsidRPr="001961D3">
              <w:rPr>
                <w:sz w:val="22"/>
              </w:rPr>
              <w:instrText>ARABIC</w:instrText>
            </w:r>
            <w:r w:rsidR="003236F2" w:rsidRPr="001961D3">
              <w:rPr>
                <w:sz w:val="22"/>
                <w:rtl/>
              </w:rPr>
              <w:fldChar w:fldCharType="separate"/>
            </w:r>
            <w:r w:rsidRPr="001961D3">
              <w:rPr>
                <w:noProof/>
                <w:sz w:val="22"/>
                <w:rtl/>
              </w:rPr>
              <w:t>8</w:t>
            </w:r>
            <w:r w:rsidR="003236F2" w:rsidRPr="001961D3">
              <w:rPr>
                <w:sz w:val="22"/>
                <w:rtl/>
              </w:rPr>
              <w:fldChar w:fldCharType="end"/>
            </w:r>
            <w:r w:rsidRPr="001961D3">
              <w:rPr>
                <w:rFonts w:hint="cs"/>
                <w:sz w:val="22"/>
                <w:rtl/>
              </w:rPr>
              <w:t>)</w:t>
            </w:r>
            <w:bookmarkEnd w:id="8"/>
          </w:p>
        </w:tc>
        <w:tc>
          <w:tcPr>
            <w:tcW w:w="4219" w:type="dxa"/>
          </w:tcPr>
          <w:p w:rsidR="001961D3" w:rsidRDefault="00D07EF7" w:rsidP="001A2E70">
            <w:pPr>
              <w:pStyle w:val="Equation"/>
            </w:pPr>
            <m:oMathPara>
              <m:oMath>
                <m:r>
                  <w:rPr>
                    <w:rFonts w:ascii="Cambria Math" w:hAnsi="Cambria Math"/>
                  </w:rPr>
                  <m:t>u</m:t>
                </m:r>
                <m:r>
                  <m:rPr>
                    <m:sty m:val="p"/>
                  </m:rPr>
                  <w:rPr>
                    <w:rFonts w:ascii="Cambria Math" w:hAnsi="Cambria Math"/>
                  </w:rPr>
                  <m:t>=</m:t>
                </m:r>
                <m:nary>
                  <m:naryPr>
                    <m:chr m:val="∑"/>
                    <m:limLoc m:val="undOvr"/>
                    <m:ctrlPr>
                      <w:rPr>
                        <w:rFonts w:ascii="Cambria Math" w:hAnsi="Cambria Math"/>
                      </w:rPr>
                    </m:ctrlPr>
                  </m:naryPr>
                  <m:sub>
                    <m:r>
                      <w:rPr>
                        <w:rFonts w:ascii="Cambria Math" w:hAnsi="Cambria Math"/>
                      </w:rPr>
                      <m:t>j</m:t>
                    </m:r>
                    <m:r>
                      <m:rPr>
                        <m:sty m:val="p"/>
                      </m:rPr>
                      <w:rPr>
                        <w:rFonts w:ascii="Cambria Math" w:hAnsi="Cambria Math"/>
                      </w:rPr>
                      <m:t>=1</m:t>
                    </m:r>
                  </m:sub>
                  <m:sup>
                    <m:r>
                      <w:rPr>
                        <w:rFonts w:ascii="Cambria Math" w:hAnsi="Cambria Math"/>
                      </w:rPr>
                      <m:t>r</m:t>
                    </m:r>
                  </m:sup>
                  <m:e>
                    <m:sSub>
                      <m:sSubPr>
                        <m:ctrlPr>
                          <w:rPr>
                            <w:rFonts w:ascii="Cambria Math" w:hAnsi="Cambria Math"/>
                          </w:rPr>
                        </m:ctrlPr>
                      </m:sSubPr>
                      <m:e>
                        <m:r>
                          <w:rPr>
                            <w:rFonts w:ascii="Cambria Math" w:hAnsi="Cambria Math"/>
                          </w:rPr>
                          <m:t>h</m:t>
                        </m:r>
                      </m:e>
                      <m:sub>
                        <m:r>
                          <w:rPr>
                            <w:rFonts w:ascii="Cambria Math" w:hAnsi="Cambria Math"/>
                          </w:rPr>
                          <m:t>j</m:t>
                        </m:r>
                      </m:sub>
                    </m:sSub>
                    <m:r>
                      <m:rPr>
                        <m:sty m:val="p"/>
                      </m:rPr>
                      <w:rPr>
                        <w:rFonts w:ascii="Cambria Math" w:hAnsi="Cambria Math"/>
                      </w:rPr>
                      <m:t>(</m:t>
                    </m:r>
                    <m:r>
                      <w:rPr>
                        <w:rFonts w:ascii="Cambria Math" w:hAnsi="Cambria Math"/>
                      </w:rPr>
                      <m:t>z</m:t>
                    </m:r>
                    <m:r>
                      <m:rPr>
                        <m:sty m:val="p"/>
                      </m:rPr>
                      <w:rPr>
                        <w:rFonts w:ascii="Cambria Math" w:hAnsi="Cambria Math"/>
                      </w:rPr>
                      <m:t>)</m:t>
                    </m:r>
                  </m:e>
                </m:nary>
                <m:d>
                  <m:dPr>
                    <m:begChr m:val="["/>
                    <m:endChr m:val="]"/>
                    <m:ctrlPr>
                      <w:rPr>
                        <w:rFonts w:ascii="Cambria Math" w:hAnsi="Cambria Math"/>
                      </w:rPr>
                    </m:ctrlPr>
                  </m:dPr>
                  <m:e>
                    <m:sSub>
                      <m:sSubPr>
                        <m:ctrlPr>
                          <w:rPr>
                            <w:rFonts w:ascii="Cambria Math" w:hAnsi="Cambria Math"/>
                          </w:rPr>
                        </m:ctrlPr>
                      </m:sSubPr>
                      <m:e>
                        <m:r>
                          <w:rPr>
                            <w:rFonts w:ascii="Cambria Math" w:hAnsi="Cambria Math"/>
                          </w:rPr>
                          <m:t>K</m:t>
                        </m:r>
                      </m:e>
                      <m:sub>
                        <m:r>
                          <w:rPr>
                            <w:rFonts w:ascii="Cambria Math" w:hAnsi="Cambria Math"/>
                          </w:rPr>
                          <m:t>j</m:t>
                        </m:r>
                      </m:sub>
                    </m:sSub>
                    <m:r>
                      <m:rPr>
                        <m:sty m:val="p"/>
                      </m:rPr>
                      <w:rPr>
                        <w:rFonts w:ascii="Cambria Math" w:hAnsi="Cambria Math"/>
                      </w:rPr>
                      <m:t>(</m:t>
                    </m:r>
                    <m:acc>
                      <m:accPr>
                        <m:ctrlPr>
                          <w:rPr>
                            <w:rFonts w:ascii="Cambria Math" w:hAnsi="Cambria Math"/>
                          </w:rPr>
                        </m:ctrlPr>
                      </m:accPr>
                      <m:e>
                        <m:r>
                          <w:rPr>
                            <w:rFonts w:ascii="Cambria Math" w:hAnsi="Cambria Math"/>
                          </w:rPr>
                          <m:t>x</m:t>
                        </m:r>
                      </m:e>
                    </m:acc>
                    <m:r>
                      <m:rPr>
                        <m:sty m:val="p"/>
                      </m:rPr>
                      <w:rPr>
                        <w:rFonts w:ascii="Cambria Math" w:hAnsi="Cambria Math"/>
                      </w:rPr>
                      <m:t>)</m:t>
                    </m:r>
                    <m:d>
                      <m:dPr>
                        <m:ctrlPr>
                          <w:rPr>
                            <w:rFonts w:ascii="Cambria Math" w:hAnsi="Cambria Math"/>
                          </w:rPr>
                        </m:ctrlPr>
                      </m:dPr>
                      <m:e>
                        <m:acc>
                          <m:accPr>
                            <m:ctrlPr>
                              <w:rPr>
                                <w:rFonts w:ascii="Cambria Math" w:hAnsi="Cambria Math"/>
                              </w:rPr>
                            </m:ctrlPr>
                          </m:accPr>
                          <m:e>
                            <m:r>
                              <w:rPr>
                                <w:rFonts w:ascii="Cambria Math" w:hAnsi="Cambria Math"/>
                              </w:rPr>
                              <m:t>x</m:t>
                            </m:r>
                          </m:e>
                        </m:acc>
                        <m:r>
                          <m:rPr>
                            <m:sty m:val="p"/>
                          </m:rP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r</m:t>
                            </m:r>
                          </m:sub>
                        </m:sSub>
                      </m:e>
                    </m:d>
                  </m:e>
                </m:d>
              </m:oMath>
            </m:oMathPara>
          </w:p>
        </w:tc>
      </w:tr>
    </w:tbl>
    <w:p w:rsidR="001961D3" w:rsidRPr="00CA3559" w:rsidRDefault="001961D3" w:rsidP="00684231">
      <w:pPr>
        <w:pStyle w:val="Text"/>
      </w:pPr>
      <w:r w:rsidRPr="00CA3559">
        <w:rPr>
          <w:rFonts w:hint="cs"/>
          <w:rtl/>
        </w:rPr>
        <w:t>در نظر گرفته می‌شود. همانطور که بیان شد هدف اصلی در این مقاله کاهش خطای تعقیب است، بنابراین در قانون کنترلی</w:t>
      </w:r>
      <w:r>
        <w:rPr>
          <w:rFonts w:hint="cs"/>
          <w:rtl/>
        </w:rPr>
        <w:t xml:space="preserve"> </w:t>
      </w:r>
      <w:r w:rsidR="003236F2">
        <w:rPr>
          <w:rtl/>
        </w:rPr>
        <w:fldChar w:fldCharType="begin"/>
      </w:r>
      <w:r>
        <w:rPr>
          <w:rFonts w:hint="cs"/>
        </w:rPr>
        <w:instrText>REF</w:instrText>
      </w:r>
      <w:r>
        <w:rPr>
          <w:rFonts w:hint="cs"/>
          <w:rtl/>
        </w:rPr>
        <w:instrText xml:space="preserve"> _</w:instrText>
      </w:r>
      <w:r>
        <w:rPr>
          <w:rFonts w:hint="cs"/>
        </w:rPr>
        <w:instrText>Ref436667524 \h</w:instrText>
      </w:r>
      <w:r w:rsidR="003236F2">
        <w:rPr>
          <w:rtl/>
        </w:rPr>
      </w:r>
      <w:r w:rsidR="003236F2">
        <w:rPr>
          <w:rtl/>
        </w:rPr>
        <w:fldChar w:fldCharType="separate"/>
      </w:r>
      <w:r w:rsidRPr="009A2C39">
        <w:rPr>
          <w:rFonts w:hint="cs"/>
          <w:sz w:val="22"/>
          <w:rtl/>
        </w:rPr>
        <w:t>(</w:t>
      </w:r>
      <w:r>
        <w:rPr>
          <w:noProof/>
          <w:sz w:val="22"/>
          <w:rtl/>
        </w:rPr>
        <w:t>8</w:t>
      </w:r>
      <w:r w:rsidRPr="009A2C39">
        <w:rPr>
          <w:rFonts w:hint="cs"/>
          <w:sz w:val="22"/>
          <w:rtl/>
        </w:rPr>
        <w:t>)</w:t>
      </w:r>
      <w:r w:rsidR="003236F2">
        <w:rPr>
          <w:rtl/>
        </w:rPr>
        <w:fldChar w:fldCharType="end"/>
      </w:r>
      <w:r w:rsidRPr="00CA3559">
        <w:rPr>
          <w:rFonts w:hint="cs"/>
          <w:rtl/>
        </w:rPr>
        <w:t xml:space="preserve">، ترم اختلاف بین حالات رویتگر از حالات مدل مرجع </w:t>
      </w:r>
      <m:oMath>
        <m:acc>
          <m:accPr>
            <m:ctrlPr>
              <w:rPr>
                <w:rFonts w:ascii="Cambria Math" w:hAnsi="Cambria Math"/>
              </w:rPr>
            </m:ctrlPr>
          </m:accPr>
          <m:e>
            <m:r>
              <w:rPr>
                <w:rFonts w:ascii="Cambria Math" w:hAnsi="Cambria Math"/>
              </w:rPr>
              <m:t>x</m:t>
            </m:r>
          </m:e>
        </m:acc>
        <m:r>
          <m:rPr>
            <m:sty m:val="p"/>
          </m:rP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r</m:t>
            </m:r>
          </m:sub>
        </m:sSub>
      </m:oMath>
      <w:r>
        <w:rPr>
          <w:rFonts w:hint="cs"/>
          <w:rtl/>
        </w:rPr>
        <w:t xml:space="preserve"> </w:t>
      </w:r>
      <w:r w:rsidRPr="00CA3559">
        <w:rPr>
          <w:rFonts w:hint="cs"/>
          <w:rtl/>
        </w:rPr>
        <w:t xml:space="preserve">قرار داده شده تا با پایدارسازی سیستم توسط قانون کنترلی </w:t>
      </w:r>
      <w:r w:rsidR="003236F2">
        <w:rPr>
          <w:rtl/>
        </w:rPr>
        <w:fldChar w:fldCharType="begin"/>
      </w:r>
      <w:r>
        <w:rPr>
          <w:rFonts w:hint="cs"/>
        </w:rPr>
        <w:instrText>REF</w:instrText>
      </w:r>
      <w:r>
        <w:rPr>
          <w:rFonts w:hint="cs"/>
          <w:rtl/>
        </w:rPr>
        <w:instrText xml:space="preserve"> _</w:instrText>
      </w:r>
      <w:r>
        <w:rPr>
          <w:rFonts w:hint="cs"/>
        </w:rPr>
        <w:instrText>Ref436667524 \h</w:instrText>
      </w:r>
      <w:r w:rsidR="003236F2">
        <w:rPr>
          <w:rtl/>
        </w:rPr>
      </w:r>
      <w:r w:rsidR="003236F2">
        <w:rPr>
          <w:rtl/>
        </w:rPr>
        <w:fldChar w:fldCharType="separate"/>
      </w:r>
      <w:r w:rsidRPr="009A2C39">
        <w:rPr>
          <w:rFonts w:hint="cs"/>
          <w:sz w:val="22"/>
          <w:rtl/>
        </w:rPr>
        <w:t>(</w:t>
      </w:r>
      <w:r>
        <w:rPr>
          <w:noProof/>
          <w:sz w:val="22"/>
          <w:rtl/>
        </w:rPr>
        <w:t>8</w:t>
      </w:r>
      <w:r w:rsidRPr="009A2C39">
        <w:rPr>
          <w:rFonts w:hint="cs"/>
          <w:sz w:val="22"/>
          <w:rtl/>
        </w:rPr>
        <w:t>)</w:t>
      </w:r>
      <w:r w:rsidR="003236F2">
        <w:rPr>
          <w:rtl/>
        </w:rPr>
        <w:fldChar w:fldCharType="end"/>
      </w:r>
      <w:r w:rsidRPr="00CA3559">
        <w:rPr>
          <w:rFonts w:hint="cs"/>
          <w:rtl/>
        </w:rPr>
        <w:t>، تا حد امکان به کاهش خطای تعقیب ورودی مدل مرجع توسط خروجی سیستم کمک شود.</w:t>
      </w:r>
      <w:r>
        <w:rPr>
          <w:rFonts w:hint="cs"/>
          <w:rtl/>
        </w:rPr>
        <w:t xml:space="preserve"> </w:t>
      </w:r>
      <w:r w:rsidRPr="00CA3559">
        <w:rPr>
          <w:rFonts w:hint="cs"/>
          <w:rtl/>
        </w:rPr>
        <w:t xml:space="preserve">ذکر این نکته ضروری است که چون ممکن است حالات اصلی سیستم </w:t>
      </w:r>
      <m:oMath>
        <m:r>
          <w:rPr>
            <w:rFonts w:ascii="Cambria Math" w:hAnsi="Cambria Math"/>
          </w:rPr>
          <m:t>x</m:t>
        </m:r>
      </m:oMath>
      <w:r w:rsidRPr="00CA3559">
        <w:rPr>
          <w:rFonts w:hint="cs"/>
          <w:rtl/>
        </w:rPr>
        <w:t xml:space="preserve"> در دسترس نباشند بنابراین در قانون کنترلی </w:t>
      </w:r>
      <w:r w:rsidR="003236F2">
        <w:rPr>
          <w:rtl/>
        </w:rPr>
        <w:fldChar w:fldCharType="begin"/>
      </w:r>
      <w:r>
        <w:rPr>
          <w:rFonts w:hint="cs"/>
        </w:rPr>
        <w:instrText>REF</w:instrText>
      </w:r>
      <w:r>
        <w:rPr>
          <w:rFonts w:hint="cs"/>
          <w:rtl/>
        </w:rPr>
        <w:instrText xml:space="preserve"> _</w:instrText>
      </w:r>
      <w:r>
        <w:rPr>
          <w:rFonts w:hint="cs"/>
        </w:rPr>
        <w:instrText>Ref436667524 \h</w:instrText>
      </w:r>
      <w:r w:rsidR="003236F2">
        <w:rPr>
          <w:rtl/>
        </w:rPr>
      </w:r>
      <w:r w:rsidR="003236F2">
        <w:rPr>
          <w:rtl/>
        </w:rPr>
        <w:fldChar w:fldCharType="separate"/>
      </w:r>
      <w:r w:rsidRPr="009A2C39">
        <w:rPr>
          <w:rFonts w:hint="cs"/>
          <w:sz w:val="22"/>
          <w:rtl/>
        </w:rPr>
        <w:t>(</w:t>
      </w:r>
      <w:r>
        <w:rPr>
          <w:noProof/>
          <w:sz w:val="22"/>
          <w:rtl/>
        </w:rPr>
        <w:t>8</w:t>
      </w:r>
      <w:r w:rsidRPr="009A2C39">
        <w:rPr>
          <w:rFonts w:hint="cs"/>
          <w:sz w:val="22"/>
          <w:rtl/>
        </w:rPr>
        <w:t>)</w:t>
      </w:r>
      <w:r w:rsidR="003236F2">
        <w:rPr>
          <w:rtl/>
        </w:rPr>
        <w:fldChar w:fldCharType="end"/>
      </w:r>
      <w:r>
        <w:rPr>
          <w:rFonts w:hint="cs"/>
          <w:rtl/>
        </w:rPr>
        <w:t xml:space="preserve"> </w:t>
      </w:r>
      <w:r w:rsidRPr="00CA3559">
        <w:rPr>
          <w:rFonts w:hint="cs"/>
          <w:rtl/>
        </w:rPr>
        <w:t xml:space="preserve">از حالات رویتگر </w:t>
      </w:r>
      <m:oMath>
        <m:acc>
          <m:accPr>
            <m:ctrlPr>
              <w:rPr>
                <w:rFonts w:ascii="Cambria Math" w:hAnsi="Cambria Math"/>
              </w:rPr>
            </m:ctrlPr>
          </m:accPr>
          <m:e>
            <m:r>
              <w:rPr>
                <w:rFonts w:ascii="Cambria Math" w:hAnsi="Cambria Math"/>
              </w:rPr>
              <m:t>x</m:t>
            </m:r>
          </m:e>
        </m:acc>
      </m:oMath>
      <w:r>
        <w:rPr>
          <w:rFonts w:hint="cs"/>
          <w:rtl/>
        </w:rPr>
        <w:t xml:space="preserve"> </w:t>
      </w:r>
      <w:r w:rsidRPr="00CA3559">
        <w:rPr>
          <w:rFonts w:hint="cs"/>
          <w:rtl/>
        </w:rPr>
        <w:t>استفاده شده است. قانون کنترلی</w:t>
      </w:r>
      <w:r>
        <w:rPr>
          <w:rFonts w:hint="cs"/>
          <w:rtl/>
        </w:rPr>
        <w:t xml:space="preserve"> </w:t>
      </w:r>
      <w:r w:rsidR="003236F2">
        <w:rPr>
          <w:rtl/>
        </w:rPr>
        <w:fldChar w:fldCharType="begin"/>
      </w:r>
      <w:r>
        <w:rPr>
          <w:rFonts w:hint="cs"/>
        </w:rPr>
        <w:instrText>REF</w:instrText>
      </w:r>
      <w:r>
        <w:rPr>
          <w:rFonts w:hint="cs"/>
          <w:rtl/>
        </w:rPr>
        <w:instrText xml:space="preserve"> _</w:instrText>
      </w:r>
      <w:r>
        <w:rPr>
          <w:rFonts w:hint="cs"/>
        </w:rPr>
        <w:instrText>Ref436667524 \h</w:instrText>
      </w:r>
      <w:r w:rsidR="003236F2">
        <w:rPr>
          <w:rtl/>
        </w:rPr>
      </w:r>
      <w:r w:rsidR="003236F2">
        <w:rPr>
          <w:rtl/>
        </w:rPr>
        <w:fldChar w:fldCharType="separate"/>
      </w:r>
      <w:r w:rsidRPr="009A2C39">
        <w:rPr>
          <w:rFonts w:hint="cs"/>
          <w:sz w:val="22"/>
          <w:rtl/>
        </w:rPr>
        <w:t>(</w:t>
      </w:r>
      <w:r>
        <w:rPr>
          <w:noProof/>
          <w:sz w:val="22"/>
          <w:rtl/>
        </w:rPr>
        <w:t>8</w:t>
      </w:r>
      <w:r w:rsidRPr="009A2C39">
        <w:rPr>
          <w:rFonts w:hint="cs"/>
          <w:sz w:val="22"/>
          <w:rtl/>
        </w:rPr>
        <w:t>)</w:t>
      </w:r>
      <w:r w:rsidR="003236F2">
        <w:rPr>
          <w:rtl/>
        </w:rPr>
        <w:fldChar w:fldCharType="end"/>
      </w:r>
      <w:r w:rsidRPr="00CA3559">
        <w:rPr>
          <w:rFonts w:hint="cs"/>
          <w:rtl/>
        </w:rPr>
        <w:t xml:space="preserve"> شبیه به قانون کنترلی</w:t>
      </w:r>
      <w:r>
        <w:rPr>
          <w:rFonts w:hint="cs"/>
          <w:rtl/>
        </w:rPr>
        <w:t xml:space="preserve"> ارائه شده در</w:t>
      </w:r>
      <w:r w:rsidRPr="00CA3559">
        <w:rPr>
          <w:rFonts w:hint="cs"/>
          <w:rtl/>
        </w:rPr>
        <w:t xml:space="preserve"> مرجع </w:t>
      </w:r>
      <w:r>
        <w:rPr>
          <w:rFonts w:hint="cs"/>
          <w:rtl/>
        </w:rPr>
        <w:t>[</w:t>
      </w:r>
      <w:r w:rsidR="00684231">
        <w:rPr>
          <w:rFonts w:hint="cs"/>
          <w:rtl/>
        </w:rPr>
        <w:t>5</w:t>
      </w:r>
      <w:r>
        <w:rPr>
          <w:rFonts w:hint="cs"/>
          <w:rtl/>
        </w:rPr>
        <w:t xml:space="preserve">] </w:t>
      </w:r>
      <w:r w:rsidRPr="00CA3559">
        <w:rPr>
          <w:rFonts w:hint="cs"/>
          <w:rtl/>
        </w:rPr>
        <w:t xml:space="preserve">است با این تفاوت که در </w:t>
      </w:r>
      <w:r w:rsidR="003236F2">
        <w:rPr>
          <w:rtl/>
        </w:rPr>
        <w:fldChar w:fldCharType="begin"/>
      </w:r>
      <w:r>
        <w:rPr>
          <w:rFonts w:hint="cs"/>
        </w:rPr>
        <w:instrText>REF</w:instrText>
      </w:r>
      <w:r>
        <w:rPr>
          <w:rFonts w:hint="cs"/>
          <w:rtl/>
        </w:rPr>
        <w:instrText xml:space="preserve"> _</w:instrText>
      </w:r>
      <w:r>
        <w:rPr>
          <w:rFonts w:hint="cs"/>
        </w:rPr>
        <w:instrText>Ref436667524 \h</w:instrText>
      </w:r>
      <w:r w:rsidR="003236F2">
        <w:rPr>
          <w:rtl/>
        </w:rPr>
      </w:r>
      <w:r w:rsidR="003236F2">
        <w:rPr>
          <w:rtl/>
        </w:rPr>
        <w:fldChar w:fldCharType="separate"/>
      </w:r>
      <w:r w:rsidRPr="009A2C39">
        <w:rPr>
          <w:rFonts w:hint="cs"/>
          <w:sz w:val="22"/>
          <w:rtl/>
        </w:rPr>
        <w:t>(</w:t>
      </w:r>
      <w:r>
        <w:rPr>
          <w:noProof/>
          <w:sz w:val="22"/>
          <w:rtl/>
        </w:rPr>
        <w:t>8</w:t>
      </w:r>
      <w:r w:rsidRPr="009A2C39">
        <w:rPr>
          <w:rFonts w:hint="cs"/>
          <w:sz w:val="22"/>
          <w:rtl/>
        </w:rPr>
        <w:t>)</w:t>
      </w:r>
      <w:r w:rsidR="003236F2">
        <w:rPr>
          <w:rtl/>
        </w:rPr>
        <w:fldChar w:fldCharType="end"/>
      </w:r>
      <w:r w:rsidRPr="00CA3559">
        <w:rPr>
          <w:rFonts w:hint="cs"/>
          <w:rtl/>
        </w:rPr>
        <w:t xml:space="preserve"> ضریب </w:t>
      </w:r>
      <m:oMath>
        <m:sSub>
          <m:sSubPr>
            <m:ctrlPr>
              <w:rPr>
                <w:rFonts w:ascii="Cambria Math" w:hAnsi="Cambria Math"/>
              </w:rPr>
            </m:ctrlPr>
          </m:sSubPr>
          <m:e>
            <m:r>
              <w:rPr>
                <w:rFonts w:ascii="Cambria Math" w:hAnsi="Cambria Math"/>
              </w:rPr>
              <m:t>K</m:t>
            </m:r>
          </m:e>
          <m:sub>
            <m:r>
              <w:rPr>
                <w:rFonts w:ascii="Cambria Math" w:hAnsi="Cambria Math"/>
              </w:rPr>
              <m:t>j</m:t>
            </m:r>
          </m:sub>
        </m:sSub>
      </m:oMath>
      <w:r>
        <w:rPr>
          <w:rFonts w:hint="cs"/>
          <w:rtl/>
        </w:rPr>
        <w:t xml:space="preserve"> یک </w:t>
      </w:r>
      <w:r>
        <w:rPr>
          <w:rFonts w:hint="cs"/>
          <w:rtl/>
        </w:rPr>
        <w:lastRenderedPageBreak/>
        <w:t>ماتریس چندجمله ای</w:t>
      </w:r>
      <w:r w:rsidRPr="00CA3559">
        <w:rPr>
          <w:rFonts w:hint="cs"/>
          <w:rtl/>
        </w:rPr>
        <w:t xml:space="preserve"> </w:t>
      </w:r>
      <w:r>
        <w:rPr>
          <w:rFonts w:hint="cs"/>
          <w:rtl/>
        </w:rPr>
        <w:t xml:space="preserve">از </w:t>
      </w:r>
      <w:r w:rsidRPr="00CA3559">
        <w:rPr>
          <w:rFonts w:hint="cs"/>
          <w:rtl/>
        </w:rPr>
        <w:t>حالات رویتگر باشد،</w:t>
      </w:r>
      <w:r>
        <w:rPr>
          <w:rFonts w:hint="cs"/>
          <w:rtl/>
        </w:rPr>
        <w:t xml:space="preserve"> </w:t>
      </w:r>
      <w:r w:rsidRPr="00CA3559">
        <w:rPr>
          <w:rFonts w:hint="cs"/>
          <w:rtl/>
        </w:rPr>
        <w:t>یعنی حالت کلی‌تری را شامل می‌شود.</w:t>
      </w:r>
    </w:p>
    <w:p w:rsidR="00BF38EF" w:rsidRPr="008B5AE5" w:rsidRDefault="00BF38EF" w:rsidP="00684231">
      <w:pPr>
        <w:pStyle w:val="Text"/>
        <w:rPr>
          <w:rtl/>
        </w:rPr>
      </w:pPr>
      <w:r w:rsidRPr="008B5AE5">
        <w:rPr>
          <w:rFonts w:hint="cs"/>
          <w:rtl/>
        </w:rPr>
        <w:t xml:space="preserve">طبق مرجع </w:t>
      </w:r>
      <w:r>
        <w:rPr>
          <w:rFonts w:hint="cs"/>
          <w:rtl/>
        </w:rPr>
        <w:t>[</w:t>
      </w:r>
      <w:r w:rsidR="00684231">
        <w:rPr>
          <w:rFonts w:hint="cs"/>
          <w:rtl/>
        </w:rPr>
        <w:t>5</w:t>
      </w:r>
      <w:r>
        <w:rPr>
          <w:rFonts w:hint="cs"/>
          <w:rtl/>
        </w:rPr>
        <w:t xml:space="preserve">] </w:t>
      </w:r>
      <w:r w:rsidRPr="008B5AE5">
        <w:rPr>
          <w:rFonts w:hint="cs"/>
          <w:rtl/>
        </w:rPr>
        <w:t xml:space="preserve">نیاز به یک سیستم </w:t>
      </w:r>
      <w:r w:rsidR="00B661E1">
        <w:rPr>
          <w:rFonts w:hint="cs"/>
          <w:rtl/>
        </w:rPr>
        <w:t>افزوده</w:t>
      </w:r>
      <w:r w:rsidRPr="008B5AE5">
        <w:rPr>
          <w:rFonts w:hint="cs"/>
          <w:rtl/>
        </w:rPr>
        <w:t xml:space="preserve"> شده است که در آن خطای تخمین </w:t>
      </w:r>
      <w:r w:rsidR="003236F2" w:rsidRPr="008B5AE5">
        <w:rPr>
          <w:rtl/>
        </w:rPr>
        <w:fldChar w:fldCharType="begin"/>
      </w:r>
      <w:r w:rsidRPr="008B5AE5">
        <w:rPr>
          <w:rtl/>
        </w:rPr>
        <w:instrText xml:space="preserve"> </w:instrText>
      </w:r>
      <w:r w:rsidRPr="008B5AE5">
        <w:rPr>
          <w:rFonts w:hint="cs"/>
        </w:rPr>
        <w:instrText>REF</w:instrText>
      </w:r>
      <w:r w:rsidRPr="008B5AE5">
        <w:rPr>
          <w:rFonts w:hint="cs"/>
          <w:rtl/>
        </w:rPr>
        <w:instrText xml:space="preserve"> _</w:instrText>
      </w:r>
      <w:r w:rsidRPr="008B5AE5">
        <w:rPr>
          <w:rFonts w:hint="cs"/>
        </w:rPr>
        <w:instrText>Ref436667503 \h</w:instrText>
      </w:r>
      <w:r w:rsidRPr="008B5AE5">
        <w:rPr>
          <w:rtl/>
        </w:rPr>
        <w:instrText xml:space="preserve"> </w:instrText>
      </w:r>
      <w:r w:rsidR="003236F2" w:rsidRPr="008B5AE5">
        <w:rPr>
          <w:rtl/>
        </w:rPr>
      </w:r>
      <w:r w:rsidR="003236F2" w:rsidRPr="008B5AE5">
        <w:rPr>
          <w:rtl/>
        </w:rPr>
        <w:fldChar w:fldCharType="separate"/>
      </w:r>
      <w:r w:rsidRPr="008B5AE5">
        <w:rPr>
          <w:rFonts w:hint="cs"/>
          <w:rtl/>
        </w:rPr>
        <w:t>(</w:t>
      </w:r>
      <w:r w:rsidRPr="008B5AE5">
        <w:rPr>
          <w:noProof/>
          <w:rtl/>
        </w:rPr>
        <w:t>7</w:t>
      </w:r>
      <w:r w:rsidRPr="008B5AE5">
        <w:rPr>
          <w:rFonts w:hint="cs"/>
          <w:rtl/>
        </w:rPr>
        <w:t>)</w:t>
      </w:r>
      <w:r w:rsidR="003236F2" w:rsidRPr="008B5AE5">
        <w:rPr>
          <w:rtl/>
        </w:rPr>
        <w:fldChar w:fldCharType="end"/>
      </w:r>
      <w:r w:rsidRPr="008B5AE5">
        <w:rPr>
          <w:rFonts w:hint="cs"/>
          <w:rtl/>
        </w:rPr>
        <w:t xml:space="preserve"> و مدل مرجع </w:t>
      </w:r>
      <w:r w:rsidR="003236F2" w:rsidRPr="008B5AE5">
        <w:rPr>
          <w:rtl/>
        </w:rPr>
        <w:fldChar w:fldCharType="begin"/>
      </w:r>
      <w:r w:rsidRPr="008B5AE5">
        <w:rPr>
          <w:rtl/>
        </w:rPr>
        <w:instrText xml:space="preserve"> </w:instrText>
      </w:r>
      <w:r w:rsidRPr="008B5AE5">
        <w:rPr>
          <w:rFonts w:hint="cs"/>
        </w:rPr>
        <w:instrText>REF</w:instrText>
      </w:r>
      <w:r w:rsidRPr="008B5AE5">
        <w:rPr>
          <w:rFonts w:hint="cs"/>
          <w:rtl/>
        </w:rPr>
        <w:instrText xml:space="preserve"> _</w:instrText>
      </w:r>
      <w:r w:rsidRPr="008B5AE5">
        <w:rPr>
          <w:rFonts w:hint="cs"/>
        </w:rPr>
        <w:instrText>Ref436673107 \h</w:instrText>
      </w:r>
      <w:r w:rsidRPr="008B5AE5">
        <w:rPr>
          <w:rtl/>
        </w:rPr>
        <w:instrText xml:space="preserve"> </w:instrText>
      </w:r>
      <w:r w:rsidR="003236F2" w:rsidRPr="008B5AE5">
        <w:rPr>
          <w:rtl/>
        </w:rPr>
      </w:r>
      <w:r w:rsidR="003236F2" w:rsidRPr="008B5AE5">
        <w:rPr>
          <w:rtl/>
        </w:rPr>
        <w:fldChar w:fldCharType="separate"/>
      </w:r>
      <w:r w:rsidRPr="008B5AE5">
        <w:rPr>
          <w:rFonts w:hint="cs"/>
          <w:rtl/>
        </w:rPr>
        <w:t>(</w:t>
      </w:r>
      <w:r w:rsidRPr="008B5AE5">
        <w:rPr>
          <w:noProof/>
          <w:rtl/>
        </w:rPr>
        <w:t>4</w:t>
      </w:r>
      <w:r w:rsidRPr="008B5AE5">
        <w:rPr>
          <w:rFonts w:hint="cs"/>
          <w:rtl/>
        </w:rPr>
        <w:t>)</w:t>
      </w:r>
      <w:r w:rsidR="003236F2" w:rsidRPr="008B5AE5">
        <w:rPr>
          <w:rtl/>
        </w:rPr>
        <w:fldChar w:fldCharType="end"/>
      </w:r>
      <w:r w:rsidRPr="008B5AE5">
        <w:rPr>
          <w:rFonts w:hint="cs"/>
          <w:rtl/>
        </w:rPr>
        <w:t xml:space="preserve"> توسط قانون کنترل </w:t>
      </w:r>
      <w:r w:rsidR="003236F2" w:rsidRPr="008B5AE5">
        <w:rPr>
          <w:rtl/>
        </w:rPr>
        <w:fldChar w:fldCharType="begin"/>
      </w:r>
      <w:r w:rsidRPr="008B5AE5">
        <w:rPr>
          <w:rtl/>
        </w:rPr>
        <w:instrText xml:space="preserve"> </w:instrText>
      </w:r>
      <w:r w:rsidRPr="008B5AE5">
        <w:rPr>
          <w:rFonts w:hint="cs"/>
        </w:rPr>
        <w:instrText>REF</w:instrText>
      </w:r>
      <w:r w:rsidRPr="008B5AE5">
        <w:rPr>
          <w:rFonts w:hint="cs"/>
          <w:rtl/>
        </w:rPr>
        <w:instrText xml:space="preserve"> _</w:instrText>
      </w:r>
      <w:r w:rsidRPr="008B5AE5">
        <w:rPr>
          <w:rFonts w:hint="cs"/>
        </w:rPr>
        <w:instrText>Ref436667524 \h</w:instrText>
      </w:r>
      <w:r w:rsidRPr="008B5AE5">
        <w:rPr>
          <w:rtl/>
        </w:rPr>
        <w:instrText xml:space="preserve"> </w:instrText>
      </w:r>
      <w:r w:rsidR="003236F2" w:rsidRPr="008B5AE5">
        <w:rPr>
          <w:rtl/>
        </w:rPr>
      </w:r>
      <w:r w:rsidR="003236F2" w:rsidRPr="008B5AE5">
        <w:rPr>
          <w:rtl/>
        </w:rPr>
        <w:fldChar w:fldCharType="separate"/>
      </w:r>
      <w:r w:rsidRPr="008B5AE5">
        <w:rPr>
          <w:rFonts w:hint="cs"/>
          <w:rtl/>
        </w:rPr>
        <w:t>(</w:t>
      </w:r>
      <w:r w:rsidRPr="008B5AE5">
        <w:rPr>
          <w:noProof/>
          <w:rtl/>
        </w:rPr>
        <w:t>8</w:t>
      </w:r>
      <w:r w:rsidRPr="008B5AE5">
        <w:rPr>
          <w:rFonts w:hint="cs"/>
          <w:rtl/>
        </w:rPr>
        <w:t>)</w:t>
      </w:r>
      <w:r w:rsidR="003236F2" w:rsidRPr="008B5AE5">
        <w:rPr>
          <w:rtl/>
        </w:rPr>
        <w:fldChar w:fldCharType="end"/>
      </w:r>
      <w:r w:rsidRPr="008B5AE5">
        <w:rPr>
          <w:rFonts w:hint="cs"/>
          <w:rtl/>
        </w:rPr>
        <w:t xml:space="preserve"> پایدار شود تا ضمن پایداری سیستم و کاهش خطای تخمین، خطای تعقیب نیز به حداقل برسد. بنابراین با جایگذاری قانون کنترلی </w:t>
      </w:r>
      <w:r w:rsidR="003236F2" w:rsidRPr="008B5AE5">
        <w:rPr>
          <w:rtl/>
        </w:rPr>
        <w:fldChar w:fldCharType="begin"/>
      </w:r>
      <w:r w:rsidRPr="008B5AE5">
        <w:rPr>
          <w:rtl/>
        </w:rPr>
        <w:instrText xml:space="preserve"> </w:instrText>
      </w:r>
      <w:r w:rsidRPr="008B5AE5">
        <w:rPr>
          <w:rFonts w:hint="cs"/>
        </w:rPr>
        <w:instrText>REF</w:instrText>
      </w:r>
      <w:r w:rsidRPr="008B5AE5">
        <w:rPr>
          <w:rFonts w:hint="cs"/>
          <w:rtl/>
        </w:rPr>
        <w:instrText xml:space="preserve"> _</w:instrText>
      </w:r>
      <w:r w:rsidRPr="008B5AE5">
        <w:rPr>
          <w:rFonts w:hint="cs"/>
        </w:rPr>
        <w:instrText>Ref436667524 \h</w:instrText>
      </w:r>
      <w:r w:rsidRPr="008B5AE5">
        <w:rPr>
          <w:rtl/>
        </w:rPr>
        <w:instrText xml:space="preserve"> </w:instrText>
      </w:r>
      <w:r w:rsidR="003236F2" w:rsidRPr="008B5AE5">
        <w:rPr>
          <w:rtl/>
        </w:rPr>
      </w:r>
      <w:r w:rsidR="003236F2" w:rsidRPr="008B5AE5">
        <w:rPr>
          <w:rtl/>
        </w:rPr>
        <w:fldChar w:fldCharType="separate"/>
      </w:r>
      <w:r w:rsidRPr="008B5AE5">
        <w:rPr>
          <w:rFonts w:hint="cs"/>
          <w:rtl/>
        </w:rPr>
        <w:t>(</w:t>
      </w:r>
      <w:r w:rsidRPr="008B5AE5">
        <w:rPr>
          <w:noProof/>
          <w:rtl/>
        </w:rPr>
        <w:t>8</w:t>
      </w:r>
      <w:r w:rsidRPr="008B5AE5">
        <w:rPr>
          <w:rFonts w:hint="cs"/>
          <w:rtl/>
        </w:rPr>
        <w:t>)</w:t>
      </w:r>
      <w:r w:rsidR="003236F2" w:rsidRPr="008B5AE5">
        <w:rPr>
          <w:rtl/>
        </w:rPr>
        <w:fldChar w:fldCharType="end"/>
      </w:r>
      <w:r w:rsidRPr="008B5AE5">
        <w:rPr>
          <w:rFonts w:hint="cs"/>
          <w:rtl/>
        </w:rPr>
        <w:t xml:space="preserve"> به جای </w:t>
      </w:r>
      <m:oMath>
        <m:r>
          <w:rPr>
            <w:rFonts w:ascii="Cambria Math" w:hAnsi="Cambria Math"/>
          </w:rPr>
          <m:t>u</m:t>
        </m:r>
      </m:oMath>
      <w:r w:rsidRPr="008B5AE5">
        <w:rPr>
          <w:rFonts w:hint="cs"/>
          <w:rtl/>
        </w:rPr>
        <w:t xml:space="preserve"> و با به‌کار‌گیری خطای تخمین </w:t>
      </w:r>
      <w:r w:rsidR="003236F2" w:rsidRPr="008B5AE5">
        <w:rPr>
          <w:rtl/>
        </w:rPr>
        <w:fldChar w:fldCharType="begin"/>
      </w:r>
      <w:r w:rsidRPr="008B5AE5">
        <w:rPr>
          <w:rtl/>
        </w:rPr>
        <w:instrText xml:space="preserve"> </w:instrText>
      </w:r>
      <w:r w:rsidRPr="008B5AE5">
        <w:rPr>
          <w:rFonts w:hint="cs"/>
        </w:rPr>
        <w:instrText>REF</w:instrText>
      </w:r>
      <w:r w:rsidRPr="008B5AE5">
        <w:rPr>
          <w:rFonts w:hint="cs"/>
          <w:rtl/>
        </w:rPr>
        <w:instrText xml:space="preserve"> _</w:instrText>
      </w:r>
      <w:r w:rsidRPr="008B5AE5">
        <w:rPr>
          <w:rFonts w:hint="cs"/>
        </w:rPr>
        <w:instrText>Ref436667503 \h</w:instrText>
      </w:r>
      <w:r w:rsidRPr="008B5AE5">
        <w:rPr>
          <w:rtl/>
        </w:rPr>
        <w:instrText xml:space="preserve"> </w:instrText>
      </w:r>
      <w:r w:rsidR="003236F2" w:rsidRPr="008B5AE5">
        <w:rPr>
          <w:rtl/>
        </w:rPr>
      </w:r>
      <w:r w:rsidR="003236F2" w:rsidRPr="008B5AE5">
        <w:rPr>
          <w:rtl/>
        </w:rPr>
        <w:fldChar w:fldCharType="separate"/>
      </w:r>
      <w:r w:rsidRPr="008B5AE5">
        <w:rPr>
          <w:rFonts w:hint="cs"/>
          <w:rtl/>
        </w:rPr>
        <w:t>(</w:t>
      </w:r>
      <w:r w:rsidRPr="008B5AE5">
        <w:rPr>
          <w:noProof/>
          <w:rtl/>
        </w:rPr>
        <w:t>7</w:t>
      </w:r>
      <w:r w:rsidRPr="008B5AE5">
        <w:rPr>
          <w:rFonts w:hint="cs"/>
          <w:rtl/>
        </w:rPr>
        <w:t>)</w:t>
      </w:r>
      <w:r w:rsidR="003236F2" w:rsidRPr="008B5AE5">
        <w:rPr>
          <w:rtl/>
        </w:rPr>
        <w:fldChar w:fldCharType="end"/>
      </w:r>
      <w:r w:rsidRPr="008B5AE5">
        <w:rPr>
          <w:rFonts w:hint="cs"/>
          <w:rtl/>
        </w:rPr>
        <w:t xml:space="preserve"> و مدل مرجع </w:t>
      </w:r>
      <w:r w:rsidR="003236F2" w:rsidRPr="008B5AE5">
        <w:rPr>
          <w:rtl/>
        </w:rPr>
        <w:fldChar w:fldCharType="begin"/>
      </w:r>
      <w:r w:rsidRPr="008B5AE5">
        <w:rPr>
          <w:rtl/>
        </w:rPr>
        <w:instrText xml:space="preserve"> </w:instrText>
      </w:r>
      <w:r w:rsidRPr="008B5AE5">
        <w:rPr>
          <w:rFonts w:hint="cs"/>
        </w:rPr>
        <w:instrText>REF</w:instrText>
      </w:r>
      <w:r w:rsidRPr="008B5AE5">
        <w:rPr>
          <w:rFonts w:hint="cs"/>
          <w:rtl/>
        </w:rPr>
        <w:instrText xml:space="preserve"> _</w:instrText>
      </w:r>
      <w:r w:rsidRPr="008B5AE5">
        <w:rPr>
          <w:rFonts w:hint="cs"/>
        </w:rPr>
        <w:instrText>Ref436673107 \h</w:instrText>
      </w:r>
      <w:r w:rsidRPr="008B5AE5">
        <w:rPr>
          <w:rtl/>
        </w:rPr>
        <w:instrText xml:space="preserve"> </w:instrText>
      </w:r>
      <w:r w:rsidR="003236F2" w:rsidRPr="008B5AE5">
        <w:rPr>
          <w:rtl/>
        </w:rPr>
      </w:r>
      <w:r w:rsidR="003236F2" w:rsidRPr="008B5AE5">
        <w:rPr>
          <w:rtl/>
        </w:rPr>
        <w:fldChar w:fldCharType="separate"/>
      </w:r>
      <w:r w:rsidRPr="008B5AE5">
        <w:rPr>
          <w:rFonts w:hint="cs"/>
          <w:rtl/>
        </w:rPr>
        <w:t>(</w:t>
      </w:r>
      <w:r w:rsidRPr="008B5AE5">
        <w:rPr>
          <w:noProof/>
          <w:rtl/>
        </w:rPr>
        <w:t>4</w:t>
      </w:r>
      <w:r w:rsidRPr="008B5AE5">
        <w:rPr>
          <w:rFonts w:hint="cs"/>
          <w:rtl/>
        </w:rPr>
        <w:t>)</w:t>
      </w:r>
      <w:r w:rsidR="003236F2" w:rsidRPr="008B5AE5">
        <w:rPr>
          <w:rtl/>
        </w:rPr>
        <w:fldChar w:fldCharType="end"/>
      </w:r>
      <w:r w:rsidRPr="008B5AE5">
        <w:rPr>
          <w:rFonts w:hint="cs"/>
          <w:rtl/>
        </w:rPr>
        <w:t xml:space="preserve"> سیستم </w:t>
      </w:r>
      <w:r>
        <w:rPr>
          <w:rFonts w:hint="cs"/>
          <w:rtl/>
        </w:rPr>
        <w:t>افزوده</w:t>
      </w:r>
      <w:r w:rsidRPr="008B5AE5">
        <w:rPr>
          <w:rFonts w:hint="cs"/>
          <w:rtl/>
        </w:rPr>
        <w:t xml:space="preserve"> شده </w:t>
      </w:r>
    </w:p>
    <w:tbl>
      <w:tblPr>
        <w:bidiVisual/>
        <w:tblW w:w="0" w:type="auto"/>
        <w:jc w:val="center"/>
        <w:tblLook w:val="04A0"/>
      </w:tblPr>
      <w:tblGrid>
        <w:gridCol w:w="646"/>
        <w:gridCol w:w="4219"/>
      </w:tblGrid>
      <w:tr w:rsidR="001961D3" w:rsidTr="001961D3">
        <w:trPr>
          <w:jc w:val="center"/>
        </w:trPr>
        <w:tc>
          <w:tcPr>
            <w:tcW w:w="646" w:type="dxa"/>
            <w:vAlign w:val="center"/>
          </w:tcPr>
          <w:p w:rsidR="001961D3" w:rsidRDefault="00BF38EF" w:rsidP="001961D3">
            <w:pPr>
              <w:pStyle w:val="Text"/>
              <w:ind w:firstLine="0"/>
              <w:rPr>
                <w:rtl/>
              </w:rPr>
            </w:pPr>
            <w:bookmarkStart w:id="9" w:name="_Ref436667686"/>
            <w:r w:rsidRPr="001961D3">
              <w:rPr>
                <w:rFonts w:hint="cs"/>
                <w:sz w:val="22"/>
                <w:rtl/>
              </w:rPr>
              <w:t xml:space="preserve"> </w:t>
            </w:r>
            <w:r w:rsidR="001961D3" w:rsidRPr="001961D3">
              <w:rPr>
                <w:rFonts w:hint="cs"/>
                <w:sz w:val="22"/>
                <w:rtl/>
              </w:rPr>
              <w:t>(</w:t>
            </w:r>
            <w:r w:rsidR="003236F2" w:rsidRPr="001961D3">
              <w:rPr>
                <w:sz w:val="22"/>
                <w:rtl/>
              </w:rPr>
              <w:fldChar w:fldCharType="begin"/>
            </w:r>
            <w:r w:rsidR="001961D3" w:rsidRPr="001961D3">
              <w:rPr>
                <w:sz w:val="22"/>
              </w:rPr>
              <w:instrText>SEQ</w:instrText>
            </w:r>
            <w:r w:rsidR="001961D3" w:rsidRPr="001961D3">
              <w:rPr>
                <w:sz w:val="22"/>
                <w:rtl/>
              </w:rPr>
              <w:instrText xml:space="preserve"> معادله \* </w:instrText>
            </w:r>
            <w:r w:rsidR="001961D3" w:rsidRPr="001961D3">
              <w:rPr>
                <w:sz w:val="22"/>
              </w:rPr>
              <w:instrText>ARABIC</w:instrText>
            </w:r>
            <w:r w:rsidR="003236F2" w:rsidRPr="001961D3">
              <w:rPr>
                <w:sz w:val="22"/>
                <w:rtl/>
              </w:rPr>
              <w:fldChar w:fldCharType="separate"/>
            </w:r>
            <w:r w:rsidR="001961D3" w:rsidRPr="001961D3">
              <w:rPr>
                <w:noProof/>
                <w:sz w:val="22"/>
                <w:rtl/>
              </w:rPr>
              <w:t>9</w:t>
            </w:r>
            <w:r w:rsidR="003236F2" w:rsidRPr="001961D3">
              <w:rPr>
                <w:sz w:val="22"/>
                <w:rtl/>
              </w:rPr>
              <w:fldChar w:fldCharType="end"/>
            </w:r>
            <w:r w:rsidR="001961D3" w:rsidRPr="001961D3">
              <w:rPr>
                <w:rFonts w:hint="cs"/>
                <w:sz w:val="22"/>
                <w:rtl/>
              </w:rPr>
              <w:t>)</w:t>
            </w:r>
            <w:bookmarkEnd w:id="9"/>
          </w:p>
        </w:tc>
        <w:tc>
          <w:tcPr>
            <w:tcW w:w="4219" w:type="dxa"/>
            <w:vAlign w:val="center"/>
          </w:tcPr>
          <w:p w:rsidR="001961D3" w:rsidRDefault="003236F2" w:rsidP="001A2E70">
            <w:pPr>
              <w:pStyle w:val="Equation"/>
            </w:pPr>
            <m:oMathPara>
              <m:oMath>
                <m:acc>
                  <m:accPr>
                    <m:chr m:val="̇"/>
                    <m:ctrlPr>
                      <w:rPr>
                        <w:rFonts w:ascii="Cambria Math" w:hAnsi="Cambria Math"/>
                      </w:rPr>
                    </m:ctrlPr>
                  </m:accPr>
                  <m:e>
                    <m:acc>
                      <m:accPr>
                        <m:chr m:val="̃"/>
                        <m:ctrlPr>
                          <w:rPr>
                            <w:rFonts w:ascii="Cambria Math" w:hAnsi="Cambria Math"/>
                          </w:rPr>
                        </m:ctrlPr>
                      </m:accPr>
                      <m:e>
                        <m:r>
                          <w:rPr>
                            <w:rFonts w:ascii="Cambria Math" w:hAnsi="Cambria Math"/>
                          </w:rPr>
                          <m:t>x</m:t>
                        </m:r>
                      </m:e>
                    </m:acc>
                  </m:e>
                </m:acc>
                <m:r>
                  <m:rPr>
                    <m:sty m:val="p"/>
                  </m:rPr>
                  <w:rPr>
                    <w:rFonts w:ascii="Cambria Math" w:hAnsi="Cambria Math"/>
                  </w:rPr>
                  <m:t xml:space="preserve">= </m:t>
                </m:r>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r>
                      <w:rPr>
                        <w:rFonts w:ascii="Cambria Math" w:hAnsi="Cambria Math"/>
                      </w:rPr>
                      <m:t>r</m:t>
                    </m:r>
                  </m:sup>
                  <m:e>
                    <m:sSub>
                      <m:sSubPr>
                        <m:ctrlPr>
                          <w:rPr>
                            <w:rFonts w:ascii="Cambria Math" w:hAnsi="Cambria Math"/>
                          </w:rPr>
                        </m:ctrlPr>
                      </m:sSubPr>
                      <m:e>
                        <m:r>
                          <w:rPr>
                            <w:rFonts w:ascii="Cambria Math" w:hAnsi="Cambria Math"/>
                          </w:rPr>
                          <m:t>h</m:t>
                        </m:r>
                      </m:e>
                      <m:sub>
                        <m:r>
                          <w:rPr>
                            <w:rFonts w:ascii="Cambria Math" w:hAnsi="Cambria Math"/>
                          </w:rPr>
                          <m:t>i</m:t>
                        </m:r>
                      </m:sub>
                    </m:sSub>
                    <m:r>
                      <m:rPr>
                        <m:sty m:val="p"/>
                      </m:rPr>
                      <w:rPr>
                        <w:rFonts w:ascii="Cambria Math" w:hAnsi="Cambria Math"/>
                      </w:rPr>
                      <m:t>(</m:t>
                    </m:r>
                    <m:r>
                      <w:rPr>
                        <w:rFonts w:ascii="Cambria Math" w:hAnsi="Cambria Math"/>
                      </w:rPr>
                      <m:t>z</m:t>
                    </m:r>
                    <m:r>
                      <m:rPr>
                        <m:sty m:val="p"/>
                      </m:rPr>
                      <w:rPr>
                        <w:rFonts w:ascii="Cambria Math" w:hAnsi="Cambria Math"/>
                      </w:rPr>
                      <m:t>)</m:t>
                    </m:r>
                  </m:e>
                </m:nary>
                <m:nary>
                  <m:naryPr>
                    <m:chr m:val="∑"/>
                    <m:limLoc m:val="undOvr"/>
                    <m:ctrlPr>
                      <w:rPr>
                        <w:rFonts w:ascii="Cambria Math" w:hAnsi="Cambria Math"/>
                      </w:rPr>
                    </m:ctrlPr>
                  </m:naryPr>
                  <m:sub>
                    <m:r>
                      <w:rPr>
                        <w:rFonts w:ascii="Cambria Math" w:hAnsi="Cambria Math"/>
                      </w:rPr>
                      <m:t>j</m:t>
                    </m:r>
                    <m:r>
                      <m:rPr>
                        <m:sty m:val="p"/>
                      </m:rPr>
                      <w:rPr>
                        <w:rFonts w:ascii="Cambria Math" w:hAnsi="Cambria Math"/>
                      </w:rPr>
                      <m:t>=1</m:t>
                    </m:r>
                  </m:sub>
                  <m:sup>
                    <m:r>
                      <w:rPr>
                        <w:rFonts w:ascii="Cambria Math" w:hAnsi="Cambria Math"/>
                      </w:rPr>
                      <m:t>r</m:t>
                    </m:r>
                  </m:sup>
                  <m:e>
                    <m:sSub>
                      <m:sSubPr>
                        <m:ctrlPr>
                          <w:rPr>
                            <w:rFonts w:ascii="Cambria Math" w:hAnsi="Cambria Math"/>
                          </w:rPr>
                        </m:ctrlPr>
                      </m:sSubPr>
                      <m:e>
                        <m:r>
                          <w:rPr>
                            <w:rFonts w:ascii="Cambria Math" w:hAnsi="Cambria Math"/>
                          </w:rPr>
                          <m:t>h</m:t>
                        </m:r>
                      </m:e>
                      <m:sub>
                        <m:r>
                          <w:rPr>
                            <w:rFonts w:ascii="Cambria Math" w:hAnsi="Cambria Math"/>
                          </w:rPr>
                          <m:t>j</m:t>
                        </m:r>
                      </m:sub>
                    </m:sSub>
                    <m:r>
                      <m:rPr>
                        <m:sty m:val="p"/>
                      </m:rPr>
                      <w:rPr>
                        <w:rFonts w:ascii="Cambria Math" w:hAnsi="Cambria Math"/>
                      </w:rPr>
                      <m:t>(</m:t>
                    </m:r>
                    <m:r>
                      <w:rPr>
                        <w:rFonts w:ascii="Cambria Math" w:hAnsi="Cambria Math"/>
                      </w:rPr>
                      <m:t>z</m:t>
                    </m:r>
                    <m:r>
                      <m:rPr>
                        <m:sty m:val="p"/>
                      </m:rPr>
                      <w:rPr>
                        <w:rFonts w:ascii="Cambria Math" w:hAnsi="Cambria Math"/>
                      </w:rPr>
                      <m:t>)</m:t>
                    </m:r>
                  </m:e>
                </m:nary>
                <m:d>
                  <m:dPr>
                    <m:begChr m:val="["/>
                    <m:endChr m:val="]"/>
                    <m:ctrlPr>
                      <w:rPr>
                        <w:rFonts w:ascii="Cambria Math" w:hAnsi="Cambria Math"/>
                      </w:rPr>
                    </m:ctrlPr>
                  </m:dPr>
                  <m:e>
                    <m:sSub>
                      <m:sSubPr>
                        <m:ctrlPr>
                          <w:rPr>
                            <w:rFonts w:ascii="Cambria Math" w:hAnsi="Cambria Math"/>
                          </w:rPr>
                        </m:ctrlPr>
                      </m:sSubPr>
                      <m:e>
                        <m:acc>
                          <m:accPr>
                            <m:chr m:val="̃"/>
                            <m:ctrlPr>
                              <w:rPr>
                                <w:rFonts w:ascii="Cambria Math" w:hAnsi="Cambria Math"/>
                              </w:rPr>
                            </m:ctrlPr>
                          </m:accPr>
                          <m:e>
                            <m:r>
                              <w:rPr>
                                <w:rFonts w:ascii="Cambria Math" w:hAnsi="Cambria Math"/>
                              </w:rPr>
                              <m:t>A</m:t>
                            </m:r>
                          </m:e>
                        </m:acc>
                      </m:e>
                      <m:sub>
                        <m:r>
                          <w:rPr>
                            <w:rFonts w:ascii="Cambria Math" w:hAnsi="Cambria Math"/>
                          </w:rPr>
                          <m:t>ij</m:t>
                        </m:r>
                      </m:sub>
                    </m:sSub>
                    <m:acc>
                      <m:accPr>
                        <m:chr m:val="̃"/>
                        <m:ctrlPr>
                          <w:rPr>
                            <w:rFonts w:ascii="Cambria Math" w:hAnsi="Cambria Math"/>
                          </w:rPr>
                        </m:ctrlPr>
                      </m:accPr>
                      <m:e>
                        <m:r>
                          <w:rPr>
                            <w:rFonts w:ascii="Cambria Math" w:hAnsi="Cambria Math"/>
                          </w:rPr>
                          <m:t>x</m:t>
                        </m:r>
                      </m:e>
                    </m:acc>
                    <m:r>
                      <m:rPr>
                        <m:sty m:val="p"/>
                      </m:rPr>
                      <w:rPr>
                        <w:rFonts w:ascii="Cambria Math" w:hAnsi="Cambria Math"/>
                      </w:rPr>
                      <m:t>+</m:t>
                    </m:r>
                    <m:sSub>
                      <m:sSubPr>
                        <m:ctrlPr>
                          <w:rPr>
                            <w:rFonts w:ascii="Cambria Math" w:hAnsi="Cambria Math"/>
                          </w:rPr>
                        </m:ctrlPr>
                      </m:sSubPr>
                      <m:e>
                        <m:acc>
                          <m:accPr>
                            <m:chr m:val="̃"/>
                            <m:ctrlPr>
                              <w:rPr>
                                <w:rFonts w:ascii="Cambria Math" w:hAnsi="Cambria Math"/>
                              </w:rPr>
                            </m:ctrlPr>
                          </m:accPr>
                          <m:e>
                            <m:r>
                              <w:rPr>
                                <w:rFonts w:ascii="Cambria Math" w:hAnsi="Cambria Math"/>
                              </w:rPr>
                              <m:t>E</m:t>
                            </m:r>
                          </m:e>
                        </m:acc>
                      </m:e>
                      <m:sub>
                        <m:r>
                          <w:rPr>
                            <w:rFonts w:ascii="Cambria Math" w:hAnsi="Cambria Math"/>
                          </w:rPr>
                          <m:t>i</m:t>
                        </m:r>
                      </m:sub>
                    </m:sSub>
                    <m:acc>
                      <m:accPr>
                        <m:chr m:val="̃"/>
                        <m:ctrlPr>
                          <w:rPr>
                            <w:rFonts w:ascii="Cambria Math" w:hAnsi="Cambria Math"/>
                          </w:rPr>
                        </m:ctrlPr>
                      </m:accPr>
                      <m:e>
                        <m:r>
                          <w:rPr>
                            <w:rFonts w:ascii="Cambria Math" w:hAnsi="Cambria Math"/>
                          </w:rPr>
                          <m:t>ω</m:t>
                        </m:r>
                      </m:e>
                    </m:acc>
                  </m:e>
                </m:d>
              </m:oMath>
            </m:oMathPara>
          </w:p>
        </w:tc>
      </w:tr>
    </w:tbl>
    <w:p w:rsidR="001961D3" w:rsidRDefault="001961D3" w:rsidP="001961D3">
      <w:pPr>
        <w:pStyle w:val="Text"/>
        <w:rPr>
          <w:rtl/>
        </w:rPr>
      </w:pPr>
      <w:r>
        <w:rPr>
          <w:rFonts w:hint="cs"/>
          <w:rtl/>
        </w:rPr>
        <w:t>نتیجه گرفته می‌شود که در آن</w:t>
      </w:r>
    </w:p>
    <w:p w:rsidR="001961D3" w:rsidRDefault="003236F2" w:rsidP="001A2E70">
      <w:pPr>
        <w:pStyle w:val="Equation"/>
      </w:pPr>
      <m:oMathPara>
        <m:oMath>
          <m:sSub>
            <m:sSubPr>
              <m:ctrlPr>
                <w:rPr>
                  <w:rFonts w:ascii="Cambria Math" w:hAnsi="Cambria Math" w:cs="B Zar"/>
                </w:rPr>
              </m:ctrlPr>
            </m:sSubPr>
            <m:e>
              <m:acc>
                <m:accPr>
                  <m:chr m:val="̃"/>
                  <m:ctrlPr>
                    <w:rPr>
                      <w:rFonts w:ascii="Cambria Math" w:hAnsi="Cambria Math" w:cs="B Zar"/>
                    </w:rPr>
                  </m:ctrlPr>
                </m:accPr>
                <m:e>
                  <m:r>
                    <w:rPr>
                      <w:rFonts w:ascii="Cambria Math" w:hAnsi="Cambria Math" w:cs="B Zar"/>
                    </w:rPr>
                    <m:t>A</m:t>
                  </m:r>
                </m:e>
              </m:acc>
            </m:e>
            <m:sub>
              <m:r>
                <w:rPr>
                  <w:rFonts w:ascii="Cambria Math" w:hAnsi="Cambria Math" w:cs="B Zar"/>
                </w:rPr>
                <m:t>ij</m:t>
              </m:r>
            </m:sub>
          </m:sSub>
          <m:r>
            <m:rPr>
              <m:sty m:val="p"/>
            </m:rPr>
            <w:rPr>
              <w:rFonts w:ascii="Cambria Math" w:hAnsi="Cambria Math" w:cs="B Zar"/>
            </w:rPr>
            <m:t>=</m:t>
          </m:r>
          <m:d>
            <m:dPr>
              <m:begChr m:val="["/>
              <m:endChr m:val="]"/>
              <m:ctrlPr>
                <w:rPr>
                  <w:rFonts w:ascii="Cambria Math" w:hAnsi="Cambria Math" w:cs="B Zar"/>
                </w:rPr>
              </m:ctrlPr>
            </m:dPr>
            <m:e>
              <m:m>
                <m:mPr>
                  <m:mcs>
                    <m:mc>
                      <m:mcPr>
                        <m:count m:val="3"/>
                        <m:mcJc m:val="center"/>
                      </m:mcPr>
                    </m:mc>
                  </m:mcs>
                  <m:ctrlPr>
                    <w:rPr>
                      <w:rFonts w:ascii="Cambria Math" w:hAnsi="Cambria Math" w:cs="B Zar"/>
                    </w:rPr>
                  </m:ctrlPr>
                </m:mPr>
                <m:mr>
                  <m:e>
                    <m:sSub>
                      <m:sSubPr>
                        <m:ctrlPr>
                          <w:rPr>
                            <w:rFonts w:ascii="Cambria Math" w:hAnsi="Cambria Math"/>
                          </w:rPr>
                        </m:ctrlPr>
                      </m:sSubPr>
                      <m:e>
                        <m:r>
                          <w:rPr>
                            <w:rFonts w:ascii="Cambria Math" w:hAnsi="Cambria Math"/>
                          </w:rPr>
                          <m:t>A</m:t>
                        </m:r>
                      </m:e>
                      <m:sub>
                        <m:r>
                          <w:rPr>
                            <w:rFonts w:ascii="Cambria Math" w:hAnsi="Cambria Math"/>
                          </w:rPr>
                          <m:t>i</m:t>
                        </m:r>
                      </m:sub>
                    </m:sSub>
                    <m:r>
                      <m:rPr>
                        <m:sty m:val="p"/>
                      </m:rPr>
                      <w:rPr>
                        <w:rFonts w:ascii="Cambria Math" w:hAnsi="Cambria Math"/>
                      </w:rPr>
                      <m:t>(</m:t>
                    </m:r>
                    <m:acc>
                      <m:accPr>
                        <m:ctrlPr>
                          <w:rPr>
                            <w:rFonts w:ascii="Cambria Math" w:hAnsi="Cambria Math" w:cs="B Zar"/>
                          </w:rPr>
                        </m:ctrlPr>
                      </m:accPr>
                      <m:e>
                        <m:r>
                          <w:rPr>
                            <w:rFonts w:ascii="Cambria Math" w:hAnsi="Cambria Math" w:cs="B Zar"/>
                          </w:rPr>
                          <m:t>x</m:t>
                        </m:r>
                      </m:e>
                    </m:acc>
                    <m:r>
                      <m:rPr>
                        <m:sty m:val="p"/>
                      </m:rPr>
                      <w:rPr>
                        <w:rFonts w:ascii="Cambria Math" w:hAnsi="Cambria Math"/>
                      </w:rPr>
                      <m:t>)</m:t>
                    </m:r>
                    <m:r>
                      <m:rPr>
                        <m:sty m:val="p"/>
                      </m:rPr>
                      <w:rPr>
                        <w:rFonts w:ascii="Cambria Math" w:hAnsi="Cambria Math" w:cs="B Zar"/>
                      </w:rPr>
                      <m:t>-</m:t>
                    </m:r>
                    <m:sSub>
                      <m:sSubPr>
                        <m:ctrlPr>
                          <w:rPr>
                            <w:rFonts w:ascii="Cambria Math" w:hAnsi="Cambria Math" w:cs="B Zar"/>
                          </w:rPr>
                        </m:ctrlPr>
                      </m:sSubPr>
                      <m:e>
                        <m:r>
                          <w:rPr>
                            <w:rFonts w:ascii="Cambria Math" w:hAnsi="Cambria Math" w:cs="B Zar"/>
                          </w:rPr>
                          <m:t>L</m:t>
                        </m:r>
                      </m:e>
                      <m:sub>
                        <m:r>
                          <w:rPr>
                            <w:rFonts w:ascii="Cambria Math" w:hAnsi="Cambria Math" w:cs="B Zar"/>
                          </w:rPr>
                          <m:t>i</m:t>
                        </m:r>
                      </m:sub>
                    </m:sSub>
                    <m:r>
                      <m:rPr>
                        <m:sty m:val="p"/>
                      </m:rPr>
                      <w:rPr>
                        <w:rFonts w:ascii="Cambria Math" w:hAnsi="Cambria Math" w:cs="B Zar"/>
                      </w:rPr>
                      <m:t>(</m:t>
                    </m:r>
                    <m:acc>
                      <m:accPr>
                        <m:ctrlPr>
                          <w:rPr>
                            <w:rFonts w:ascii="Cambria Math" w:hAnsi="Cambria Math" w:cs="B Zar"/>
                          </w:rPr>
                        </m:ctrlPr>
                      </m:accPr>
                      <m:e>
                        <m:r>
                          <w:rPr>
                            <w:rFonts w:ascii="Cambria Math" w:hAnsi="Cambria Math" w:cs="B Zar"/>
                          </w:rPr>
                          <m:t>x</m:t>
                        </m:r>
                      </m:e>
                    </m:acc>
                    <m:r>
                      <m:rPr>
                        <m:sty m:val="p"/>
                      </m:rPr>
                      <w:rPr>
                        <w:rFonts w:ascii="Cambria Math" w:hAnsi="Cambria Math" w:cs="B Zar"/>
                      </w:rPr>
                      <m:t>)</m:t>
                    </m:r>
                    <m:sSub>
                      <m:sSubPr>
                        <m:ctrlPr>
                          <w:rPr>
                            <w:rFonts w:ascii="Cambria Math" w:hAnsi="Cambria Math" w:cs="B Zar"/>
                          </w:rPr>
                        </m:ctrlPr>
                      </m:sSubPr>
                      <m:e>
                        <m:r>
                          <w:rPr>
                            <w:rFonts w:ascii="Cambria Math" w:hAnsi="Cambria Math" w:cs="B Zar"/>
                          </w:rPr>
                          <m:t>C</m:t>
                        </m:r>
                      </m:e>
                      <m:sub>
                        <m:r>
                          <w:rPr>
                            <w:rFonts w:ascii="Cambria Math" w:hAnsi="Cambria Math" w:cs="B Zar"/>
                          </w:rPr>
                          <m:t>j</m:t>
                        </m:r>
                      </m:sub>
                    </m:sSub>
                    <m:ctrlPr>
                      <w:rPr>
                        <w:rFonts w:ascii="Cambria Math" w:eastAsia="Cambria Math" w:hAnsi="Cambria Math" w:cs="Cambria Math"/>
                      </w:rPr>
                    </m:ctrlPr>
                  </m:e>
                  <m:e>
                    <m:sSub>
                      <m:sSubPr>
                        <m:ctrlPr>
                          <w:rPr>
                            <w:rFonts w:ascii="Cambria Math" w:hAnsi="Cambria Math"/>
                          </w:rPr>
                        </m:ctrlPr>
                      </m:sSubPr>
                      <m:e>
                        <m:r>
                          <w:rPr>
                            <w:rFonts w:ascii="Cambria Math" w:hAnsi="Cambria Math"/>
                          </w:rPr>
                          <m:t>A</m:t>
                        </m:r>
                      </m:e>
                      <m:sub>
                        <m:r>
                          <w:rPr>
                            <w:rFonts w:ascii="Cambria Math" w:hAnsi="Cambria Math"/>
                          </w:rPr>
                          <m:t>i</m:t>
                        </m:r>
                      </m:sub>
                    </m:sSub>
                    <m:d>
                      <m:dPr>
                        <m:ctrlPr>
                          <w:rPr>
                            <w:rFonts w:ascii="Cambria Math" w:hAnsi="Cambria Math"/>
                            <w:b/>
                            <w:bCs/>
                          </w:rPr>
                        </m:ctrlPr>
                      </m:dPr>
                      <m:e>
                        <m:r>
                          <w:rPr>
                            <w:rFonts w:ascii="Cambria Math" w:hAnsi="Cambria Math"/>
                          </w:rPr>
                          <m:t>x</m:t>
                        </m:r>
                        <m:ctrlPr>
                          <w:rPr>
                            <w:rFonts w:ascii="Cambria Math" w:hAnsi="Cambria Math"/>
                          </w:rPr>
                        </m:ctrlPr>
                      </m:e>
                    </m:d>
                    <m:r>
                      <m:rPr>
                        <m:sty m:val="p"/>
                      </m:rPr>
                      <w:rPr>
                        <w:rFonts w:ascii="Cambria Math" w:hAnsi="Cambria Math" w:cs="B Zar"/>
                      </w:rPr>
                      <m:t>-</m:t>
                    </m:r>
                    <m:sSub>
                      <m:sSubPr>
                        <m:ctrlPr>
                          <w:rPr>
                            <w:rFonts w:ascii="Cambria Math" w:hAnsi="Cambria Math"/>
                          </w:rPr>
                        </m:ctrlPr>
                      </m:sSubPr>
                      <m:e>
                        <m:r>
                          <w:rPr>
                            <w:rFonts w:ascii="Cambria Math" w:hAnsi="Cambria Math"/>
                          </w:rPr>
                          <m:t>A</m:t>
                        </m:r>
                      </m:e>
                      <m:sub>
                        <m:r>
                          <w:rPr>
                            <w:rFonts w:ascii="Cambria Math" w:hAnsi="Cambria Math"/>
                          </w:rPr>
                          <m:t>i</m:t>
                        </m:r>
                      </m:sub>
                    </m:sSub>
                    <m:r>
                      <m:rPr>
                        <m:sty m:val="p"/>
                      </m:rPr>
                      <w:rPr>
                        <w:rFonts w:ascii="Cambria Math" w:hAnsi="Cambria Math"/>
                      </w:rPr>
                      <m:t>(</m:t>
                    </m:r>
                    <m:acc>
                      <m:accPr>
                        <m:ctrlPr>
                          <w:rPr>
                            <w:rFonts w:ascii="Cambria Math" w:hAnsi="Cambria Math" w:cs="B Zar"/>
                          </w:rPr>
                        </m:ctrlPr>
                      </m:accPr>
                      <m:e>
                        <m:r>
                          <w:rPr>
                            <w:rFonts w:ascii="Cambria Math" w:hAnsi="Cambria Math" w:cs="B Zar"/>
                          </w:rPr>
                          <m:t>x</m:t>
                        </m:r>
                      </m:e>
                    </m:acc>
                    <m:r>
                      <m:rPr>
                        <m:sty m:val="p"/>
                      </m:rPr>
                      <w:rPr>
                        <w:rFonts w:ascii="Cambria Math" w:hAnsi="Cambria Math"/>
                      </w:rPr>
                      <m:t>)</m:t>
                    </m:r>
                    <m:ctrlPr>
                      <w:rPr>
                        <w:rFonts w:ascii="Cambria Math" w:eastAsia="Cambria Math" w:hAnsi="Cambria Math" w:cs="Cambria Math"/>
                      </w:rPr>
                    </m:ctrlPr>
                  </m:e>
                  <m:e>
                    <m:r>
                      <m:rPr>
                        <m:sty m:val="p"/>
                      </m:rPr>
                      <w:rPr>
                        <w:rFonts w:ascii="Cambria Math" w:eastAsia="Cambria Math" w:hAnsi="Cambria Math" w:cs="Cambria Math"/>
                      </w:rPr>
                      <m:t>0</m:t>
                    </m:r>
                    <m:ctrlPr>
                      <w:rPr>
                        <w:rFonts w:ascii="Cambria Math" w:eastAsia="Cambria Math" w:hAnsi="Cambria Math" w:cs="Cambria Math"/>
                      </w:rPr>
                    </m:ctrlPr>
                  </m:e>
                </m:mr>
                <m:mr>
                  <m:e>
                    <m:r>
                      <m:rPr>
                        <m:sty m:val="p"/>
                      </m:rPr>
                      <w:rPr>
                        <w:rFonts w:ascii="Cambria Math" w:hAnsi="Cambria Math" w:cs="B Zar"/>
                      </w:rPr>
                      <m:t>-</m:t>
                    </m:r>
                    <m:sSub>
                      <m:sSubPr>
                        <m:ctrlPr>
                          <w:rPr>
                            <w:rFonts w:ascii="Cambria Math" w:hAnsi="Cambria Math"/>
                          </w:rPr>
                        </m:ctrlPr>
                      </m:sSubPr>
                      <m:e>
                        <m:r>
                          <w:rPr>
                            <w:rFonts w:ascii="Cambria Math" w:hAnsi="Cambria Math"/>
                          </w:rPr>
                          <m:t>B</m:t>
                        </m:r>
                      </m:e>
                      <m:sub>
                        <m:r>
                          <w:rPr>
                            <w:rFonts w:ascii="Cambria Math" w:hAnsi="Cambria Math"/>
                          </w:rPr>
                          <m:t>i</m:t>
                        </m:r>
                      </m:sub>
                    </m:sSub>
                    <m:r>
                      <m:rPr>
                        <m:sty m:val="b"/>
                      </m:rPr>
                      <w:rPr>
                        <w:rFonts w:ascii="Cambria Math" w:hAnsi="Cambria Math"/>
                      </w:rPr>
                      <m:t>(</m:t>
                    </m:r>
                    <m:r>
                      <w:rPr>
                        <w:rFonts w:ascii="Cambria Math" w:hAnsi="Cambria Math"/>
                      </w:rPr>
                      <m:t>x</m:t>
                    </m:r>
                    <m:r>
                      <m:rPr>
                        <m:sty m:val="p"/>
                      </m:rP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j</m:t>
                        </m:r>
                      </m:sub>
                    </m:sSub>
                  </m:e>
                  <m:e>
                    <m:sSub>
                      <m:sSubPr>
                        <m:ctrlPr>
                          <w:rPr>
                            <w:rFonts w:ascii="Cambria Math" w:hAnsi="Cambria Math"/>
                          </w:rPr>
                        </m:ctrlPr>
                      </m:sSubPr>
                      <m:e>
                        <m:r>
                          <w:rPr>
                            <w:rFonts w:ascii="Cambria Math" w:hAnsi="Cambria Math"/>
                          </w:rPr>
                          <m:t>A</m:t>
                        </m:r>
                      </m:e>
                      <m:sub>
                        <m:r>
                          <w:rPr>
                            <w:rFonts w:ascii="Cambria Math" w:hAnsi="Cambria Math"/>
                          </w:rPr>
                          <m:t>i</m:t>
                        </m:r>
                      </m:sub>
                    </m:sSub>
                    <m:d>
                      <m:dPr>
                        <m:ctrlPr>
                          <w:rPr>
                            <w:rFonts w:ascii="Cambria Math" w:hAnsi="Cambria Math"/>
                            <w:b/>
                            <w:bCs/>
                          </w:rPr>
                        </m:ctrlPr>
                      </m:dPr>
                      <m:e>
                        <m:r>
                          <w:rPr>
                            <w:rFonts w:ascii="Cambria Math" w:hAnsi="Cambria Math"/>
                          </w:rPr>
                          <m:t>x</m:t>
                        </m:r>
                        <m:ctrlPr>
                          <w:rPr>
                            <w:rFonts w:ascii="Cambria Math" w:hAnsi="Cambria Math"/>
                          </w:rPr>
                        </m:ctrlPr>
                      </m:e>
                    </m:d>
                    <m:r>
                      <m:rPr>
                        <m:sty m:val="p"/>
                      </m:rPr>
                      <w:rPr>
                        <w:rFonts w:ascii="Cambria Math" w:eastAsia="Cambria Math" w:hAnsi="Cambria Math" w:cs="Cambria Math"/>
                      </w:rPr>
                      <m:t>+</m:t>
                    </m:r>
                    <m:sSub>
                      <m:sSubPr>
                        <m:ctrlPr>
                          <w:rPr>
                            <w:rFonts w:ascii="Cambria Math" w:hAnsi="Cambria Math"/>
                          </w:rPr>
                        </m:ctrlPr>
                      </m:sSubPr>
                      <m:e>
                        <m:r>
                          <w:rPr>
                            <w:rFonts w:ascii="Cambria Math" w:hAnsi="Cambria Math"/>
                          </w:rPr>
                          <m:t>B</m:t>
                        </m:r>
                      </m:e>
                      <m:sub>
                        <m:r>
                          <w:rPr>
                            <w:rFonts w:ascii="Cambria Math" w:hAnsi="Cambria Math"/>
                          </w:rPr>
                          <m:t>i</m:t>
                        </m:r>
                      </m:sub>
                    </m:sSub>
                    <m:r>
                      <m:rPr>
                        <m:sty m:val="b"/>
                      </m:rPr>
                      <w:rPr>
                        <w:rFonts w:ascii="Cambria Math" w:hAnsi="Cambria Math"/>
                      </w:rPr>
                      <m:t>(</m:t>
                    </m:r>
                    <m:r>
                      <w:rPr>
                        <w:rFonts w:ascii="Cambria Math" w:hAnsi="Cambria Math"/>
                      </w:rPr>
                      <m:t>x</m:t>
                    </m:r>
                    <m:r>
                      <m:rPr>
                        <m:sty m:val="p"/>
                      </m:rP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j</m:t>
                        </m:r>
                      </m:sub>
                    </m:sSub>
                    <m:ctrlPr>
                      <w:rPr>
                        <w:rFonts w:ascii="Cambria Math" w:eastAsia="Cambria Math" w:hAnsi="Cambria Math" w:cs="Cambria Math"/>
                      </w:rPr>
                    </m:ctrlPr>
                  </m:e>
                  <m:e>
                    <m:r>
                      <m:rPr>
                        <m:sty m:val="p"/>
                      </m:rPr>
                      <w:rPr>
                        <w:rFonts w:ascii="Cambria Math" w:hAnsi="Cambria Math" w:cs="B Zar"/>
                      </w:rPr>
                      <m:t>-</m:t>
                    </m:r>
                    <m:sSub>
                      <m:sSubPr>
                        <m:ctrlPr>
                          <w:rPr>
                            <w:rFonts w:ascii="Cambria Math" w:hAnsi="Cambria Math"/>
                          </w:rPr>
                        </m:ctrlPr>
                      </m:sSubPr>
                      <m:e>
                        <m:r>
                          <w:rPr>
                            <w:rFonts w:ascii="Cambria Math" w:hAnsi="Cambria Math"/>
                          </w:rPr>
                          <m:t>B</m:t>
                        </m:r>
                      </m:e>
                      <m:sub>
                        <m:r>
                          <w:rPr>
                            <w:rFonts w:ascii="Cambria Math" w:hAnsi="Cambria Math"/>
                          </w:rPr>
                          <m:t>i</m:t>
                        </m:r>
                      </m:sub>
                    </m:sSub>
                    <m:r>
                      <m:rPr>
                        <m:sty m:val="b"/>
                      </m:rPr>
                      <w:rPr>
                        <w:rFonts w:ascii="Cambria Math" w:hAnsi="Cambria Math"/>
                      </w:rPr>
                      <m:t>(</m:t>
                    </m:r>
                    <m:r>
                      <w:rPr>
                        <w:rFonts w:ascii="Cambria Math" w:hAnsi="Cambria Math"/>
                      </w:rPr>
                      <m:t>x</m:t>
                    </m:r>
                    <m:r>
                      <m:rPr>
                        <m:sty m:val="p"/>
                      </m:rP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j</m:t>
                        </m:r>
                      </m:sub>
                    </m:sSub>
                  </m:e>
                </m:mr>
                <m:mr>
                  <m:e>
                    <m:r>
                      <m:rPr>
                        <m:sty m:val="p"/>
                      </m:rPr>
                      <w:rPr>
                        <w:rFonts w:ascii="Cambria Math" w:hAnsi="Cambria Math" w:cs="B Zar"/>
                      </w:rPr>
                      <m:t>0</m:t>
                    </m:r>
                  </m:e>
                  <m:e>
                    <m:r>
                      <m:rPr>
                        <m:sty m:val="p"/>
                      </m:rPr>
                      <w:rPr>
                        <w:rFonts w:ascii="Cambria Math" w:hAnsi="Cambria Math" w:cs="B Zar"/>
                      </w:rPr>
                      <m:t>0</m:t>
                    </m:r>
                    <m:ctrlPr>
                      <w:rPr>
                        <w:rFonts w:ascii="Cambria Math" w:eastAsia="Cambria Math" w:hAnsi="Cambria Math" w:cs="Cambria Math"/>
                      </w:rPr>
                    </m:ctrlPr>
                  </m:e>
                  <m:e>
                    <m:sSub>
                      <m:sSubPr>
                        <m:ctrlPr>
                          <w:rPr>
                            <w:rFonts w:ascii="Cambria Math" w:eastAsia="Cambria Math" w:hAnsi="Cambria Math" w:cs="Cambria Math"/>
                          </w:rPr>
                        </m:ctrlPr>
                      </m:sSubPr>
                      <m:e>
                        <m:r>
                          <w:rPr>
                            <w:rFonts w:ascii="Cambria Math" w:eastAsia="Cambria Math" w:hAnsi="Cambria Math" w:cs="Cambria Math"/>
                          </w:rPr>
                          <m:t>A</m:t>
                        </m:r>
                      </m:e>
                      <m:sub>
                        <m:r>
                          <w:rPr>
                            <w:rFonts w:ascii="Cambria Math" w:eastAsia="Cambria Math" w:hAnsi="Cambria Math" w:cs="Cambria Math"/>
                          </w:rPr>
                          <m:t>r</m:t>
                        </m:r>
                      </m:sub>
                    </m:sSub>
                  </m:e>
                </m:mr>
              </m:m>
            </m:e>
          </m:d>
        </m:oMath>
      </m:oMathPara>
    </w:p>
    <w:p w:rsidR="001961D3" w:rsidRPr="001961D3" w:rsidRDefault="003236F2" w:rsidP="001A2E70">
      <w:pPr>
        <w:pStyle w:val="Equation"/>
      </w:pPr>
      <m:oMathPara>
        <m:oMath>
          <m:acc>
            <m:accPr>
              <m:chr m:val="̃"/>
              <m:ctrlPr>
                <w:rPr>
                  <w:rFonts w:ascii="Cambria Math" w:hAnsi="Cambria Math"/>
                </w:rPr>
              </m:ctrlPr>
            </m:accPr>
            <m:e>
              <m:r>
                <w:rPr>
                  <w:rFonts w:ascii="Cambria Math" w:hAnsi="Cambria Math"/>
                </w:rPr>
                <m:t>x</m:t>
              </m:r>
            </m:e>
          </m:acc>
          <m:r>
            <m:rPr>
              <m:sty m:val="p"/>
            </m:rPr>
            <w:rPr>
              <w:rFonts w:ascii="Cambria Math" w:hAnsi="Cambria Math"/>
            </w:rPr>
            <m:t>=</m:t>
          </m:r>
          <m:d>
            <m:dPr>
              <m:begChr m:val="["/>
              <m:endChr m:val="]"/>
              <m:ctrlPr>
                <w:rPr>
                  <w:rFonts w:ascii="Cambria Math" w:hAnsi="Cambria Math"/>
                </w:rPr>
              </m:ctrlPr>
            </m:dPr>
            <m:e>
              <m:m>
                <m:mPr>
                  <m:mcs>
                    <m:mc>
                      <m:mcPr>
                        <m:count m:val="1"/>
                        <m:mcJc m:val="center"/>
                      </m:mcPr>
                    </m:mc>
                  </m:mcs>
                  <m:ctrlPr>
                    <w:rPr>
                      <w:rFonts w:ascii="Cambria Math" w:hAnsi="Cambria Math"/>
                    </w:rPr>
                  </m:ctrlPr>
                </m:mPr>
                <m:mr>
                  <m:e>
                    <m:r>
                      <w:rPr>
                        <w:rFonts w:ascii="Cambria Math" w:eastAsia="Cambria Math" w:hAnsi="Cambria Math" w:cs="Cambria Math"/>
                      </w:rPr>
                      <m:t>e</m:t>
                    </m:r>
                    <m:ctrlPr>
                      <w:rPr>
                        <w:rFonts w:ascii="Cambria Math" w:eastAsia="Cambria Math" w:hAnsi="Cambria Math" w:cs="Cambria Math"/>
                      </w:rPr>
                    </m:ctrlPr>
                  </m:e>
                </m:mr>
                <m:mr>
                  <m:e>
                    <m:r>
                      <w:rPr>
                        <w:rFonts w:ascii="Cambria Math" w:eastAsia="Cambria Math" w:hAnsi="Cambria Math" w:cs="Cambria Math"/>
                      </w:rPr>
                      <m:t>x</m:t>
                    </m:r>
                  </m:e>
                </m:mr>
                <m:mr>
                  <m:e>
                    <m:sSub>
                      <m:sSubPr>
                        <m:ctrlPr>
                          <w:rPr>
                            <w:rFonts w:ascii="Cambria Math" w:hAnsi="Cambria Math"/>
                          </w:rPr>
                        </m:ctrlPr>
                      </m:sSubPr>
                      <m:e>
                        <m:r>
                          <w:rPr>
                            <w:rFonts w:ascii="Cambria Math" w:hAnsi="Cambria Math"/>
                          </w:rPr>
                          <m:t>x</m:t>
                        </m:r>
                      </m:e>
                      <m:sub>
                        <m:r>
                          <w:rPr>
                            <w:rFonts w:ascii="Cambria Math" w:hAnsi="Cambria Math"/>
                          </w:rPr>
                          <m:t>r</m:t>
                        </m:r>
                      </m:sub>
                    </m:sSub>
                  </m:e>
                </m:mr>
              </m:m>
            </m:e>
          </m:d>
          <m:r>
            <m:rPr>
              <m:sty m:val="p"/>
            </m:rPr>
            <w:rPr>
              <w:rFonts w:ascii="Cambria Math" w:hAnsi="Cambria Math"/>
            </w:rPr>
            <m:t xml:space="preserve"> , </m:t>
          </m:r>
          <m:acc>
            <m:accPr>
              <m:chr m:val="̃"/>
              <m:ctrlPr>
                <w:rPr>
                  <w:rFonts w:ascii="Cambria Math" w:hAnsi="Cambria Math"/>
                </w:rPr>
              </m:ctrlPr>
            </m:accPr>
            <m:e>
              <m:r>
                <w:rPr>
                  <w:rFonts w:ascii="Cambria Math" w:hAnsi="Cambria Math"/>
                </w:rPr>
                <m:t>ω</m:t>
              </m:r>
            </m:e>
          </m:acc>
          <m:r>
            <m:rPr>
              <m:sty m:val="p"/>
            </m:rPr>
            <w:rPr>
              <w:rFonts w:ascii="Cambria Math" w:hAnsi="Cambria Math"/>
            </w:rPr>
            <m:t>=</m:t>
          </m:r>
          <m:d>
            <m:dPr>
              <m:begChr m:val="["/>
              <m:endChr m:val="]"/>
              <m:ctrlPr>
                <w:rPr>
                  <w:rFonts w:ascii="Cambria Math" w:hAnsi="Cambria Math"/>
                </w:rPr>
              </m:ctrlPr>
            </m:dPr>
            <m:e>
              <m:m>
                <m:mPr>
                  <m:mcs>
                    <m:mc>
                      <m:mcPr>
                        <m:count m:val="1"/>
                        <m:mcJc m:val="center"/>
                      </m:mcPr>
                    </m:mc>
                  </m:mcs>
                  <m:ctrlPr>
                    <w:rPr>
                      <w:rFonts w:ascii="Cambria Math" w:hAnsi="Cambria Math"/>
                    </w:rPr>
                  </m:ctrlPr>
                </m:mPr>
                <m:mr>
                  <m:e>
                    <m:r>
                      <w:rPr>
                        <w:rFonts w:ascii="Cambria Math" w:eastAsia="Cambria Math" w:hAnsi="Cambria Math" w:cs="Cambria Math"/>
                      </w:rPr>
                      <m:t>ϑ</m:t>
                    </m:r>
                    <m:ctrlPr>
                      <w:rPr>
                        <w:rFonts w:ascii="Cambria Math" w:eastAsia="Cambria Math" w:hAnsi="Cambria Math" w:cs="Cambria Math"/>
                      </w:rPr>
                    </m:ctrlPr>
                  </m:e>
                </m:mr>
                <m:mr>
                  <m:e>
                    <m:r>
                      <w:rPr>
                        <w:rFonts w:ascii="Cambria Math" w:hAnsi="Cambria Math"/>
                      </w:rPr>
                      <m:t>ω</m:t>
                    </m:r>
                  </m:e>
                </m:mr>
                <m:mr>
                  <m:e>
                    <m:r>
                      <w:rPr>
                        <w:rFonts w:ascii="Cambria Math" w:hAnsi="Cambria Math"/>
                      </w:rPr>
                      <m:t>r</m:t>
                    </m:r>
                  </m:e>
                </m:mr>
              </m:m>
            </m:e>
          </m:d>
          <m:r>
            <m:rPr>
              <m:sty m:val="p"/>
            </m:rPr>
            <w:rPr>
              <w:rFonts w:ascii="Cambria Math" w:hAnsi="Cambria Math"/>
            </w:rPr>
            <m:t xml:space="preserve"> , </m:t>
          </m:r>
          <m:acc>
            <m:accPr>
              <m:chr m:val="̃"/>
              <m:ctrlPr>
                <w:rPr>
                  <w:rFonts w:ascii="Cambria Math" w:hAnsi="Cambria Math" w:cs="B Zar"/>
                </w:rPr>
              </m:ctrlPr>
            </m:accPr>
            <m:e>
              <m:r>
                <w:rPr>
                  <w:rFonts w:ascii="Cambria Math" w:hAnsi="Cambria Math" w:cs="B Zar"/>
                </w:rPr>
                <m:t>E</m:t>
              </m:r>
            </m:e>
          </m:acc>
          <m:r>
            <m:rPr>
              <m:sty m:val="p"/>
            </m:rPr>
            <w:rPr>
              <w:rFonts w:ascii="Cambria Math" w:hAnsi="Cambria Math" w:cs="B Zar"/>
            </w:rPr>
            <m:t xml:space="preserve">= </m:t>
          </m:r>
          <m:d>
            <m:dPr>
              <m:begChr m:val="["/>
              <m:endChr m:val="]"/>
              <m:ctrlPr>
                <w:rPr>
                  <w:rFonts w:ascii="Cambria Math" w:hAnsi="Cambria Math" w:cs="B Zar"/>
                </w:rPr>
              </m:ctrlPr>
            </m:dPr>
            <m:e>
              <m:m>
                <m:mPr>
                  <m:mcs>
                    <m:mc>
                      <m:mcPr>
                        <m:count m:val="3"/>
                        <m:mcJc m:val="center"/>
                      </m:mcPr>
                    </m:mc>
                  </m:mcs>
                  <m:ctrlPr>
                    <w:rPr>
                      <w:rFonts w:ascii="Cambria Math" w:hAnsi="Cambria Math" w:cs="B Zar"/>
                    </w:rPr>
                  </m:ctrlPr>
                </m:mPr>
                <m:mr>
                  <m:e>
                    <m:r>
                      <m:rPr>
                        <m:sty m:val="p"/>
                      </m:rPr>
                      <w:rPr>
                        <w:rFonts w:ascii="Cambria Math" w:eastAsia="Cambria Math" w:hAnsi="Cambria Math" w:cs="Cambria Math"/>
                      </w:rPr>
                      <m:t>-</m:t>
                    </m:r>
                    <m:sSub>
                      <m:sSubPr>
                        <m:ctrlPr>
                          <w:rPr>
                            <w:rFonts w:ascii="Cambria Math" w:hAnsi="Cambria Math" w:cs="B Zar"/>
                          </w:rPr>
                        </m:ctrlPr>
                      </m:sSubPr>
                      <m:e>
                        <m:r>
                          <w:rPr>
                            <w:rFonts w:ascii="Cambria Math" w:hAnsi="Cambria Math" w:cs="B Zar"/>
                          </w:rPr>
                          <m:t>L</m:t>
                        </m:r>
                      </m:e>
                      <m:sub>
                        <m:r>
                          <w:rPr>
                            <w:rFonts w:ascii="Cambria Math" w:hAnsi="Cambria Math" w:cs="B Zar"/>
                          </w:rPr>
                          <m:t>i</m:t>
                        </m:r>
                      </m:sub>
                    </m:sSub>
                    <m:r>
                      <m:rPr>
                        <m:sty m:val="p"/>
                      </m:rPr>
                      <w:rPr>
                        <w:rFonts w:ascii="Cambria Math" w:hAnsi="Cambria Math" w:cs="B Zar"/>
                      </w:rPr>
                      <m:t>(</m:t>
                    </m:r>
                    <m:acc>
                      <m:accPr>
                        <m:ctrlPr>
                          <w:rPr>
                            <w:rFonts w:ascii="Cambria Math" w:hAnsi="Cambria Math" w:cs="B Zar"/>
                          </w:rPr>
                        </m:ctrlPr>
                      </m:accPr>
                      <m:e>
                        <m:r>
                          <w:rPr>
                            <w:rFonts w:ascii="Cambria Math" w:hAnsi="Cambria Math" w:cs="B Zar"/>
                          </w:rPr>
                          <m:t>x</m:t>
                        </m:r>
                      </m:e>
                    </m:acc>
                    <m:r>
                      <m:rPr>
                        <m:sty m:val="p"/>
                      </m:rPr>
                      <w:rPr>
                        <w:rFonts w:ascii="Cambria Math" w:hAnsi="Cambria Math" w:cs="B Zar"/>
                      </w:rPr>
                      <m:t>)</m:t>
                    </m:r>
                    <m:ctrlPr>
                      <w:rPr>
                        <w:rFonts w:ascii="Cambria Math" w:eastAsia="Cambria Math" w:hAnsi="Cambria Math" w:cs="Cambria Math"/>
                      </w:rPr>
                    </m:ctrlPr>
                  </m:e>
                  <m:e>
                    <m:r>
                      <w:rPr>
                        <w:rFonts w:ascii="Cambria Math" w:eastAsia="Cambria Math" w:hAnsi="Cambria Math" w:cs="Cambria Math"/>
                      </w:rPr>
                      <m:t>I</m:t>
                    </m:r>
                    <m:ctrlPr>
                      <w:rPr>
                        <w:rFonts w:ascii="Cambria Math" w:eastAsia="Cambria Math" w:hAnsi="Cambria Math" w:cs="Cambria Math"/>
                      </w:rPr>
                    </m:ctrlPr>
                  </m:e>
                  <m:e>
                    <m:r>
                      <m:rPr>
                        <m:sty m:val="p"/>
                      </m:rPr>
                      <w:rPr>
                        <w:rFonts w:ascii="Cambria Math" w:eastAsia="Cambria Math" w:hAnsi="Cambria Math" w:cs="Cambria Math"/>
                      </w:rPr>
                      <m:t>0</m:t>
                    </m:r>
                    <m:ctrlPr>
                      <w:rPr>
                        <w:rFonts w:ascii="Cambria Math" w:eastAsia="Cambria Math" w:hAnsi="Cambria Math" w:cs="Cambria Math"/>
                      </w:rPr>
                    </m:ctrlPr>
                  </m:e>
                </m:mr>
                <m:mr>
                  <m:e>
                    <m:r>
                      <m:rPr>
                        <m:sty m:val="p"/>
                      </m:rPr>
                      <w:rPr>
                        <w:rFonts w:ascii="Cambria Math" w:eastAsia="Cambria Math" w:hAnsi="Cambria Math" w:cs="Cambria Math"/>
                      </w:rPr>
                      <m:t>0</m:t>
                    </m:r>
                    <m:ctrlPr>
                      <w:rPr>
                        <w:rFonts w:ascii="Cambria Math" w:eastAsia="Cambria Math" w:hAnsi="Cambria Math" w:cs="Cambria Math"/>
                      </w:rPr>
                    </m:ctrlPr>
                  </m:e>
                  <m:e>
                    <m:r>
                      <w:rPr>
                        <w:rFonts w:ascii="Cambria Math" w:hAnsi="Cambria Math" w:cs="B Zar"/>
                      </w:rPr>
                      <m:t>I</m:t>
                    </m:r>
                  </m:e>
                  <m:e>
                    <m:r>
                      <m:rPr>
                        <m:sty m:val="p"/>
                      </m:rPr>
                      <w:rPr>
                        <w:rFonts w:ascii="Cambria Math" w:hAnsi="Cambria Math" w:cs="B Zar"/>
                      </w:rPr>
                      <m:t>0</m:t>
                    </m:r>
                  </m:e>
                </m:mr>
                <m:mr>
                  <m:e>
                    <m:r>
                      <m:rPr>
                        <m:sty m:val="p"/>
                      </m:rPr>
                      <w:rPr>
                        <w:rFonts w:ascii="Cambria Math" w:hAnsi="Cambria Math" w:cs="B Zar"/>
                      </w:rPr>
                      <m:t>0</m:t>
                    </m:r>
                    <m:ctrlPr>
                      <w:rPr>
                        <w:rFonts w:ascii="Cambria Math" w:eastAsia="Cambria Math" w:hAnsi="Cambria Math" w:cs="Cambria Math"/>
                      </w:rPr>
                    </m:ctrlPr>
                  </m:e>
                  <m:e>
                    <m:r>
                      <m:rPr>
                        <m:sty m:val="p"/>
                      </m:rPr>
                      <w:rPr>
                        <w:rFonts w:ascii="Cambria Math" w:eastAsia="Cambria Math" w:hAnsi="Cambria Math" w:cs="Cambria Math"/>
                      </w:rPr>
                      <m:t>0</m:t>
                    </m:r>
                  </m:e>
                  <m:e>
                    <m:sSub>
                      <m:sSubPr>
                        <m:ctrlPr>
                          <w:rPr>
                            <w:rFonts w:ascii="Cambria Math" w:hAnsi="Cambria Math" w:cs="B Zar"/>
                          </w:rPr>
                        </m:ctrlPr>
                      </m:sSubPr>
                      <m:e>
                        <m:r>
                          <w:rPr>
                            <w:rFonts w:ascii="Cambria Math" w:hAnsi="Cambria Math" w:cs="B Zar"/>
                          </w:rPr>
                          <m:t>B</m:t>
                        </m:r>
                      </m:e>
                      <m:sub>
                        <m:r>
                          <w:rPr>
                            <w:rFonts w:ascii="Cambria Math" w:hAnsi="Cambria Math" w:cs="B Zar"/>
                          </w:rPr>
                          <m:t>r</m:t>
                        </m:r>
                      </m:sub>
                    </m:sSub>
                  </m:e>
                </m:mr>
              </m:m>
            </m:e>
          </m:d>
        </m:oMath>
      </m:oMathPara>
    </w:p>
    <w:p w:rsidR="001961D3" w:rsidRPr="00453A8D" w:rsidRDefault="001961D3" w:rsidP="00684231">
      <w:pPr>
        <w:pStyle w:val="Text"/>
        <w:rPr>
          <w:rtl/>
        </w:rPr>
      </w:pPr>
      <w:r w:rsidRPr="00453A8D">
        <w:rPr>
          <w:rFonts w:hint="cs"/>
          <w:rtl/>
        </w:rPr>
        <w:t xml:space="preserve">با توجه به آنکه در این مقاله ماتریس سیستم </w:t>
      </w:r>
      <m:oMath>
        <m:sSub>
          <m:sSubPr>
            <m:ctrlPr>
              <w:rPr>
                <w:rFonts w:ascii="Cambria Math" w:hAnsi="Cambria Math"/>
              </w:rPr>
            </m:ctrlPr>
          </m:sSubPr>
          <m:e>
            <m:r>
              <w:rPr>
                <w:rFonts w:ascii="Cambria Math" w:hAnsi="Cambria Math"/>
              </w:rPr>
              <m:t>A</m:t>
            </m:r>
          </m:e>
          <m:sub>
            <m:r>
              <w:rPr>
                <w:rFonts w:ascii="Cambria Math" w:hAnsi="Cambria Math"/>
              </w:rPr>
              <m:t>i</m:t>
            </m:r>
          </m:sub>
        </m:sSub>
      </m:oMath>
      <w:r w:rsidRPr="00453A8D">
        <w:rPr>
          <w:rFonts w:hint="cs"/>
          <w:rtl/>
        </w:rPr>
        <w:t xml:space="preserve"> چندجمله‌ای و وابسته به حالات </w:t>
      </w:r>
      <m:oMath>
        <m:r>
          <w:rPr>
            <w:rFonts w:ascii="Cambria Math" w:hAnsi="Cambria Math"/>
          </w:rPr>
          <m:t>x</m:t>
        </m:r>
      </m:oMath>
      <w:r w:rsidRPr="00453A8D">
        <w:rPr>
          <w:rFonts w:hint="cs"/>
          <w:rtl/>
        </w:rPr>
        <w:t xml:space="preserve"> در نظر گرفته می‌شود بنابراین ماتریس </w:t>
      </w:r>
      <m:oMath>
        <m:sSub>
          <m:sSubPr>
            <m:ctrlPr>
              <w:rPr>
                <w:rFonts w:ascii="Cambria Math" w:eastAsia="Times New Roman" w:hAnsi="Cambria Math"/>
              </w:rPr>
            </m:ctrlPr>
          </m:sSubPr>
          <m:e>
            <m:acc>
              <m:accPr>
                <m:chr m:val="̃"/>
                <m:ctrlPr>
                  <w:rPr>
                    <w:rFonts w:ascii="Cambria Math" w:eastAsia="Times New Roman" w:hAnsi="Cambria Math"/>
                  </w:rPr>
                </m:ctrlPr>
              </m:accPr>
              <m:e>
                <m:r>
                  <w:rPr>
                    <w:rFonts w:ascii="Cambria Math" w:eastAsia="Times New Roman" w:hAnsi="Cambria Math"/>
                  </w:rPr>
                  <m:t>A</m:t>
                </m:r>
              </m:e>
            </m:acc>
          </m:e>
          <m:sub>
            <m:r>
              <w:rPr>
                <w:rFonts w:ascii="Cambria Math" w:eastAsia="Times New Roman" w:hAnsi="Cambria Math"/>
              </w:rPr>
              <m:t>ij</m:t>
            </m:r>
          </m:sub>
        </m:sSub>
      </m:oMath>
      <w:r w:rsidRPr="00453A8D">
        <w:rPr>
          <w:rFonts w:hint="cs"/>
          <w:rtl/>
        </w:rPr>
        <w:t xml:space="preserve"> به‌دست آمده در این مقاله با آنچه در مرجع </w:t>
      </w:r>
      <w:r>
        <w:rPr>
          <w:rtl/>
        </w:rPr>
        <w:t>[</w:t>
      </w:r>
      <w:r w:rsidR="00684231">
        <w:rPr>
          <w:rFonts w:hint="cs"/>
          <w:rtl/>
        </w:rPr>
        <w:t>5</w:t>
      </w:r>
      <w:r>
        <w:rPr>
          <w:rtl/>
        </w:rPr>
        <w:t>]</w:t>
      </w:r>
      <w:r w:rsidRPr="00453A8D">
        <w:rPr>
          <w:rFonts w:hint="cs"/>
          <w:rtl/>
        </w:rPr>
        <w:t xml:space="preserve"> به‌دست می‌آید متفاوت است.</w:t>
      </w:r>
    </w:p>
    <w:p w:rsidR="001961D3" w:rsidRPr="00CA3559" w:rsidRDefault="001961D3" w:rsidP="001961D3">
      <w:pPr>
        <w:pStyle w:val="Text"/>
        <w:rPr>
          <w:rtl/>
        </w:rPr>
      </w:pPr>
      <w:r w:rsidRPr="00CA3559">
        <w:rPr>
          <w:rFonts w:hint="cs"/>
          <w:rtl/>
        </w:rPr>
        <w:t xml:space="preserve">شاخص تعقیب نرم بی‌نهایت </w:t>
      </w:r>
      <w:r w:rsidR="003236F2">
        <w:rPr>
          <w:rtl/>
        </w:rPr>
        <w:fldChar w:fldCharType="begin"/>
      </w:r>
      <w:r>
        <w:rPr>
          <w:rFonts w:hint="cs"/>
        </w:rPr>
        <w:instrText>REF</w:instrText>
      </w:r>
      <w:r>
        <w:rPr>
          <w:rFonts w:hint="cs"/>
          <w:rtl/>
        </w:rPr>
        <w:instrText xml:space="preserve"> _</w:instrText>
      </w:r>
      <w:r>
        <w:rPr>
          <w:rFonts w:hint="cs"/>
        </w:rPr>
        <w:instrText>Ref436667686 \h</w:instrText>
      </w:r>
      <w:r w:rsidR="003236F2">
        <w:rPr>
          <w:rtl/>
        </w:rPr>
      </w:r>
      <w:r w:rsidR="003236F2">
        <w:rPr>
          <w:rtl/>
        </w:rPr>
        <w:fldChar w:fldCharType="separate"/>
      </w:r>
      <w:r w:rsidRPr="009A2C39">
        <w:rPr>
          <w:rFonts w:hint="cs"/>
          <w:sz w:val="22"/>
          <w:rtl/>
        </w:rPr>
        <w:t>(</w:t>
      </w:r>
      <w:r>
        <w:rPr>
          <w:noProof/>
          <w:sz w:val="22"/>
          <w:rtl/>
        </w:rPr>
        <w:t>9</w:t>
      </w:r>
      <w:r w:rsidRPr="009A2C39">
        <w:rPr>
          <w:rFonts w:hint="cs"/>
          <w:sz w:val="22"/>
          <w:rtl/>
        </w:rPr>
        <w:t>)</w:t>
      </w:r>
      <w:r w:rsidR="003236F2">
        <w:rPr>
          <w:rtl/>
        </w:rPr>
        <w:fldChar w:fldCharType="end"/>
      </w:r>
      <w:r w:rsidRPr="00CA3559">
        <w:rPr>
          <w:rFonts w:hint="cs"/>
          <w:rtl/>
        </w:rPr>
        <w:t xml:space="preserve"> به صورت </w:t>
      </w:r>
    </w:p>
    <w:tbl>
      <w:tblPr>
        <w:bidiVisual/>
        <w:tblW w:w="0" w:type="auto"/>
        <w:jc w:val="center"/>
        <w:tblLook w:val="04A0"/>
      </w:tblPr>
      <w:tblGrid>
        <w:gridCol w:w="646"/>
        <w:gridCol w:w="4219"/>
      </w:tblGrid>
      <w:tr w:rsidR="001961D3" w:rsidTr="001961D3">
        <w:trPr>
          <w:jc w:val="center"/>
        </w:trPr>
        <w:tc>
          <w:tcPr>
            <w:tcW w:w="646" w:type="dxa"/>
            <w:vAlign w:val="center"/>
          </w:tcPr>
          <w:p w:rsidR="001961D3" w:rsidRDefault="001961D3" w:rsidP="003E3665">
            <w:pPr>
              <w:pStyle w:val="Text1"/>
              <w:rPr>
                <w:rtl/>
              </w:rPr>
            </w:pPr>
            <w:bookmarkStart w:id="10" w:name="_Ref436667810"/>
            <w:r w:rsidRPr="001961D3">
              <w:rPr>
                <w:rFonts w:hint="cs"/>
                <w:sz w:val="22"/>
                <w:rtl/>
              </w:rPr>
              <w:t>(</w:t>
            </w:r>
            <w:r w:rsidR="003236F2" w:rsidRPr="001961D3">
              <w:rPr>
                <w:sz w:val="22"/>
                <w:rtl/>
              </w:rPr>
              <w:fldChar w:fldCharType="begin"/>
            </w:r>
            <w:r w:rsidRPr="001961D3">
              <w:rPr>
                <w:sz w:val="22"/>
              </w:rPr>
              <w:instrText>SEQ</w:instrText>
            </w:r>
            <w:r w:rsidRPr="001961D3">
              <w:rPr>
                <w:sz w:val="22"/>
                <w:rtl/>
              </w:rPr>
              <w:instrText xml:space="preserve"> معادله \* </w:instrText>
            </w:r>
            <w:r w:rsidRPr="001961D3">
              <w:rPr>
                <w:sz w:val="22"/>
              </w:rPr>
              <w:instrText>ARABIC</w:instrText>
            </w:r>
            <w:r w:rsidR="003236F2" w:rsidRPr="001961D3">
              <w:rPr>
                <w:sz w:val="22"/>
                <w:rtl/>
              </w:rPr>
              <w:fldChar w:fldCharType="separate"/>
            </w:r>
            <w:r w:rsidRPr="001961D3">
              <w:rPr>
                <w:noProof/>
                <w:sz w:val="22"/>
                <w:rtl/>
              </w:rPr>
              <w:t>10</w:t>
            </w:r>
            <w:r w:rsidR="003236F2" w:rsidRPr="001961D3">
              <w:rPr>
                <w:sz w:val="22"/>
                <w:rtl/>
              </w:rPr>
              <w:fldChar w:fldCharType="end"/>
            </w:r>
            <w:r w:rsidRPr="001961D3">
              <w:rPr>
                <w:rFonts w:hint="cs"/>
                <w:sz w:val="22"/>
                <w:rtl/>
              </w:rPr>
              <w:t>)</w:t>
            </w:r>
            <w:bookmarkEnd w:id="10"/>
          </w:p>
        </w:tc>
        <w:tc>
          <w:tcPr>
            <w:tcW w:w="4219" w:type="dxa"/>
            <w:vAlign w:val="center"/>
          </w:tcPr>
          <w:p w:rsidR="001961D3" w:rsidRPr="001961D3" w:rsidRDefault="003236F2" w:rsidP="001A2E70">
            <w:pPr>
              <w:pStyle w:val="Equation"/>
              <w:rPr>
                <w:rFonts w:eastAsiaTheme="minorEastAsia"/>
              </w:rPr>
            </w:pPr>
            <m:oMathPara>
              <m:oMath>
                <m:nary>
                  <m:naryPr>
                    <m:limLoc m:val="subSup"/>
                    <m:ctrlPr>
                      <w:rPr>
                        <w:rFonts w:ascii="Cambria Math" w:hAnsi="Cambria Math"/>
                      </w:rPr>
                    </m:ctrlPr>
                  </m:naryPr>
                  <m:sub>
                    <m:r>
                      <m:rPr>
                        <m:sty m:val="p"/>
                      </m:rPr>
                      <w:rPr>
                        <w:rFonts w:ascii="Cambria Math" w:hAnsi="Cambria Math"/>
                      </w:rPr>
                      <m:t>0</m:t>
                    </m:r>
                  </m:sub>
                  <m:sup>
                    <m:sSub>
                      <m:sSubPr>
                        <m:ctrlPr>
                          <w:rPr>
                            <w:rFonts w:ascii="Cambria Math" w:hAnsi="Cambria Math"/>
                          </w:rPr>
                        </m:ctrlPr>
                      </m:sSubPr>
                      <m:e>
                        <m:r>
                          <w:rPr>
                            <w:rFonts w:ascii="Cambria Math" w:hAnsi="Cambria Math"/>
                          </w:rPr>
                          <m:t>t</m:t>
                        </m:r>
                      </m:e>
                      <m:sub>
                        <m:r>
                          <w:rPr>
                            <w:rFonts w:ascii="Cambria Math" w:hAnsi="Cambria Math"/>
                          </w:rPr>
                          <m:t>f</m:t>
                        </m:r>
                      </m:sub>
                    </m:sSub>
                  </m:sup>
                  <m:e>
                    <m:d>
                      <m:dPr>
                        <m:begChr m:val="{"/>
                        <m:endChr m:val="}"/>
                        <m:ctrlPr>
                          <w:rPr>
                            <w:rFonts w:ascii="Cambria Math" w:hAnsi="Cambria Math"/>
                          </w:rPr>
                        </m:ctrlPr>
                      </m:dPr>
                      <m:e>
                        <m:sSup>
                          <m:sSupPr>
                            <m:ctrlPr>
                              <w:rPr>
                                <w:rFonts w:ascii="Cambria Math" w:hAnsi="Cambria Math"/>
                              </w:rPr>
                            </m:ctrlPr>
                          </m:sSupPr>
                          <m:e>
                            <m:d>
                              <m:dPr>
                                <m:begChr m:val="["/>
                                <m:endChr m:val="]"/>
                                <m:ctrlPr>
                                  <w:rPr>
                                    <w:rFonts w:ascii="Cambria Math" w:hAnsi="Cambria Math"/>
                                  </w:rPr>
                                </m:ctrlPr>
                              </m:dPr>
                              <m:e>
                                <m:r>
                                  <w:rPr>
                                    <w:rFonts w:ascii="Cambria Math" w:hAnsi="Cambria Math"/>
                                  </w:rPr>
                                  <m:t>x</m:t>
                                </m:r>
                                <m:r>
                                  <m:rPr>
                                    <m:sty m:val="p"/>
                                  </m:rP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r</m:t>
                                    </m:r>
                                  </m:sub>
                                </m:sSub>
                              </m:e>
                            </m:d>
                          </m:e>
                          <m:sup>
                            <m:r>
                              <w:rPr>
                                <w:rFonts w:ascii="Cambria Math" w:hAnsi="Cambria Math"/>
                              </w:rPr>
                              <m:t>T</m:t>
                            </m:r>
                          </m:sup>
                        </m:sSup>
                        <m:r>
                          <w:rPr>
                            <w:rFonts w:ascii="Cambria Math" w:hAnsi="Cambria Math"/>
                          </w:rPr>
                          <m:t>Q</m:t>
                        </m:r>
                        <m:d>
                          <m:dPr>
                            <m:begChr m:val="["/>
                            <m:endChr m:val="]"/>
                            <m:ctrlPr>
                              <w:rPr>
                                <w:rFonts w:ascii="Cambria Math" w:hAnsi="Cambria Math"/>
                              </w:rPr>
                            </m:ctrlPr>
                          </m:dPr>
                          <m:e>
                            <m:r>
                              <w:rPr>
                                <w:rFonts w:ascii="Cambria Math" w:hAnsi="Cambria Math"/>
                              </w:rPr>
                              <m:t>x</m:t>
                            </m:r>
                            <m:r>
                              <m:rPr>
                                <m:sty m:val="p"/>
                              </m:rP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r</m:t>
                                </m:r>
                              </m:sub>
                            </m:sSub>
                          </m:e>
                        </m:d>
                      </m:e>
                    </m:d>
                    <m:r>
                      <w:rPr>
                        <w:rFonts w:ascii="Cambria Math" w:hAnsi="Cambria Math"/>
                      </w:rPr>
                      <m:t>dt</m:t>
                    </m:r>
                  </m:e>
                </m:nary>
              </m:oMath>
            </m:oMathPara>
          </w:p>
          <w:p w:rsidR="001961D3" w:rsidRPr="001961D3" w:rsidRDefault="00D07EF7" w:rsidP="001A2E70">
            <w:pPr>
              <w:pStyle w:val="Equation"/>
              <w:rPr>
                <w:rFonts w:eastAsiaTheme="minorEastAsia"/>
              </w:rPr>
            </w:pPr>
            <m:oMathPara>
              <m:oMath>
                <m:r>
                  <m:rPr>
                    <m:sty m:val="p"/>
                  </m:rPr>
                  <w:rPr>
                    <w:rFonts w:ascii="Cambria Math" w:hAnsi="Cambria Math"/>
                  </w:rPr>
                  <m:t>=</m:t>
                </m:r>
                <m:nary>
                  <m:naryPr>
                    <m:limLoc m:val="subSup"/>
                    <m:ctrlPr>
                      <w:rPr>
                        <w:rFonts w:ascii="Cambria Math" w:hAnsi="Cambria Math"/>
                      </w:rPr>
                    </m:ctrlPr>
                  </m:naryPr>
                  <m:sub>
                    <m:r>
                      <m:rPr>
                        <m:sty m:val="p"/>
                      </m:rPr>
                      <w:rPr>
                        <w:rFonts w:ascii="Cambria Math" w:hAnsi="Cambria Math"/>
                      </w:rPr>
                      <m:t>0</m:t>
                    </m:r>
                  </m:sub>
                  <m:sup>
                    <m:sSub>
                      <m:sSubPr>
                        <m:ctrlPr>
                          <w:rPr>
                            <w:rFonts w:ascii="Cambria Math" w:hAnsi="Cambria Math"/>
                          </w:rPr>
                        </m:ctrlPr>
                      </m:sSubPr>
                      <m:e>
                        <m:r>
                          <w:rPr>
                            <w:rFonts w:ascii="Cambria Math" w:hAnsi="Cambria Math"/>
                          </w:rPr>
                          <m:t>t</m:t>
                        </m:r>
                      </m:e>
                      <m:sub>
                        <m:r>
                          <w:rPr>
                            <w:rFonts w:ascii="Cambria Math" w:hAnsi="Cambria Math"/>
                          </w:rPr>
                          <m:t>f</m:t>
                        </m:r>
                      </m:sub>
                    </m:sSub>
                  </m:sup>
                  <m:e>
                    <m:d>
                      <m:dPr>
                        <m:begChr m:val="{"/>
                        <m:endChr m:val="}"/>
                        <m:ctrlPr>
                          <w:rPr>
                            <w:rFonts w:ascii="Cambria Math" w:hAnsi="Cambria Math"/>
                          </w:rPr>
                        </m:ctrlPr>
                      </m:dPr>
                      <m:e>
                        <m:sSup>
                          <m:sSupPr>
                            <m:ctrlPr>
                              <w:rPr>
                                <w:rFonts w:ascii="Cambria Math" w:hAnsi="Cambria Math"/>
                              </w:rPr>
                            </m:ctrlPr>
                          </m:sSupPr>
                          <m:e>
                            <m:acc>
                              <m:accPr>
                                <m:chr m:val="̃"/>
                                <m:ctrlPr>
                                  <w:rPr>
                                    <w:rFonts w:ascii="Cambria Math" w:hAnsi="Cambria Math"/>
                                  </w:rPr>
                                </m:ctrlPr>
                              </m:accPr>
                              <m:e>
                                <m:r>
                                  <w:rPr>
                                    <w:rFonts w:ascii="Cambria Math" w:hAnsi="Cambria Math"/>
                                  </w:rPr>
                                  <m:t>x</m:t>
                                </m:r>
                              </m:e>
                            </m:acc>
                          </m:e>
                          <m:sup>
                            <m:r>
                              <w:rPr>
                                <w:rFonts w:ascii="Cambria Math" w:hAnsi="Cambria Math"/>
                              </w:rPr>
                              <m:t>T</m:t>
                            </m:r>
                          </m:sup>
                        </m:sSup>
                        <m:acc>
                          <m:accPr>
                            <m:chr m:val="̃"/>
                            <m:ctrlPr>
                              <w:rPr>
                                <w:rFonts w:ascii="Cambria Math" w:hAnsi="Cambria Math"/>
                              </w:rPr>
                            </m:ctrlPr>
                          </m:accPr>
                          <m:e>
                            <m:r>
                              <w:rPr>
                                <w:rFonts w:ascii="Cambria Math" w:hAnsi="Cambria Math"/>
                              </w:rPr>
                              <m:t>Q</m:t>
                            </m:r>
                          </m:e>
                        </m:acc>
                        <m:acc>
                          <m:accPr>
                            <m:chr m:val="̃"/>
                            <m:ctrlPr>
                              <w:rPr>
                                <w:rFonts w:ascii="Cambria Math" w:hAnsi="Cambria Math"/>
                              </w:rPr>
                            </m:ctrlPr>
                          </m:accPr>
                          <m:e>
                            <m:r>
                              <w:rPr>
                                <w:rFonts w:ascii="Cambria Math" w:hAnsi="Cambria Math"/>
                              </w:rPr>
                              <m:t>x</m:t>
                            </m:r>
                          </m:e>
                        </m:acc>
                      </m:e>
                    </m:d>
                    <m:r>
                      <w:rPr>
                        <w:rFonts w:ascii="Cambria Math" w:hAnsi="Cambria Math"/>
                      </w:rPr>
                      <m:t>dt</m:t>
                    </m:r>
                  </m:e>
                </m:nary>
              </m:oMath>
            </m:oMathPara>
          </w:p>
          <w:p w:rsidR="001961D3" w:rsidRDefault="00D07EF7" w:rsidP="001A2E70">
            <w:pPr>
              <w:pStyle w:val="Equation"/>
            </w:pPr>
            <m:oMathPara>
              <m:oMath>
                <m:r>
                  <w:rPr>
                    <w:rFonts w:ascii="Cambria Math" w:hAnsi="Cambria Math"/>
                  </w:rPr>
                  <m:t>≤</m:t>
                </m:r>
                <m:sSup>
                  <m:sSupPr>
                    <m:ctrlPr>
                      <w:rPr>
                        <w:rFonts w:ascii="Cambria Math" w:hAnsi="Cambria Math"/>
                      </w:rPr>
                    </m:ctrlPr>
                  </m:sSupPr>
                  <m:e>
                    <m:acc>
                      <m:accPr>
                        <m:chr m:val="̃"/>
                        <m:ctrlPr>
                          <w:rPr>
                            <w:rFonts w:ascii="Cambria Math" w:hAnsi="Cambria Math"/>
                          </w:rPr>
                        </m:ctrlPr>
                      </m:accPr>
                      <m:e>
                        <m:r>
                          <w:rPr>
                            <w:rFonts w:ascii="Cambria Math" w:hAnsi="Cambria Math"/>
                          </w:rPr>
                          <m:t>x</m:t>
                        </m:r>
                      </m:e>
                    </m:acc>
                  </m:e>
                  <m:sup>
                    <m:r>
                      <w:rPr>
                        <w:rFonts w:ascii="Cambria Math" w:hAnsi="Cambria Math"/>
                      </w:rPr>
                      <m:t>T</m:t>
                    </m:r>
                  </m:sup>
                </m:sSup>
                <m:d>
                  <m:dPr>
                    <m:ctrlPr>
                      <w:rPr>
                        <w:rFonts w:ascii="Cambria Math" w:hAnsi="Cambria Math"/>
                      </w:rPr>
                    </m:ctrlPr>
                  </m:dPr>
                  <m:e>
                    <m:r>
                      <w:rPr>
                        <w:rFonts w:ascii="Cambria Math" w:hAnsi="Cambria Math"/>
                      </w:rPr>
                      <m:t>0</m:t>
                    </m:r>
                  </m:e>
                </m:d>
                <m:acc>
                  <m:accPr>
                    <m:chr m:val="̃"/>
                    <m:ctrlPr>
                      <w:rPr>
                        <w:rFonts w:ascii="Cambria Math" w:hAnsi="Cambria Math"/>
                      </w:rPr>
                    </m:ctrlPr>
                  </m:accPr>
                  <m:e>
                    <m:r>
                      <w:rPr>
                        <w:rFonts w:ascii="Cambria Math" w:hAnsi="Cambria Math"/>
                      </w:rPr>
                      <m:t>P</m:t>
                    </m:r>
                  </m:e>
                </m:acc>
                <m:acc>
                  <m:accPr>
                    <m:chr m:val="̃"/>
                    <m:ctrlPr>
                      <w:rPr>
                        <w:rFonts w:ascii="Cambria Math" w:hAnsi="Cambria Math"/>
                      </w:rPr>
                    </m:ctrlPr>
                  </m:accPr>
                  <m:e>
                    <m:r>
                      <w:rPr>
                        <w:rFonts w:ascii="Cambria Math" w:hAnsi="Cambria Math"/>
                      </w:rPr>
                      <m:t>x</m:t>
                    </m:r>
                  </m:e>
                </m:acc>
                <m:d>
                  <m:dPr>
                    <m:ctrlPr>
                      <w:rPr>
                        <w:rFonts w:ascii="Cambria Math" w:hAnsi="Cambria Math"/>
                      </w:rPr>
                    </m:ctrlPr>
                  </m:dPr>
                  <m:e>
                    <m:r>
                      <w:rPr>
                        <w:rFonts w:ascii="Cambria Math" w:hAnsi="Cambria Math"/>
                      </w:rPr>
                      <m:t>0</m:t>
                    </m:r>
                  </m:e>
                </m:d>
                <m:r>
                  <w:rPr>
                    <w:rFonts w:ascii="Cambria Math" w:hAnsi="Cambria Math"/>
                  </w:rPr>
                  <m:t>+</m:t>
                </m:r>
                <m:sSup>
                  <m:sSupPr>
                    <m:ctrlPr>
                      <w:rPr>
                        <w:rFonts w:ascii="Cambria Math" w:hAnsi="Cambria Math"/>
                      </w:rPr>
                    </m:ctrlPr>
                  </m:sSupPr>
                  <m:e>
                    <m:r>
                      <w:rPr>
                        <w:rFonts w:ascii="Cambria Math" w:hAnsi="Cambria Math"/>
                      </w:rPr>
                      <m:t>ρ</m:t>
                    </m:r>
                  </m:e>
                  <m:sup>
                    <m:r>
                      <w:rPr>
                        <w:rFonts w:ascii="Cambria Math" w:hAnsi="Cambria Math"/>
                      </w:rPr>
                      <m:t>2</m:t>
                    </m:r>
                  </m:sup>
                </m:sSup>
                <m:nary>
                  <m:naryPr>
                    <m:limLoc m:val="subSup"/>
                    <m:ctrlPr>
                      <w:rPr>
                        <w:rFonts w:ascii="Cambria Math" w:hAnsi="Cambria Math"/>
                      </w:rPr>
                    </m:ctrlPr>
                  </m:naryPr>
                  <m:sub>
                    <m:r>
                      <w:rPr>
                        <w:rFonts w:ascii="Cambria Math" w:hAnsi="Cambria Math"/>
                      </w:rPr>
                      <m:t>0</m:t>
                    </m:r>
                  </m:sub>
                  <m:sup>
                    <m:sSub>
                      <m:sSubPr>
                        <m:ctrlPr>
                          <w:rPr>
                            <w:rFonts w:ascii="Cambria Math" w:hAnsi="Cambria Math"/>
                          </w:rPr>
                        </m:ctrlPr>
                      </m:sSubPr>
                      <m:e>
                        <m:r>
                          <w:rPr>
                            <w:rFonts w:ascii="Cambria Math" w:hAnsi="Cambria Math"/>
                          </w:rPr>
                          <m:t>t</m:t>
                        </m:r>
                      </m:e>
                      <m:sub>
                        <m:r>
                          <w:rPr>
                            <w:rFonts w:ascii="Cambria Math" w:hAnsi="Cambria Math"/>
                          </w:rPr>
                          <m:t>f</m:t>
                        </m:r>
                      </m:sub>
                    </m:sSub>
                  </m:sup>
                  <m:e>
                    <m:sSup>
                      <m:sSupPr>
                        <m:ctrlPr>
                          <w:rPr>
                            <w:rFonts w:ascii="Cambria Math" w:hAnsi="Cambria Math"/>
                          </w:rPr>
                        </m:ctrlPr>
                      </m:sSupPr>
                      <m:e>
                        <m:acc>
                          <m:accPr>
                            <m:chr m:val="̃"/>
                            <m:ctrlPr>
                              <w:rPr>
                                <w:rFonts w:ascii="Cambria Math" w:hAnsi="Cambria Math"/>
                              </w:rPr>
                            </m:ctrlPr>
                          </m:accPr>
                          <m:e>
                            <m:r>
                              <w:rPr>
                                <w:rFonts w:ascii="Cambria Math" w:hAnsi="Cambria Math"/>
                              </w:rPr>
                              <m:t>ω</m:t>
                            </m:r>
                          </m:e>
                        </m:acc>
                      </m:e>
                      <m:sup>
                        <m:r>
                          <w:rPr>
                            <w:rFonts w:ascii="Cambria Math" w:hAnsi="Cambria Math"/>
                          </w:rPr>
                          <m:t>T</m:t>
                        </m:r>
                      </m:sup>
                    </m:sSup>
                    <m:acc>
                      <m:accPr>
                        <m:chr m:val="̃"/>
                        <m:ctrlPr>
                          <w:rPr>
                            <w:rFonts w:ascii="Cambria Math" w:hAnsi="Cambria Math"/>
                          </w:rPr>
                        </m:ctrlPr>
                      </m:accPr>
                      <m:e>
                        <m:r>
                          <w:rPr>
                            <w:rFonts w:ascii="Cambria Math" w:hAnsi="Cambria Math"/>
                          </w:rPr>
                          <m:t>ω</m:t>
                        </m:r>
                      </m:e>
                    </m:acc>
                    <m:r>
                      <w:rPr>
                        <w:rFonts w:ascii="Cambria Math" w:hAnsi="Cambria Math"/>
                      </w:rPr>
                      <m:t>dt</m:t>
                    </m:r>
                  </m:e>
                </m:nary>
              </m:oMath>
            </m:oMathPara>
          </w:p>
        </w:tc>
      </w:tr>
    </w:tbl>
    <w:p w:rsidR="001961D3" w:rsidRPr="00CA3559" w:rsidRDefault="001961D3" w:rsidP="001961D3">
      <w:pPr>
        <w:pStyle w:val="Text"/>
        <w:rPr>
          <w:rtl/>
        </w:rPr>
      </w:pPr>
      <w:r w:rsidRPr="00CA3559">
        <w:rPr>
          <w:rFonts w:hint="cs"/>
          <w:rtl/>
        </w:rPr>
        <w:t xml:space="preserve">به‌دست می‌آید که در آن </w:t>
      </w:r>
      <m:oMath>
        <m:acc>
          <m:accPr>
            <m:chr m:val="̃"/>
            <m:ctrlPr>
              <w:rPr>
                <w:rFonts w:ascii="Cambria Math" w:hAnsi="Cambria Math"/>
              </w:rPr>
            </m:ctrlPr>
          </m:accPr>
          <m:e>
            <m:r>
              <w:rPr>
                <w:rFonts w:ascii="Cambria Math" w:hAnsi="Cambria Math"/>
              </w:rPr>
              <m:t>P</m:t>
            </m:r>
          </m:e>
        </m:acc>
      </m:oMath>
      <w:r w:rsidRPr="00CA3559">
        <w:rPr>
          <w:rFonts w:hint="cs"/>
          <w:rtl/>
        </w:rPr>
        <w:t xml:space="preserve"> یک ماتریس وزن متقارن مثبت معین می‌باشد و</w:t>
      </w:r>
    </w:p>
    <w:p w:rsidR="001961D3" w:rsidRPr="001961D3" w:rsidRDefault="003236F2" w:rsidP="001A2E70">
      <w:pPr>
        <w:pStyle w:val="Equation"/>
      </w:pPr>
      <m:oMathPara>
        <m:oMath>
          <m:acc>
            <m:accPr>
              <m:chr m:val="̃"/>
              <m:ctrlPr>
                <w:rPr>
                  <w:rFonts w:ascii="Cambria Math" w:hAnsi="Cambria Math"/>
                </w:rPr>
              </m:ctrlPr>
            </m:accPr>
            <m:e>
              <m:r>
                <w:rPr>
                  <w:rFonts w:ascii="Cambria Math" w:hAnsi="Cambria Math"/>
                </w:rPr>
                <m:t>Q</m:t>
              </m:r>
            </m:e>
          </m:acc>
          <m:r>
            <m:rPr>
              <m:sty m:val="p"/>
            </m:rPr>
            <w:rPr>
              <w:rFonts w:ascii="Cambria Math" w:hAnsi="Cambria Math"/>
            </w:rPr>
            <m:t xml:space="preserve">= </m:t>
          </m:r>
          <m:d>
            <m:dPr>
              <m:begChr m:val="["/>
              <m:endChr m:val="]"/>
              <m:ctrlPr>
                <w:rPr>
                  <w:rFonts w:ascii="Cambria Math" w:hAnsi="Cambria Math"/>
                </w:rPr>
              </m:ctrlPr>
            </m:dPr>
            <m:e>
              <m:m>
                <m:mPr>
                  <m:mcs>
                    <m:mc>
                      <m:mcPr>
                        <m:count m:val="3"/>
                        <m:mcJc m:val="center"/>
                      </m:mcPr>
                    </m:mc>
                  </m:mcs>
                  <m:ctrlPr>
                    <w:rPr>
                      <w:rFonts w:ascii="Cambria Math" w:hAnsi="Cambria Math"/>
                    </w:rPr>
                  </m:ctrlPr>
                </m:mPr>
                <m:mr>
                  <m:e>
                    <m:r>
                      <m:rPr>
                        <m:sty m:val="p"/>
                      </m:rPr>
                      <w:rPr>
                        <w:rFonts w:ascii="Cambria Math" w:hAnsi="Cambria Math"/>
                      </w:rPr>
                      <m:t>0</m:t>
                    </m:r>
                  </m:e>
                  <m:e>
                    <m:r>
                      <m:rPr>
                        <m:sty m:val="p"/>
                      </m:rPr>
                      <w:rPr>
                        <w:rFonts w:ascii="Cambria Math" w:hAnsi="Cambria Math"/>
                      </w:rPr>
                      <m:t>0</m:t>
                    </m:r>
                    <m:ctrlPr>
                      <w:rPr>
                        <w:rFonts w:ascii="Cambria Math" w:eastAsia="Cambria Math" w:hAnsi="Cambria Math" w:cs="Cambria Math"/>
                      </w:rPr>
                    </m:ctrlPr>
                  </m:e>
                  <m:e>
                    <m:r>
                      <m:rPr>
                        <m:sty m:val="p"/>
                      </m:rPr>
                      <w:rPr>
                        <w:rFonts w:ascii="Cambria Math" w:eastAsia="Cambria Math" w:hAnsi="Cambria Math" w:cs="Cambria Math"/>
                      </w:rPr>
                      <m:t>0</m:t>
                    </m:r>
                  </m:e>
                </m:mr>
                <m:mr>
                  <m:e>
                    <m:r>
                      <m:rPr>
                        <m:sty m:val="p"/>
                      </m:rPr>
                      <w:rPr>
                        <w:rFonts w:ascii="Cambria Math" w:eastAsia="Cambria Math" w:hAnsi="Cambria Math" w:cs="Cambria Math"/>
                      </w:rPr>
                      <m:t>0</m:t>
                    </m:r>
                    <m:ctrlPr>
                      <w:rPr>
                        <w:rFonts w:ascii="Cambria Math" w:eastAsia="Cambria Math" w:hAnsi="Cambria Math" w:cs="Cambria Math"/>
                      </w:rPr>
                    </m:ctrlPr>
                  </m:e>
                  <m:e>
                    <m:r>
                      <w:rPr>
                        <w:rFonts w:ascii="Cambria Math" w:eastAsia="Cambria Math" w:hAnsi="Cambria Math" w:cs="Cambria Math"/>
                      </w:rPr>
                      <m:t>Q</m:t>
                    </m:r>
                    <m:ctrlPr>
                      <w:rPr>
                        <w:rFonts w:ascii="Cambria Math" w:eastAsia="Cambria Math" w:hAnsi="Cambria Math" w:cs="Cambria Math"/>
                      </w:rPr>
                    </m:ctrlPr>
                  </m:e>
                  <m:e>
                    <m:r>
                      <m:rPr>
                        <m:sty m:val="p"/>
                      </m:rPr>
                      <w:rPr>
                        <w:rFonts w:ascii="Cambria Math" w:eastAsia="Cambria Math" w:hAnsi="Cambria Math" w:cs="Cambria Math"/>
                      </w:rPr>
                      <m:t>-</m:t>
                    </m:r>
                    <m:r>
                      <w:rPr>
                        <w:rFonts w:ascii="Cambria Math" w:eastAsia="Cambria Math" w:hAnsi="Cambria Math" w:cs="Cambria Math"/>
                      </w:rPr>
                      <m:t>Q</m:t>
                    </m:r>
                    <m:ctrlPr>
                      <w:rPr>
                        <w:rFonts w:ascii="Cambria Math" w:eastAsia="Cambria Math" w:hAnsi="Cambria Math" w:cs="Cambria Math"/>
                      </w:rPr>
                    </m:ctrlPr>
                  </m:e>
                </m:mr>
                <m:mr>
                  <m:e>
                    <m:r>
                      <m:rPr>
                        <m:sty m:val="p"/>
                      </m:rPr>
                      <w:rPr>
                        <w:rFonts w:ascii="Cambria Math" w:eastAsia="Cambria Math" w:hAnsi="Cambria Math" w:cs="Cambria Math"/>
                      </w:rPr>
                      <m:t>0</m:t>
                    </m:r>
                  </m:e>
                  <m:e>
                    <m:r>
                      <m:rPr>
                        <m:sty m:val="p"/>
                      </m:rPr>
                      <w:rPr>
                        <w:rFonts w:ascii="Cambria Math" w:hAnsi="Cambria Math"/>
                      </w:rPr>
                      <m:t>-</m:t>
                    </m:r>
                    <m:r>
                      <w:rPr>
                        <w:rFonts w:ascii="Cambria Math" w:hAnsi="Cambria Math"/>
                      </w:rPr>
                      <m:t>Q</m:t>
                    </m:r>
                    <m:ctrlPr>
                      <w:rPr>
                        <w:rFonts w:ascii="Cambria Math" w:eastAsia="Cambria Math" w:hAnsi="Cambria Math" w:cs="Cambria Math"/>
                      </w:rPr>
                    </m:ctrlPr>
                  </m:e>
                  <m:e>
                    <m:r>
                      <w:rPr>
                        <w:rFonts w:ascii="Cambria Math" w:eastAsia="Cambria Math" w:hAnsi="Cambria Math" w:cs="Cambria Math"/>
                      </w:rPr>
                      <m:t>Q</m:t>
                    </m:r>
                  </m:e>
                </m:mr>
              </m:m>
            </m:e>
          </m:d>
        </m:oMath>
      </m:oMathPara>
    </w:p>
    <w:p w:rsidR="00D07EF7" w:rsidRDefault="001961D3" w:rsidP="00D07EF7">
      <w:pPr>
        <w:pStyle w:val="Text"/>
        <w:rPr>
          <w:b/>
          <w:bCs/>
          <w:rtl/>
        </w:rPr>
      </w:pPr>
      <w:r w:rsidRPr="00CB0769">
        <w:rPr>
          <w:rFonts w:hint="cs"/>
          <w:rtl/>
        </w:rPr>
        <w:t xml:space="preserve">هدف اصلی در این مقاله تعیین کنترلگر فازی چندجمله‌ای </w:t>
      </w:r>
      <w:r w:rsidR="003236F2">
        <w:rPr>
          <w:rtl/>
        </w:rPr>
        <w:fldChar w:fldCharType="begin"/>
      </w:r>
      <w:r>
        <w:rPr>
          <w:rFonts w:hint="cs"/>
        </w:rPr>
        <w:instrText>REF</w:instrText>
      </w:r>
      <w:r>
        <w:rPr>
          <w:rFonts w:hint="cs"/>
          <w:rtl/>
        </w:rPr>
        <w:instrText xml:space="preserve"> _</w:instrText>
      </w:r>
      <w:r>
        <w:rPr>
          <w:rFonts w:hint="cs"/>
        </w:rPr>
        <w:instrText>Ref436667524 \h</w:instrText>
      </w:r>
      <w:r w:rsidR="003236F2">
        <w:rPr>
          <w:rtl/>
        </w:rPr>
      </w:r>
      <w:r w:rsidR="003236F2">
        <w:rPr>
          <w:rtl/>
        </w:rPr>
        <w:fldChar w:fldCharType="separate"/>
      </w:r>
      <w:r w:rsidRPr="009A2C39">
        <w:rPr>
          <w:rFonts w:hint="cs"/>
          <w:sz w:val="22"/>
          <w:rtl/>
        </w:rPr>
        <w:t>(</w:t>
      </w:r>
      <w:r>
        <w:rPr>
          <w:noProof/>
          <w:sz w:val="22"/>
          <w:rtl/>
        </w:rPr>
        <w:t>8</w:t>
      </w:r>
      <w:r w:rsidRPr="009A2C39">
        <w:rPr>
          <w:rFonts w:hint="cs"/>
          <w:sz w:val="22"/>
          <w:rtl/>
        </w:rPr>
        <w:t>)</w:t>
      </w:r>
      <w:r w:rsidR="003236F2">
        <w:rPr>
          <w:rtl/>
        </w:rPr>
        <w:fldChar w:fldCharType="end"/>
      </w:r>
      <w:r w:rsidRPr="00CB0769">
        <w:rPr>
          <w:rFonts w:hint="cs"/>
          <w:rtl/>
        </w:rPr>
        <w:t xml:space="preserve"> برای سیستم </w:t>
      </w:r>
      <w:r w:rsidR="00D07EF7">
        <w:rPr>
          <w:rFonts w:hint="cs"/>
          <w:rtl/>
        </w:rPr>
        <w:t>افزوده</w:t>
      </w:r>
      <w:r w:rsidRPr="00CB0769">
        <w:rPr>
          <w:rFonts w:hint="cs"/>
          <w:rtl/>
        </w:rPr>
        <w:t xml:space="preserve"> شده </w:t>
      </w:r>
      <w:r w:rsidR="003236F2">
        <w:rPr>
          <w:rtl/>
        </w:rPr>
        <w:fldChar w:fldCharType="begin"/>
      </w:r>
      <w:r>
        <w:rPr>
          <w:rFonts w:hint="cs"/>
        </w:rPr>
        <w:instrText>REF</w:instrText>
      </w:r>
      <w:r>
        <w:rPr>
          <w:rFonts w:hint="cs"/>
          <w:rtl/>
        </w:rPr>
        <w:instrText xml:space="preserve"> _</w:instrText>
      </w:r>
      <w:r>
        <w:rPr>
          <w:rFonts w:hint="cs"/>
        </w:rPr>
        <w:instrText>Ref436667686 \h</w:instrText>
      </w:r>
      <w:r w:rsidR="003236F2">
        <w:rPr>
          <w:rtl/>
        </w:rPr>
      </w:r>
      <w:r w:rsidR="003236F2">
        <w:rPr>
          <w:rtl/>
        </w:rPr>
        <w:fldChar w:fldCharType="separate"/>
      </w:r>
      <w:r w:rsidRPr="009A2C39">
        <w:rPr>
          <w:rFonts w:hint="cs"/>
          <w:sz w:val="22"/>
          <w:rtl/>
        </w:rPr>
        <w:t>(</w:t>
      </w:r>
      <w:r>
        <w:rPr>
          <w:noProof/>
          <w:sz w:val="22"/>
          <w:rtl/>
        </w:rPr>
        <w:t>9</w:t>
      </w:r>
      <w:r w:rsidRPr="009A2C39">
        <w:rPr>
          <w:rFonts w:hint="cs"/>
          <w:sz w:val="22"/>
          <w:rtl/>
        </w:rPr>
        <w:t>)</w:t>
      </w:r>
      <w:r w:rsidR="003236F2">
        <w:rPr>
          <w:rtl/>
        </w:rPr>
        <w:fldChar w:fldCharType="end"/>
      </w:r>
      <w:r w:rsidRPr="00CB0769">
        <w:rPr>
          <w:rFonts w:hint="cs"/>
          <w:rtl/>
        </w:rPr>
        <w:t xml:space="preserve"> با تضمین شاخص تعقیب نرم بی‌نهایت </w:t>
      </w:r>
      <w:r>
        <w:rPr>
          <w:rFonts w:hint="cs"/>
          <w:rtl/>
        </w:rPr>
        <w:t>برای تمامی</w:t>
      </w:r>
      <m:oMath>
        <m:acc>
          <m:accPr>
            <m:chr m:val="̃"/>
            <m:ctrlPr>
              <w:rPr>
                <w:rFonts w:ascii="Cambria Math" w:eastAsia="Times New Roman" w:hAnsi="Cambria Math"/>
              </w:rPr>
            </m:ctrlPr>
          </m:accPr>
          <m:e>
            <m:r>
              <w:rPr>
                <w:rFonts w:ascii="Cambria Math" w:eastAsia="Times New Roman" w:hAnsi="Cambria Math"/>
              </w:rPr>
              <m:t>ω</m:t>
            </m:r>
          </m:e>
        </m:acc>
      </m:oMath>
      <w:r>
        <w:rPr>
          <w:rFonts w:eastAsiaTheme="minorEastAsia" w:hint="cs"/>
          <w:rtl/>
        </w:rPr>
        <w:t xml:space="preserve">ها می‌باشد. پس از آن </w:t>
      </w:r>
      <w:r>
        <w:rPr>
          <w:rFonts w:hint="cs"/>
          <w:rtl/>
        </w:rPr>
        <w:t>میزان بهره تضعیف</w:t>
      </w:r>
      <m:oMath>
        <m:r>
          <w:rPr>
            <w:rFonts w:ascii="Cambria Math" w:hAnsi="Cambria Math"/>
          </w:rPr>
          <m:t>ρ</m:t>
        </m:r>
      </m:oMath>
      <w:r w:rsidRPr="00CB0769">
        <w:rPr>
          <w:rFonts w:hint="cs"/>
          <w:rtl/>
        </w:rPr>
        <w:t xml:space="preserve"> می‌تواند کمینه شود تا شاخص تعقیب نرم بی‌نهایت در </w:t>
      </w:r>
      <w:r w:rsidR="003236F2">
        <w:rPr>
          <w:rtl/>
        </w:rPr>
        <w:fldChar w:fldCharType="begin"/>
      </w:r>
      <w:r>
        <w:rPr>
          <w:rFonts w:hint="cs"/>
        </w:rPr>
        <w:instrText>REF</w:instrText>
      </w:r>
      <w:r>
        <w:rPr>
          <w:rFonts w:hint="cs"/>
          <w:rtl/>
        </w:rPr>
        <w:instrText xml:space="preserve"> _</w:instrText>
      </w:r>
      <w:r>
        <w:rPr>
          <w:rFonts w:hint="cs"/>
        </w:rPr>
        <w:instrText>Ref436667810 \h</w:instrText>
      </w:r>
      <w:r w:rsidR="003236F2">
        <w:rPr>
          <w:rtl/>
        </w:rPr>
      </w:r>
      <w:r w:rsidR="003236F2">
        <w:rPr>
          <w:rtl/>
        </w:rPr>
        <w:fldChar w:fldCharType="separate"/>
      </w:r>
      <w:r w:rsidRPr="009A2C39">
        <w:rPr>
          <w:rFonts w:hint="cs"/>
          <w:sz w:val="22"/>
          <w:rtl/>
        </w:rPr>
        <w:t>(</w:t>
      </w:r>
      <w:r>
        <w:rPr>
          <w:noProof/>
          <w:sz w:val="22"/>
          <w:rtl/>
        </w:rPr>
        <w:t>10</w:t>
      </w:r>
      <w:r w:rsidRPr="009A2C39">
        <w:rPr>
          <w:rFonts w:hint="cs"/>
          <w:sz w:val="22"/>
          <w:rtl/>
        </w:rPr>
        <w:t>)</w:t>
      </w:r>
      <w:r w:rsidR="003236F2">
        <w:rPr>
          <w:rtl/>
        </w:rPr>
        <w:fldChar w:fldCharType="end"/>
      </w:r>
      <w:r w:rsidRPr="00CB0769">
        <w:rPr>
          <w:rFonts w:hint="cs"/>
          <w:rtl/>
        </w:rPr>
        <w:t xml:space="preserve"> تا حد ممکن کوچک شود.</w:t>
      </w:r>
    </w:p>
    <w:p w:rsidR="001961D3" w:rsidRPr="00CB0769" w:rsidRDefault="001961D3" w:rsidP="00D07EF7">
      <w:pPr>
        <w:pStyle w:val="Text"/>
        <w:rPr>
          <w:rFonts w:eastAsiaTheme="minorEastAsia"/>
          <w:rtl/>
        </w:rPr>
      </w:pPr>
      <w:r w:rsidRPr="006D14A8">
        <w:rPr>
          <w:rFonts w:hint="cs"/>
          <w:b/>
          <w:bCs/>
          <w:rtl/>
        </w:rPr>
        <w:t>قضیه 1</w:t>
      </w:r>
      <w:r>
        <w:rPr>
          <w:rFonts w:hint="cs"/>
          <w:rtl/>
        </w:rPr>
        <w:t xml:space="preserve">: </w:t>
      </w:r>
      <w:r w:rsidRPr="00B95099">
        <w:rPr>
          <w:rFonts w:hint="cs"/>
          <w:rtl/>
        </w:rPr>
        <w:t xml:space="preserve">در سیستم غیر خطی </w:t>
      </w:r>
      <w:fldSimple w:instr="REF _Ref436667686 \h \* MERGEFORMAT ">
        <w:r w:rsidRPr="00354CEF">
          <w:rPr>
            <w:rFonts w:hint="cs"/>
            <w:rtl/>
          </w:rPr>
          <w:t>(</w:t>
        </w:r>
        <w:r w:rsidRPr="00354CEF">
          <w:rPr>
            <w:rtl/>
          </w:rPr>
          <w:t>9</w:t>
        </w:r>
        <w:r w:rsidRPr="00354CEF">
          <w:rPr>
            <w:rFonts w:hint="cs"/>
            <w:rtl/>
          </w:rPr>
          <w:t>)</w:t>
        </w:r>
      </w:fldSimple>
      <w:r w:rsidRPr="00B95099">
        <w:rPr>
          <w:rFonts w:hint="cs"/>
          <w:rtl/>
        </w:rPr>
        <w:t xml:space="preserve"> اگر </w:t>
      </w:r>
      <m:oMath>
        <m:acc>
          <m:accPr>
            <m:chr m:val="̃"/>
            <m:ctrlPr>
              <w:rPr>
                <w:rFonts w:ascii="Cambria Math" w:hAnsi="Cambria Math"/>
              </w:rPr>
            </m:ctrlPr>
          </m:accPr>
          <m:e>
            <m:r>
              <w:rPr>
                <w:rFonts w:ascii="Cambria Math" w:hAnsi="Cambria Math"/>
              </w:rPr>
              <m:t>P</m:t>
            </m:r>
          </m:e>
        </m:acc>
        <m:r>
          <w:rPr>
            <w:rFonts w:ascii="Cambria Math"/>
          </w:rPr>
          <m:t>=</m:t>
        </m:r>
        <m:acc>
          <m:accPr>
            <m:chr m:val="̃"/>
            <m:ctrlPr>
              <w:rPr>
                <w:rFonts w:ascii="Cambria Math" w:hAnsi="Cambria Math"/>
              </w:rPr>
            </m:ctrlPr>
          </m:accPr>
          <m:e>
            <m:r>
              <w:rPr>
                <w:rFonts w:ascii="Cambria Math" w:hAnsi="Cambria Math"/>
              </w:rPr>
              <m:t>P</m:t>
            </m:r>
          </m:e>
        </m:acc>
        <m:r>
          <w:rPr>
            <w:rFonts w:ascii="Cambria Math"/>
          </w:rPr>
          <m:t>&gt;0</m:t>
        </m:r>
      </m:oMath>
      <w:r w:rsidRPr="00B95099">
        <w:rPr>
          <w:rFonts w:hint="cs"/>
          <w:rtl/>
        </w:rPr>
        <w:t xml:space="preserve"> جواب نامساوی ماتریسی</w:t>
      </w:r>
    </w:p>
    <w:tbl>
      <w:tblPr>
        <w:bidiVisual/>
        <w:tblW w:w="0" w:type="auto"/>
        <w:jc w:val="center"/>
        <w:tblLook w:val="04A0"/>
      </w:tblPr>
      <w:tblGrid>
        <w:gridCol w:w="546"/>
        <w:gridCol w:w="4319"/>
      </w:tblGrid>
      <w:tr w:rsidR="001961D3" w:rsidTr="001961D3">
        <w:trPr>
          <w:jc w:val="center"/>
        </w:trPr>
        <w:tc>
          <w:tcPr>
            <w:tcW w:w="504" w:type="dxa"/>
            <w:vAlign w:val="center"/>
          </w:tcPr>
          <w:p w:rsidR="001961D3" w:rsidRDefault="001961D3" w:rsidP="003E3665">
            <w:pPr>
              <w:pStyle w:val="Text1"/>
              <w:rPr>
                <w:rtl/>
              </w:rPr>
            </w:pPr>
            <w:bookmarkStart w:id="11" w:name="_Ref436667988"/>
            <w:r w:rsidRPr="001961D3">
              <w:rPr>
                <w:rFonts w:hint="cs"/>
                <w:sz w:val="22"/>
                <w:rtl/>
              </w:rPr>
              <w:lastRenderedPageBreak/>
              <w:t>(</w:t>
            </w:r>
            <w:r w:rsidR="003236F2" w:rsidRPr="001961D3">
              <w:rPr>
                <w:sz w:val="22"/>
                <w:rtl/>
              </w:rPr>
              <w:fldChar w:fldCharType="begin"/>
            </w:r>
            <w:r w:rsidRPr="001961D3">
              <w:rPr>
                <w:sz w:val="22"/>
              </w:rPr>
              <w:instrText>SEQ</w:instrText>
            </w:r>
            <w:r w:rsidRPr="001961D3">
              <w:rPr>
                <w:sz w:val="22"/>
                <w:rtl/>
              </w:rPr>
              <w:instrText xml:space="preserve"> معادله \* </w:instrText>
            </w:r>
            <w:r w:rsidRPr="001961D3">
              <w:rPr>
                <w:sz w:val="22"/>
              </w:rPr>
              <w:instrText>ARABIC</w:instrText>
            </w:r>
            <w:r w:rsidR="003236F2" w:rsidRPr="001961D3">
              <w:rPr>
                <w:sz w:val="22"/>
                <w:rtl/>
              </w:rPr>
              <w:fldChar w:fldCharType="separate"/>
            </w:r>
            <w:r w:rsidRPr="001961D3">
              <w:rPr>
                <w:noProof/>
                <w:sz w:val="22"/>
                <w:rtl/>
              </w:rPr>
              <w:t>12</w:t>
            </w:r>
            <w:r w:rsidR="003236F2" w:rsidRPr="001961D3">
              <w:rPr>
                <w:sz w:val="22"/>
                <w:rtl/>
              </w:rPr>
              <w:fldChar w:fldCharType="end"/>
            </w:r>
            <w:r w:rsidRPr="001961D3">
              <w:rPr>
                <w:rFonts w:hint="cs"/>
                <w:sz w:val="22"/>
                <w:rtl/>
              </w:rPr>
              <w:t>)</w:t>
            </w:r>
            <w:bookmarkEnd w:id="11"/>
          </w:p>
        </w:tc>
        <w:tc>
          <w:tcPr>
            <w:tcW w:w="4361" w:type="dxa"/>
            <w:vAlign w:val="center"/>
          </w:tcPr>
          <w:p w:rsidR="001961D3" w:rsidRDefault="003236F2" w:rsidP="001A2E70">
            <w:pPr>
              <w:pStyle w:val="Equation"/>
            </w:pPr>
            <m:oMathPara>
              <m:oMath>
                <m:sSub>
                  <m:sSubPr>
                    <m:ctrlPr>
                      <w:rPr>
                        <w:rFonts w:ascii="Cambria Math" w:eastAsiaTheme="minorEastAsia" w:hAnsi="Cambria Math"/>
                      </w:rPr>
                    </m:ctrlPr>
                  </m:sSubPr>
                  <m:e>
                    <m:acc>
                      <m:accPr>
                        <m:chr m:val="̃"/>
                        <m:ctrlPr>
                          <w:rPr>
                            <w:rFonts w:ascii="Cambria Math" w:eastAsiaTheme="minorEastAsia" w:hAnsi="Cambria Math"/>
                          </w:rPr>
                        </m:ctrlPr>
                      </m:accPr>
                      <m:e>
                        <m:r>
                          <w:rPr>
                            <w:rFonts w:ascii="Cambria Math" w:eastAsiaTheme="minorEastAsia" w:hAnsi="Cambria Math"/>
                          </w:rPr>
                          <m:t>A</m:t>
                        </m:r>
                      </m:e>
                    </m:acc>
                  </m:e>
                  <m:sub>
                    <m:r>
                      <w:rPr>
                        <w:rFonts w:ascii="Cambria Math" w:eastAsiaTheme="minorEastAsia" w:hAnsi="Cambria Math"/>
                      </w:rPr>
                      <m:t>ij</m:t>
                    </m:r>
                  </m:sub>
                </m:sSub>
                <m:d>
                  <m:dPr>
                    <m:ctrlPr>
                      <w:rPr>
                        <w:rFonts w:ascii="Cambria Math" w:eastAsiaTheme="minorEastAsia" w:hAnsi="Cambria Math"/>
                      </w:rPr>
                    </m:ctrlPr>
                  </m:dPr>
                  <m:e>
                    <m:r>
                      <w:rPr>
                        <w:rFonts w:ascii="Cambria Math" w:eastAsiaTheme="minorEastAsia" w:hAnsi="Cambria Math"/>
                      </w:rPr>
                      <m:t>x</m:t>
                    </m:r>
                    <m:r>
                      <m:rPr>
                        <m:sty m:val="p"/>
                      </m:rPr>
                      <w:rPr>
                        <w:rFonts w:ascii="Cambria Math" w:eastAsiaTheme="minorEastAsia" w:hAnsi="Cambria Math"/>
                      </w:rPr>
                      <m:t>,</m:t>
                    </m:r>
                    <m:acc>
                      <m:accPr>
                        <m:ctrlPr>
                          <w:rPr>
                            <w:rFonts w:ascii="Cambria Math" w:eastAsiaTheme="minorEastAsia" w:hAnsi="Cambria Math"/>
                          </w:rPr>
                        </m:ctrlPr>
                      </m:accPr>
                      <m:e>
                        <m:r>
                          <w:rPr>
                            <w:rFonts w:ascii="Cambria Math" w:eastAsiaTheme="minorEastAsia" w:hAnsi="Cambria Math"/>
                          </w:rPr>
                          <m:t>x</m:t>
                        </m:r>
                      </m:e>
                    </m:acc>
                  </m:e>
                </m:d>
                <m:acc>
                  <m:accPr>
                    <m:chr m:val="̃"/>
                    <m:ctrlPr>
                      <w:rPr>
                        <w:rFonts w:ascii="Cambria Math" w:hAnsi="Cambria Math"/>
                      </w:rPr>
                    </m:ctrlPr>
                  </m:accPr>
                  <m:e>
                    <m:r>
                      <w:rPr>
                        <w:rFonts w:ascii="Cambria Math" w:hAnsi="Cambria Math"/>
                      </w:rPr>
                      <m:t>P</m:t>
                    </m:r>
                  </m:e>
                </m:acc>
                <m:d>
                  <m:dPr>
                    <m:ctrlPr>
                      <w:rPr>
                        <w:rFonts w:ascii="Cambria Math" w:hAnsi="Cambria Math"/>
                      </w:rPr>
                    </m:ctrlPr>
                  </m:dPr>
                  <m:e>
                    <m:r>
                      <w:rPr>
                        <w:rFonts w:ascii="Cambria Math" w:hAnsi="Cambria Math"/>
                      </w:rPr>
                      <m:t>x</m:t>
                    </m:r>
                  </m:e>
                </m:d>
                <m:r>
                  <m:rPr>
                    <m:sty m:val="p"/>
                  </m:rPr>
                  <w:rPr>
                    <w:rFonts w:ascii="Cambria Math" w:hAnsi="Cambria Math"/>
                  </w:rPr>
                  <m:t>+</m:t>
                </m:r>
                <m:acc>
                  <m:accPr>
                    <m:chr m:val="̃"/>
                    <m:ctrlPr>
                      <w:rPr>
                        <w:rFonts w:ascii="Cambria Math" w:hAnsi="Cambria Math"/>
                      </w:rPr>
                    </m:ctrlPr>
                  </m:accPr>
                  <m:e>
                    <m:r>
                      <w:rPr>
                        <w:rFonts w:ascii="Cambria Math" w:hAnsi="Cambria Math"/>
                      </w:rPr>
                      <m:t>P</m:t>
                    </m:r>
                  </m:e>
                </m:acc>
                <m:d>
                  <m:dPr>
                    <m:ctrlPr>
                      <w:rPr>
                        <w:rFonts w:ascii="Cambria Math" w:hAnsi="Cambria Math"/>
                      </w:rPr>
                    </m:ctrlPr>
                  </m:dPr>
                  <m:e>
                    <m:r>
                      <w:rPr>
                        <w:rFonts w:ascii="Cambria Math" w:hAnsi="Cambria Math"/>
                      </w:rPr>
                      <m:t>x</m:t>
                    </m:r>
                  </m:e>
                </m:d>
                <m:sSub>
                  <m:sSubPr>
                    <m:ctrlPr>
                      <w:rPr>
                        <w:rFonts w:ascii="Cambria Math" w:eastAsiaTheme="minorEastAsia" w:hAnsi="Cambria Math"/>
                      </w:rPr>
                    </m:ctrlPr>
                  </m:sSubPr>
                  <m:e>
                    <m:acc>
                      <m:accPr>
                        <m:chr m:val="̃"/>
                        <m:ctrlPr>
                          <w:rPr>
                            <w:rFonts w:ascii="Cambria Math" w:eastAsiaTheme="minorEastAsia" w:hAnsi="Cambria Math"/>
                          </w:rPr>
                        </m:ctrlPr>
                      </m:accPr>
                      <m:e>
                        <m:r>
                          <w:rPr>
                            <w:rFonts w:ascii="Cambria Math" w:eastAsiaTheme="minorEastAsia" w:hAnsi="Cambria Math"/>
                          </w:rPr>
                          <m:t>A</m:t>
                        </m:r>
                      </m:e>
                    </m:acc>
                  </m:e>
                  <m:sub>
                    <m:r>
                      <w:rPr>
                        <w:rFonts w:ascii="Cambria Math" w:eastAsiaTheme="minorEastAsia" w:hAnsi="Cambria Math"/>
                      </w:rPr>
                      <m:t>ij</m:t>
                    </m:r>
                  </m:sub>
                </m:sSub>
                <m:d>
                  <m:dPr>
                    <m:ctrlPr>
                      <w:rPr>
                        <w:rFonts w:ascii="Cambria Math" w:eastAsiaTheme="minorEastAsia" w:hAnsi="Cambria Math"/>
                      </w:rPr>
                    </m:ctrlPr>
                  </m:dPr>
                  <m:e>
                    <m:r>
                      <w:rPr>
                        <w:rFonts w:ascii="Cambria Math" w:eastAsiaTheme="minorEastAsia" w:hAnsi="Cambria Math"/>
                      </w:rPr>
                      <m:t>x</m:t>
                    </m:r>
                    <m:r>
                      <m:rPr>
                        <m:sty m:val="p"/>
                      </m:rPr>
                      <w:rPr>
                        <w:rFonts w:ascii="Cambria Math" w:eastAsiaTheme="minorEastAsia" w:hAnsi="Cambria Math"/>
                      </w:rPr>
                      <m:t>,</m:t>
                    </m:r>
                    <m:acc>
                      <m:accPr>
                        <m:ctrlPr>
                          <w:rPr>
                            <w:rFonts w:ascii="Cambria Math" w:eastAsiaTheme="minorEastAsia" w:hAnsi="Cambria Math"/>
                          </w:rPr>
                        </m:ctrlPr>
                      </m:accPr>
                      <m:e>
                        <m:r>
                          <w:rPr>
                            <w:rFonts w:ascii="Cambria Math" w:eastAsiaTheme="minorEastAsia" w:hAnsi="Cambria Math"/>
                          </w:rPr>
                          <m:t>x</m:t>
                        </m:r>
                      </m:e>
                    </m:acc>
                  </m:e>
                </m:d>
                <m:r>
                  <m:rPr>
                    <m:sty m:val="p"/>
                  </m:rPr>
                  <w:rPr>
                    <w:rFonts w:ascii="Cambria Math" w:eastAsiaTheme="minorEastAsia" w:hAnsi="Cambria Math"/>
                  </w:rPr>
                  <m:t>+</m:t>
                </m:r>
                <m:f>
                  <m:fPr>
                    <m:ctrlPr>
                      <w:rPr>
                        <w:rFonts w:ascii="Cambria Math" w:eastAsiaTheme="minorEastAsia" w:hAnsi="Cambria Math"/>
                      </w:rPr>
                    </m:ctrlPr>
                  </m:fPr>
                  <m:num>
                    <m:r>
                      <m:rPr>
                        <m:sty m:val="p"/>
                      </m:rPr>
                      <w:rPr>
                        <w:rFonts w:ascii="Cambria Math" w:eastAsiaTheme="minorEastAsia" w:hAnsi="Cambria Math"/>
                      </w:rPr>
                      <m:t>1</m:t>
                    </m:r>
                  </m:num>
                  <m:den>
                    <m:sSup>
                      <m:sSupPr>
                        <m:ctrlPr>
                          <w:rPr>
                            <w:rFonts w:ascii="Cambria Math" w:eastAsiaTheme="minorEastAsia" w:hAnsi="Cambria Math"/>
                          </w:rPr>
                        </m:ctrlPr>
                      </m:sSupPr>
                      <m:e>
                        <m:r>
                          <w:rPr>
                            <w:rFonts w:ascii="Cambria Math" w:eastAsiaTheme="minorEastAsia" w:hAnsi="Cambria Math"/>
                          </w:rPr>
                          <m:t>ρ</m:t>
                        </m:r>
                      </m:e>
                      <m:sup>
                        <m:r>
                          <m:rPr>
                            <m:sty m:val="p"/>
                          </m:rPr>
                          <w:rPr>
                            <w:rFonts w:ascii="Cambria Math" w:eastAsiaTheme="minorEastAsia" w:hAnsi="Cambria Math"/>
                          </w:rPr>
                          <m:t>2</m:t>
                        </m:r>
                      </m:sup>
                    </m:sSup>
                  </m:den>
                </m:f>
                <m:acc>
                  <m:accPr>
                    <m:chr m:val="̃"/>
                    <m:ctrlPr>
                      <w:rPr>
                        <w:rFonts w:ascii="Cambria Math" w:hAnsi="Cambria Math"/>
                      </w:rPr>
                    </m:ctrlPr>
                  </m:accPr>
                  <m:e>
                    <m:r>
                      <w:rPr>
                        <w:rFonts w:ascii="Cambria Math" w:hAnsi="Cambria Math"/>
                      </w:rPr>
                      <m:t>P</m:t>
                    </m:r>
                  </m:e>
                </m:acc>
                <m:d>
                  <m:dPr>
                    <m:ctrlPr>
                      <w:rPr>
                        <w:rFonts w:ascii="Cambria Math" w:hAnsi="Cambria Math"/>
                      </w:rPr>
                    </m:ctrlPr>
                  </m:dPr>
                  <m:e>
                    <m:r>
                      <w:rPr>
                        <w:rFonts w:ascii="Cambria Math" w:hAnsi="Cambria Math"/>
                      </w:rPr>
                      <m:t>x</m:t>
                    </m:r>
                  </m:e>
                </m:d>
                <m:sSub>
                  <m:sSubPr>
                    <m:ctrlPr>
                      <w:rPr>
                        <w:rFonts w:ascii="Cambria Math" w:hAnsi="Cambria Math"/>
                      </w:rPr>
                    </m:ctrlPr>
                  </m:sSubPr>
                  <m:e>
                    <m:acc>
                      <m:accPr>
                        <m:chr m:val="̃"/>
                        <m:ctrlPr>
                          <w:rPr>
                            <w:rFonts w:ascii="Cambria Math" w:hAnsi="Cambria Math"/>
                          </w:rPr>
                        </m:ctrlPr>
                      </m:accPr>
                      <m:e>
                        <m:r>
                          <w:rPr>
                            <w:rFonts w:ascii="Cambria Math" w:hAnsi="Cambria Math"/>
                          </w:rPr>
                          <m:t>E</m:t>
                        </m:r>
                      </m:e>
                    </m:acc>
                  </m:e>
                  <m:sub>
                    <m:r>
                      <w:rPr>
                        <w:rFonts w:ascii="Cambria Math" w:hAnsi="Cambria Math"/>
                      </w:rPr>
                      <m:t>i</m:t>
                    </m:r>
                  </m:sub>
                </m:sSub>
                <m:d>
                  <m:dPr>
                    <m:ctrlPr>
                      <w:rPr>
                        <w:rFonts w:ascii="Cambria Math" w:hAnsi="Cambria Math"/>
                      </w:rPr>
                    </m:ctrlPr>
                  </m:dPr>
                  <m:e>
                    <m:acc>
                      <m:accPr>
                        <m:ctrlPr>
                          <w:rPr>
                            <w:rFonts w:ascii="Cambria Math" w:hAnsi="Cambria Math"/>
                          </w:rPr>
                        </m:ctrlPr>
                      </m:accPr>
                      <m:e>
                        <m:r>
                          <w:rPr>
                            <w:rFonts w:ascii="Cambria Math" w:hAnsi="Cambria Math"/>
                          </w:rPr>
                          <m:t>x</m:t>
                        </m:r>
                      </m:e>
                    </m:acc>
                  </m:e>
                </m:d>
                <m:sSup>
                  <m:sSupPr>
                    <m:ctrlPr>
                      <w:rPr>
                        <w:rFonts w:ascii="Cambria Math" w:hAnsi="Cambria Math"/>
                      </w:rPr>
                    </m:ctrlPr>
                  </m:sSupPr>
                  <m:e>
                    <m:sSub>
                      <m:sSubPr>
                        <m:ctrlPr>
                          <w:rPr>
                            <w:rFonts w:ascii="Cambria Math" w:hAnsi="Cambria Math"/>
                          </w:rPr>
                        </m:ctrlPr>
                      </m:sSubPr>
                      <m:e>
                        <m:acc>
                          <m:accPr>
                            <m:chr m:val="̃"/>
                            <m:ctrlPr>
                              <w:rPr>
                                <w:rFonts w:ascii="Cambria Math" w:hAnsi="Cambria Math"/>
                              </w:rPr>
                            </m:ctrlPr>
                          </m:accPr>
                          <m:e>
                            <m:r>
                              <w:rPr>
                                <w:rFonts w:ascii="Cambria Math" w:hAnsi="Cambria Math"/>
                              </w:rPr>
                              <m:t>E</m:t>
                            </m:r>
                          </m:e>
                        </m:acc>
                      </m:e>
                      <m:sub>
                        <m:r>
                          <w:rPr>
                            <w:rFonts w:ascii="Cambria Math" w:hAnsi="Cambria Math"/>
                          </w:rPr>
                          <m:t>i</m:t>
                        </m:r>
                      </m:sub>
                    </m:sSub>
                    <m:d>
                      <m:dPr>
                        <m:ctrlPr>
                          <w:rPr>
                            <w:rFonts w:ascii="Cambria Math" w:hAnsi="Cambria Math"/>
                          </w:rPr>
                        </m:ctrlPr>
                      </m:dPr>
                      <m:e>
                        <m:acc>
                          <m:accPr>
                            <m:ctrlPr>
                              <w:rPr>
                                <w:rFonts w:ascii="Cambria Math" w:hAnsi="Cambria Math"/>
                              </w:rPr>
                            </m:ctrlPr>
                          </m:accPr>
                          <m:e>
                            <m:r>
                              <w:rPr>
                                <w:rFonts w:ascii="Cambria Math" w:hAnsi="Cambria Math"/>
                              </w:rPr>
                              <m:t>x</m:t>
                            </m:r>
                          </m:e>
                        </m:acc>
                      </m:e>
                    </m:d>
                  </m:e>
                  <m:sup>
                    <m:r>
                      <w:rPr>
                        <w:rFonts w:ascii="Cambria Math" w:hAnsi="Cambria Math"/>
                      </w:rPr>
                      <m:t>T</m:t>
                    </m:r>
                  </m:sup>
                </m:sSup>
                <m:acc>
                  <m:accPr>
                    <m:chr m:val="̃"/>
                    <m:ctrlPr>
                      <w:rPr>
                        <w:rFonts w:ascii="Cambria Math" w:hAnsi="Cambria Math"/>
                      </w:rPr>
                    </m:ctrlPr>
                  </m:accPr>
                  <m:e>
                    <m:r>
                      <w:rPr>
                        <w:rFonts w:ascii="Cambria Math" w:hAnsi="Cambria Math"/>
                      </w:rPr>
                      <m:t>P</m:t>
                    </m:r>
                  </m:e>
                </m:acc>
                <m:d>
                  <m:dPr>
                    <m:ctrlPr>
                      <w:rPr>
                        <w:rFonts w:ascii="Cambria Math" w:hAnsi="Cambria Math"/>
                      </w:rPr>
                    </m:ctrlPr>
                  </m:dPr>
                  <m:e>
                    <m:r>
                      <w:rPr>
                        <w:rFonts w:ascii="Cambria Math" w:hAnsi="Cambria Math"/>
                      </w:rPr>
                      <m:t>x</m:t>
                    </m:r>
                  </m:e>
                </m:d>
                <m:r>
                  <m:rPr>
                    <m:sty m:val="p"/>
                  </m:rPr>
                  <w:rPr>
                    <w:rFonts w:ascii="Cambria Math" w:hAnsi="Cambria Math"/>
                  </w:rPr>
                  <m:t>+</m:t>
                </m:r>
                <m:acc>
                  <m:accPr>
                    <m:chr m:val="̃"/>
                    <m:ctrlPr>
                      <w:rPr>
                        <w:rFonts w:ascii="Cambria Math" w:hAnsi="Cambria Math"/>
                      </w:rPr>
                    </m:ctrlPr>
                  </m:accPr>
                  <m:e>
                    <m:r>
                      <w:rPr>
                        <w:rFonts w:ascii="Cambria Math" w:hAnsi="Cambria Math"/>
                      </w:rPr>
                      <m:t>Q</m:t>
                    </m:r>
                  </m:e>
                </m:acc>
                <m:r>
                  <m:rPr>
                    <m:sty m:val="p"/>
                  </m:rPr>
                  <w:rPr>
                    <w:rFonts w:ascii="Cambria Math" w:hAnsi="Cambria Math"/>
                  </w:rPr>
                  <m:t>≤0</m:t>
                </m:r>
              </m:oMath>
            </m:oMathPara>
          </w:p>
        </w:tc>
      </w:tr>
    </w:tbl>
    <w:p w:rsidR="001961D3" w:rsidRPr="00453A8D" w:rsidRDefault="001961D3" w:rsidP="001961D3">
      <w:pPr>
        <w:pStyle w:val="Text"/>
        <w:rPr>
          <w:rtl/>
        </w:rPr>
      </w:pPr>
      <w:r w:rsidRPr="00CB0769">
        <w:rPr>
          <w:rFonts w:hint="cs"/>
          <w:rtl/>
        </w:rPr>
        <w:t>باشد،</w:t>
      </w:r>
      <w:r>
        <w:rPr>
          <w:rFonts w:hint="cs"/>
          <w:rtl/>
        </w:rPr>
        <w:t xml:space="preserve"> </w:t>
      </w:r>
      <w:r w:rsidRPr="00CB0769">
        <w:rPr>
          <w:rFonts w:hint="cs"/>
          <w:rtl/>
        </w:rPr>
        <w:t xml:space="preserve">برای </w:t>
      </w:r>
      <m:oMath>
        <m:sSub>
          <m:sSubPr>
            <m:ctrlPr>
              <w:rPr>
                <w:rFonts w:ascii="Cambria Math" w:hAnsi="Cambria Math"/>
              </w:rPr>
            </m:ctrlPr>
          </m:sSubPr>
          <m:e>
            <m:r>
              <w:rPr>
                <w:rFonts w:hAnsi="Cambria Math"/>
              </w:rPr>
              <m:t>h</m:t>
            </m:r>
          </m:e>
          <m:sub>
            <m:r>
              <w:rPr>
                <w:rFonts w:ascii="Cambria Math" w:hAnsi="Cambria Math"/>
              </w:rPr>
              <m:t>i</m:t>
            </m:r>
          </m:sub>
        </m:sSub>
        <m:r>
          <m:rPr>
            <m:sty m:val="p"/>
          </m:rPr>
          <w:rPr>
            <w:rFonts w:ascii="Cambria Math" w:eastAsia="Times New Roman"/>
          </w:rPr>
          <m:t>(</m:t>
        </m:r>
        <m:r>
          <w:rPr>
            <w:rFonts w:ascii="Cambria Math" w:eastAsia="Times New Roman" w:hAnsi="Cambria Math"/>
          </w:rPr>
          <m:t>z</m:t>
        </m:r>
        <m:r>
          <m:rPr>
            <m:sty m:val="p"/>
          </m:rPr>
          <w:rPr>
            <w:rFonts w:ascii="Cambria Math" w:eastAsia="Times New Roman"/>
          </w:rPr>
          <m:t>)</m:t>
        </m:r>
        <m:sSub>
          <m:sSubPr>
            <m:ctrlPr>
              <w:rPr>
                <w:rFonts w:ascii="Cambria Math" w:hAnsi="Cambria Math"/>
              </w:rPr>
            </m:ctrlPr>
          </m:sSubPr>
          <m:e>
            <m:r>
              <w:rPr>
                <w:rFonts w:hAnsi="Cambria Math"/>
              </w:rPr>
              <m:t>h</m:t>
            </m:r>
          </m:e>
          <m:sub>
            <m:r>
              <w:rPr>
                <w:rFonts w:ascii="Cambria Math" w:hAnsi="Cambria Math"/>
              </w:rPr>
              <m:t>j</m:t>
            </m:r>
          </m:sub>
        </m:sSub>
        <m:r>
          <m:rPr>
            <m:sty m:val="p"/>
          </m:rPr>
          <w:rPr>
            <w:rFonts w:ascii="Cambria Math" w:eastAsia="Times New Roman"/>
          </w:rPr>
          <m:t>(</m:t>
        </m:r>
        <m:r>
          <w:rPr>
            <w:rFonts w:ascii="Cambria Math" w:eastAsia="Times New Roman" w:hAnsi="Cambria Math"/>
          </w:rPr>
          <m:t>z</m:t>
        </m:r>
        <m:r>
          <m:rPr>
            <m:sty m:val="p"/>
          </m:rPr>
          <w:rPr>
            <w:rFonts w:ascii="Cambria Math" w:eastAsia="Times New Roman"/>
          </w:rPr>
          <m:t>)</m:t>
        </m:r>
        <m:r>
          <m:rPr>
            <m:sty m:val="p"/>
          </m:rPr>
          <w:rPr>
            <w:rFonts w:ascii="Cambria Math"/>
          </w:rPr>
          <m:t>≠</m:t>
        </m:r>
        <m:r>
          <m:rPr>
            <m:sty m:val="p"/>
          </m:rPr>
          <w:rPr>
            <w:rFonts w:ascii="Cambria Math"/>
          </w:rPr>
          <m:t xml:space="preserve">0 , </m:t>
        </m:r>
        <m:r>
          <w:rPr>
            <w:rFonts w:ascii="Cambria Math" w:hAnsi="Cambria Math"/>
          </w:rPr>
          <m:t>i</m:t>
        </m:r>
        <m:r>
          <m:rPr>
            <m:sty m:val="p"/>
          </m:rPr>
          <w:rPr>
            <w:rFonts w:ascii="Cambria Math"/>
          </w:rPr>
          <m:t>,</m:t>
        </m:r>
        <m:r>
          <w:rPr>
            <w:rFonts w:ascii="Cambria Math" w:hAnsi="Cambria Math"/>
          </w:rPr>
          <m:t>j</m:t>
        </m:r>
        <m:r>
          <m:rPr>
            <m:sty m:val="p"/>
          </m:rPr>
          <w:rPr>
            <w:rFonts w:ascii="Cambria Math"/>
          </w:rPr>
          <m:t>=1,2,</m:t>
        </m:r>
        <m:r>
          <m:rPr>
            <m:sty m:val="p"/>
          </m:rPr>
          <w:rPr>
            <w:rFonts w:ascii="Cambria Math"/>
          </w:rPr>
          <m:t>…</m:t>
        </m:r>
        <m:r>
          <m:rPr>
            <m:sty m:val="p"/>
          </m:rPr>
          <w:rPr>
            <w:rFonts w:ascii="Cambria Math"/>
          </w:rPr>
          <m:t>,</m:t>
        </m:r>
        <m:r>
          <w:rPr>
            <w:rFonts w:ascii="Cambria Math" w:hAnsi="Cambria Math"/>
          </w:rPr>
          <m:t>L</m:t>
        </m:r>
      </m:oMath>
      <w:r w:rsidRPr="00CB0769">
        <w:rPr>
          <w:rFonts w:hint="cs"/>
          <w:rtl/>
        </w:rPr>
        <w:t xml:space="preserve"> آنگاه شاخص تعقیب</w:t>
      </w:r>
      <w:r>
        <w:rPr>
          <w:rFonts w:hint="cs"/>
          <w:rtl/>
        </w:rPr>
        <w:t xml:space="preserve"> نرم بی‌نهایت </w:t>
      </w:r>
      <w:r w:rsidR="003236F2">
        <w:rPr>
          <w:rtl/>
        </w:rPr>
        <w:fldChar w:fldCharType="begin"/>
      </w:r>
      <w:r>
        <w:rPr>
          <w:rFonts w:hint="cs"/>
        </w:rPr>
        <w:instrText>REF</w:instrText>
      </w:r>
      <w:r>
        <w:rPr>
          <w:rFonts w:hint="cs"/>
          <w:rtl/>
        </w:rPr>
        <w:instrText xml:space="preserve"> _</w:instrText>
      </w:r>
      <w:r>
        <w:rPr>
          <w:rFonts w:hint="cs"/>
        </w:rPr>
        <w:instrText>Ref436667810 \h</w:instrText>
      </w:r>
      <w:r w:rsidR="003236F2">
        <w:rPr>
          <w:rtl/>
        </w:rPr>
      </w:r>
      <w:r w:rsidR="003236F2">
        <w:rPr>
          <w:rtl/>
        </w:rPr>
        <w:fldChar w:fldCharType="separate"/>
      </w:r>
      <w:r w:rsidRPr="009A2C39">
        <w:rPr>
          <w:rFonts w:hint="cs"/>
          <w:sz w:val="22"/>
          <w:rtl/>
        </w:rPr>
        <w:t>(</w:t>
      </w:r>
      <w:r>
        <w:rPr>
          <w:noProof/>
          <w:sz w:val="22"/>
          <w:rtl/>
        </w:rPr>
        <w:t>10</w:t>
      </w:r>
      <w:r w:rsidRPr="009A2C39">
        <w:rPr>
          <w:rFonts w:hint="cs"/>
          <w:sz w:val="22"/>
          <w:rtl/>
        </w:rPr>
        <w:t>)</w:t>
      </w:r>
      <w:r w:rsidR="003236F2">
        <w:rPr>
          <w:rtl/>
        </w:rPr>
        <w:fldChar w:fldCharType="end"/>
      </w:r>
      <w:r>
        <w:rPr>
          <w:rFonts w:hint="cs"/>
          <w:rtl/>
        </w:rPr>
        <w:t xml:space="preserve"> </w:t>
      </w:r>
      <w:r w:rsidRPr="00CB0769">
        <w:rPr>
          <w:rFonts w:hint="cs"/>
          <w:rtl/>
        </w:rPr>
        <w:t xml:space="preserve">برای </w:t>
      </w:r>
      <w:r>
        <w:rPr>
          <w:rFonts w:hint="cs"/>
          <w:rtl/>
        </w:rPr>
        <w:t xml:space="preserve">میزان بهره تضعیف </w:t>
      </w:r>
      <m:oMath>
        <m:r>
          <w:rPr>
            <w:rFonts w:ascii="Cambria Math" w:hAnsi="Cambria Math"/>
          </w:rPr>
          <m:t>ρ</m:t>
        </m:r>
      </m:oMath>
      <w:r w:rsidRPr="00CB0769">
        <w:rPr>
          <w:rFonts w:hint="cs"/>
          <w:rtl/>
        </w:rPr>
        <w:t xml:space="preserve"> تضمین شده است.</w:t>
      </w:r>
      <w:r>
        <w:rPr>
          <w:rFonts w:hint="cs"/>
          <w:rtl/>
        </w:rPr>
        <w:t xml:space="preserve"> در (14) ماتریس‌های </w:t>
      </w:r>
      <m:oMath>
        <m:sSub>
          <m:sSubPr>
            <m:ctrlPr>
              <w:rPr>
                <w:rFonts w:ascii="Cambria Math" w:hAnsi="Cambria Math"/>
                <w:iCs/>
              </w:rPr>
            </m:ctrlPr>
          </m:sSubPr>
          <m:e>
            <m:acc>
              <m:accPr>
                <m:chr m:val="̃"/>
                <m:ctrlPr>
                  <w:rPr>
                    <w:rFonts w:ascii="Cambria Math" w:hAnsi="Cambria Math"/>
                    <w:iCs/>
                  </w:rPr>
                </m:ctrlPr>
              </m:accPr>
              <m:e>
                <m:r>
                  <w:rPr>
                    <w:rFonts w:ascii="Cambria Math" w:hAnsi="Cambria Math"/>
                  </w:rPr>
                  <m:t>E</m:t>
                </m:r>
              </m:e>
            </m:acc>
          </m:e>
          <m:sub>
            <m:r>
              <w:rPr>
                <w:rFonts w:ascii="Cambria Math" w:hAnsi="Cambria Math"/>
              </w:rPr>
              <m:t>i</m:t>
            </m:r>
          </m:sub>
        </m:sSub>
        <m:r>
          <w:rPr>
            <w:rFonts w:ascii="Cambria Math" w:hAnsi="Cambria Math"/>
          </w:rPr>
          <m:t>,</m:t>
        </m:r>
        <m:sSub>
          <m:sSubPr>
            <m:ctrlPr>
              <w:rPr>
                <w:rFonts w:ascii="Cambria Math" w:eastAsia="Times New Roman" w:hAnsi="Cambria Math"/>
              </w:rPr>
            </m:ctrlPr>
          </m:sSubPr>
          <m:e>
            <m:acc>
              <m:accPr>
                <m:chr m:val="̃"/>
                <m:ctrlPr>
                  <w:rPr>
                    <w:rFonts w:ascii="Cambria Math" w:eastAsia="Times New Roman" w:hAnsi="Cambria Math"/>
                  </w:rPr>
                </m:ctrlPr>
              </m:accPr>
              <m:e>
                <m:r>
                  <w:rPr>
                    <w:rFonts w:ascii="Cambria Math" w:eastAsia="Times New Roman" w:hAnsi="Cambria Math"/>
                  </w:rPr>
                  <m:t>A</m:t>
                </m:r>
              </m:e>
            </m:acc>
          </m:e>
          <m:sub>
            <m:r>
              <w:rPr>
                <w:rFonts w:ascii="Cambria Math" w:eastAsia="Times New Roman" w:hAnsi="Cambria Math"/>
              </w:rPr>
              <m:t>ij</m:t>
            </m:r>
          </m:sub>
        </m:sSub>
      </m:oMath>
      <w:r>
        <w:rPr>
          <w:rFonts w:hint="cs"/>
          <w:rtl/>
        </w:rPr>
        <w:t xml:space="preserve"> می‌توانند به‌ فرم چند‌جمله‌ای باشند.</w:t>
      </w:r>
      <w:r w:rsidR="00FE6120">
        <w:rPr>
          <w:rFonts w:hint="cs"/>
          <w:rtl/>
        </w:rPr>
        <w:t xml:space="preserve"> به‌دلیل آنکه ماتریس‌های به‌کار رفته شده در اینجا به‌صورت چند‌جمله‌ای هستند بنابراین باید به‌صورت مجموع مربعات نوشته شوند.</w:t>
      </w:r>
    </w:p>
    <w:p w:rsidR="004F51A7" w:rsidRPr="00CB0769" w:rsidRDefault="001961D3" w:rsidP="003C30BC">
      <w:pPr>
        <w:pStyle w:val="Text"/>
      </w:pPr>
      <w:r w:rsidRPr="0011476C">
        <w:rPr>
          <w:rFonts w:hint="cs"/>
          <w:b/>
          <w:bCs/>
          <w:rtl/>
        </w:rPr>
        <w:t>اثبات</w:t>
      </w:r>
      <w:r>
        <w:rPr>
          <w:rFonts w:hint="cs"/>
          <w:rtl/>
        </w:rPr>
        <w:t xml:space="preserve">: </w:t>
      </w:r>
      <w:r w:rsidR="004F51A7">
        <w:rPr>
          <w:rFonts w:hint="cs"/>
          <w:rtl/>
        </w:rPr>
        <w:t>اثبات: برای اثبات به مرجع [</w:t>
      </w:r>
      <w:r w:rsidR="003C30BC">
        <w:rPr>
          <w:rFonts w:hint="cs"/>
          <w:rtl/>
        </w:rPr>
        <w:t>5</w:t>
      </w:r>
      <w:r w:rsidR="004F51A7">
        <w:rPr>
          <w:rFonts w:hint="cs"/>
          <w:rtl/>
        </w:rPr>
        <w:t>] مراجعه شود. با این تفاوت که ماتریس‌های به‌کار رفته شده در این مقاله به‌صورت چند‌جمله‌ای هستند.</w:t>
      </w:r>
    </w:p>
    <w:p w:rsidR="001961D3" w:rsidRPr="00CB0769" w:rsidRDefault="001961D3" w:rsidP="004F51A7">
      <w:pPr>
        <w:pStyle w:val="Text"/>
      </w:pPr>
      <w:r>
        <w:rPr>
          <w:rFonts w:cs="Times New Roman"/>
          <w:rtl/>
        </w:rPr>
        <w:t>■</w:t>
      </w:r>
    </w:p>
    <w:p w:rsidR="001961D3" w:rsidRPr="00CA3559" w:rsidRDefault="001961D3" w:rsidP="001961D3">
      <w:pPr>
        <w:rPr>
          <w:rtl/>
        </w:rPr>
      </w:pPr>
      <w:r>
        <w:rPr>
          <w:rFonts w:hint="cs"/>
          <w:szCs w:val="22"/>
          <w:rtl/>
        </w:rPr>
        <w:t>برای</w:t>
      </w:r>
      <w:r w:rsidRPr="0011476C">
        <w:rPr>
          <w:rFonts w:hint="cs"/>
          <w:szCs w:val="22"/>
          <w:rtl/>
        </w:rPr>
        <w:t xml:space="preserve"> سهولت در طراحی،</w:t>
      </w:r>
      <w:r>
        <w:rPr>
          <w:rFonts w:hint="cs"/>
          <w:szCs w:val="22"/>
          <w:rtl/>
        </w:rPr>
        <w:t xml:space="preserve"> </w:t>
      </w:r>
      <w:r w:rsidRPr="0011476C">
        <w:rPr>
          <w:rFonts w:hint="cs"/>
          <w:szCs w:val="22"/>
          <w:rtl/>
        </w:rPr>
        <w:t>فرض می‌کنیم:</w:t>
      </w:r>
    </w:p>
    <w:tbl>
      <w:tblPr>
        <w:bidiVisual/>
        <w:tblW w:w="0" w:type="auto"/>
        <w:jc w:val="center"/>
        <w:tblLook w:val="04A0"/>
      </w:tblPr>
      <w:tblGrid>
        <w:gridCol w:w="546"/>
        <w:gridCol w:w="4319"/>
      </w:tblGrid>
      <w:tr w:rsidR="001961D3" w:rsidTr="001961D3">
        <w:trPr>
          <w:jc w:val="center"/>
        </w:trPr>
        <w:tc>
          <w:tcPr>
            <w:tcW w:w="546" w:type="dxa"/>
            <w:vAlign w:val="center"/>
          </w:tcPr>
          <w:p w:rsidR="001961D3" w:rsidRDefault="001961D3" w:rsidP="003E3665">
            <w:pPr>
              <w:pStyle w:val="Text1"/>
              <w:rPr>
                <w:rtl/>
              </w:rPr>
            </w:pPr>
            <w:bookmarkStart w:id="12" w:name="_Ref436667976"/>
            <w:r w:rsidRPr="001961D3">
              <w:rPr>
                <w:rFonts w:hint="cs"/>
                <w:sz w:val="22"/>
                <w:rtl/>
              </w:rPr>
              <w:t>(</w:t>
            </w:r>
            <w:r w:rsidR="003236F2" w:rsidRPr="001961D3">
              <w:rPr>
                <w:sz w:val="22"/>
                <w:rtl/>
              </w:rPr>
              <w:fldChar w:fldCharType="begin"/>
            </w:r>
            <w:r w:rsidRPr="001961D3">
              <w:rPr>
                <w:sz w:val="22"/>
              </w:rPr>
              <w:instrText>SEQ</w:instrText>
            </w:r>
            <w:r w:rsidRPr="001961D3">
              <w:rPr>
                <w:sz w:val="22"/>
                <w:rtl/>
              </w:rPr>
              <w:instrText xml:space="preserve"> معادله \* </w:instrText>
            </w:r>
            <w:r w:rsidRPr="001961D3">
              <w:rPr>
                <w:sz w:val="22"/>
              </w:rPr>
              <w:instrText>ARABIC</w:instrText>
            </w:r>
            <w:r w:rsidR="003236F2" w:rsidRPr="001961D3">
              <w:rPr>
                <w:sz w:val="22"/>
                <w:rtl/>
              </w:rPr>
              <w:fldChar w:fldCharType="separate"/>
            </w:r>
            <w:r w:rsidRPr="001961D3">
              <w:rPr>
                <w:noProof/>
                <w:sz w:val="22"/>
                <w:rtl/>
              </w:rPr>
              <w:t>13</w:t>
            </w:r>
            <w:r w:rsidR="003236F2" w:rsidRPr="001961D3">
              <w:rPr>
                <w:sz w:val="22"/>
                <w:rtl/>
              </w:rPr>
              <w:fldChar w:fldCharType="end"/>
            </w:r>
            <w:r w:rsidRPr="001961D3">
              <w:rPr>
                <w:rFonts w:hint="cs"/>
                <w:sz w:val="22"/>
                <w:rtl/>
              </w:rPr>
              <w:t>)</w:t>
            </w:r>
            <w:bookmarkEnd w:id="12"/>
          </w:p>
        </w:tc>
        <w:tc>
          <w:tcPr>
            <w:tcW w:w="4319" w:type="dxa"/>
            <w:vAlign w:val="center"/>
          </w:tcPr>
          <w:p w:rsidR="001961D3" w:rsidRDefault="003236F2" w:rsidP="001A2E70">
            <w:pPr>
              <w:pStyle w:val="Equation"/>
            </w:pPr>
            <m:oMathPara>
              <m:oMath>
                <m:acc>
                  <m:accPr>
                    <m:chr m:val="̃"/>
                    <m:ctrlPr>
                      <w:rPr>
                        <w:rFonts w:ascii="Cambria Math" w:hAnsi="Cambria Math"/>
                      </w:rPr>
                    </m:ctrlPr>
                  </m:accPr>
                  <m:e>
                    <m:r>
                      <w:rPr>
                        <w:rFonts w:ascii="Cambria Math" w:hAnsi="Cambria Math"/>
                      </w:rPr>
                      <m:t>P</m:t>
                    </m:r>
                  </m:e>
                </m:acc>
                <m:d>
                  <m:dPr>
                    <m:ctrlPr>
                      <w:rPr>
                        <w:rFonts w:ascii="Cambria Math" w:hAnsi="Cambria Math"/>
                      </w:rPr>
                    </m:ctrlPr>
                  </m:dPr>
                  <m:e>
                    <m:r>
                      <w:rPr>
                        <w:rFonts w:ascii="Cambria Math" w:hAnsi="Cambria Math"/>
                      </w:rPr>
                      <m:t>x</m:t>
                    </m:r>
                  </m:e>
                </m:d>
                <m:r>
                  <m:rPr>
                    <m:sty m:val="p"/>
                  </m:rPr>
                  <w:rPr>
                    <w:rFonts w:ascii="Cambria Math" w:hAnsi="Cambria Math"/>
                  </w:rPr>
                  <m:t>=</m:t>
                </m:r>
                <m:d>
                  <m:dPr>
                    <m:begChr m:val="["/>
                    <m:endChr m:val="]"/>
                    <m:ctrlPr>
                      <w:rPr>
                        <w:rFonts w:ascii="Cambria Math" w:hAnsi="Cambria Math"/>
                      </w:rPr>
                    </m:ctrlPr>
                  </m:dPr>
                  <m:e>
                    <m:m>
                      <m:mPr>
                        <m:mcs>
                          <m:mc>
                            <m:mcPr>
                              <m:count m:val="3"/>
                              <m:mcJc m:val="center"/>
                            </m:mcPr>
                          </m:mc>
                        </m:mcs>
                        <m:ctrlPr>
                          <w:rPr>
                            <w:rFonts w:ascii="Cambria Math" w:hAnsi="Cambria Math"/>
                          </w:rPr>
                        </m:ctrlPr>
                      </m:mPr>
                      <m:mr>
                        <m:e>
                          <m:sSub>
                            <m:sSubPr>
                              <m:ctrlPr>
                                <w:rPr>
                                  <w:rFonts w:ascii="Cambria Math" w:hAnsi="Cambria Math"/>
                                </w:rPr>
                              </m:ctrlPr>
                            </m:sSubPr>
                            <m:e>
                              <m:acc>
                                <m:accPr>
                                  <m:chr m:val="̃"/>
                                  <m:ctrlPr>
                                    <w:rPr>
                                      <w:rFonts w:ascii="Cambria Math" w:hAnsi="Cambria Math"/>
                                    </w:rPr>
                                  </m:ctrlPr>
                                </m:accPr>
                                <m:e>
                                  <m:r>
                                    <w:rPr>
                                      <w:rFonts w:ascii="Cambria Math" w:hAnsi="Cambria Math"/>
                                    </w:rPr>
                                    <m:t>P</m:t>
                                  </m:r>
                                </m:e>
                              </m:acc>
                            </m:e>
                            <m:sub>
                              <m:r>
                                <m:rPr>
                                  <m:sty m:val="p"/>
                                </m:rPr>
                                <w:rPr>
                                  <w:rFonts w:ascii="Cambria Math" w:hAnsi="Cambria Math"/>
                                </w:rPr>
                                <m:t>11</m:t>
                              </m:r>
                            </m:sub>
                          </m:sSub>
                          <m:d>
                            <m:dPr>
                              <m:ctrlPr>
                                <w:rPr>
                                  <w:rFonts w:ascii="Cambria Math" w:hAnsi="Cambria Math"/>
                                </w:rPr>
                              </m:ctrlPr>
                            </m:dPr>
                            <m:e>
                              <m:r>
                                <w:rPr>
                                  <w:rFonts w:ascii="Cambria Math" w:hAnsi="Cambria Math"/>
                                </w:rPr>
                                <m:t>x</m:t>
                              </m:r>
                            </m:e>
                          </m:d>
                        </m:e>
                        <m:e>
                          <m:r>
                            <m:rPr>
                              <m:sty m:val="p"/>
                            </m:rPr>
                            <w:rPr>
                              <w:rFonts w:ascii="Cambria Math" w:eastAsia="Cambria Math" w:hAnsi="Cambria Math" w:cs="Cambria Math"/>
                            </w:rPr>
                            <m:t>0</m:t>
                          </m:r>
                          <m:ctrlPr>
                            <w:rPr>
                              <w:rFonts w:ascii="Cambria Math" w:eastAsia="Cambria Math" w:hAnsi="Cambria Math" w:cs="Cambria Math"/>
                            </w:rPr>
                          </m:ctrlPr>
                        </m:e>
                        <m:e>
                          <m:r>
                            <m:rPr>
                              <m:sty m:val="p"/>
                            </m:rPr>
                            <w:rPr>
                              <w:rFonts w:ascii="Cambria Math" w:eastAsia="Cambria Math" w:hAnsi="Cambria Math" w:cs="Cambria Math"/>
                            </w:rPr>
                            <m:t>0</m:t>
                          </m:r>
                        </m:e>
                      </m:mr>
                      <m:mr>
                        <m:e>
                          <m:r>
                            <m:rPr>
                              <m:sty m:val="p"/>
                            </m:rPr>
                            <w:rPr>
                              <w:rFonts w:ascii="Cambria Math" w:hAnsi="Cambria Math"/>
                            </w:rPr>
                            <m:t>0</m:t>
                          </m:r>
                          <m:ctrlPr>
                            <w:rPr>
                              <w:rFonts w:ascii="Cambria Math" w:eastAsia="Cambria Math" w:hAnsi="Cambria Math" w:cs="Cambria Math"/>
                            </w:rPr>
                          </m:ctrlPr>
                        </m:e>
                        <m:e>
                          <m:sSub>
                            <m:sSubPr>
                              <m:ctrlPr>
                                <w:rPr>
                                  <w:rFonts w:ascii="Cambria Math" w:eastAsia="Cambria Math" w:hAnsi="Cambria Math" w:cs="Cambria Math"/>
                                </w:rPr>
                              </m:ctrlPr>
                            </m:sSubPr>
                            <m:e>
                              <m:acc>
                                <m:accPr>
                                  <m:chr m:val="̃"/>
                                  <m:ctrlPr>
                                    <w:rPr>
                                      <w:rFonts w:ascii="Cambria Math" w:hAnsi="Cambria Math"/>
                                    </w:rPr>
                                  </m:ctrlPr>
                                </m:accPr>
                                <m:e>
                                  <m:r>
                                    <w:rPr>
                                      <w:rFonts w:ascii="Cambria Math" w:hAnsi="Cambria Math"/>
                                    </w:rPr>
                                    <m:t>P</m:t>
                                  </m:r>
                                </m:e>
                              </m:acc>
                            </m:e>
                            <m:sub>
                              <m:r>
                                <m:rPr>
                                  <m:sty m:val="p"/>
                                </m:rPr>
                                <w:rPr>
                                  <w:rFonts w:ascii="Cambria Math" w:eastAsia="Cambria Math" w:hAnsi="Cambria Math" w:cs="Cambria Math"/>
                                </w:rPr>
                                <m:t>22</m:t>
                              </m:r>
                            </m:sub>
                          </m:sSub>
                          <m:d>
                            <m:dPr>
                              <m:ctrlPr>
                                <w:rPr>
                                  <w:rFonts w:ascii="Cambria Math" w:hAnsi="Cambria Math"/>
                                </w:rPr>
                              </m:ctrlPr>
                            </m:dPr>
                            <m:e>
                              <m:r>
                                <w:rPr>
                                  <w:rFonts w:ascii="Cambria Math" w:hAnsi="Cambria Math"/>
                                </w:rPr>
                                <m:t>x</m:t>
                              </m:r>
                            </m:e>
                          </m:d>
                          <m:ctrlPr>
                            <w:rPr>
                              <w:rFonts w:ascii="Cambria Math" w:eastAsia="Cambria Math" w:hAnsi="Cambria Math" w:cs="Cambria Math"/>
                            </w:rPr>
                          </m:ctrlPr>
                        </m:e>
                        <m:e>
                          <m:r>
                            <m:rPr>
                              <m:sty m:val="p"/>
                            </m:rPr>
                            <w:rPr>
                              <w:rFonts w:ascii="Cambria Math" w:eastAsia="Cambria Math" w:hAnsi="Cambria Math" w:cs="Cambria Math"/>
                            </w:rPr>
                            <m:t>0</m:t>
                          </m:r>
                          <m:ctrlPr>
                            <w:rPr>
                              <w:rFonts w:ascii="Cambria Math" w:eastAsia="Cambria Math" w:hAnsi="Cambria Math" w:cs="Cambria Math"/>
                            </w:rPr>
                          </m:ctrlPr>
                        </m:e>
                      </m:mr>
                      <m:mr>
                        <m:e>
                          <m:r>
                            <m:rPr>
                              <m:sty m:val="p"/>
                            </m:rPr>
                            <w:rPr>
                              <w:rFonts w:ascii="Cambria Math" w:hAnsi="Cambria Math"/>
                            </w:rPr>
                            <m:t>0</m:t>
                          </m:r>
                        </m:e>
                        <m:e>
                          <m:r>
                            <m:rPr>
                              <m:sty m:val="p"/>
                            </m:rPr>
                            <w:rPr>
                              <w:rFonts w:ascii="Cambria Math" w:hAnsi="Cambria Math"/>
                            </w:rPr>
                            <m:t>0</m:t>
                          </m:r>
                          <m:ctrlPr>
                            <w:rPr>
                              <w:rFonts w:ascii="Cambria Math" w:eastAsia="Cambria Math" w:hAnsi="Cambria Math" w:cs="Cambria Math"/>
                            </w:rPr>
                          </m:ctrlPr>
                        </m:e>
                        <m:e>
                          <m:sSub>
                            <m:sSubPr>
                              <m:ctrlPr>
                                <w:rPr>
                                  <w:rFonts w:ascii="Cambria Math" w:hAnsi="Cambria Math"/>
                                </w:rPr>
                              </m:ctrlPr>
                            </m:sSubPr>
                            <m:e>
                              <m:acc>
                                <m:accPr>
                                  <m:chr m:val="̃"/>
                                  <m:ctrlPr>
                                    <w:rPr>
                                      <w:rFonts w:ascii="Cambria Math" w:hAnsi="Cambria Math"/>
                                    </w:rPr>
                                  </m:ctrlPr>
                                </m:accPr>
                                <m:e>
                                  <m:r>
                                    <w:rPr>
                                      <w:rFonts w:ascii="Cambria Math" w:hAnsi="Cambria Math"/>
                                    </w:rPr>
                                    <m:t>P</m:t>
                                  </m:r>
                                </m:e>
                              </m:acc>
                            </m:e>
                            <m:sub>
                              <m:r>
                                <m:rPr>
                                  <m:sty m:val="p"/>
                                </m:rPr>
                                <w:rPr>
                                  <w:rFonts w:ascii="Cambria Math" w:hAnsi="Cambria Math"/>
                                </w:rPr>
                                <m:t>33</m:t>
                              </m:r>
                            </m:sub>
                          </m:sSub>
                          <m:d>
                            <m:dPr>
                              <m:ctrlPr>
                                <w:rPr>
                                  <w:rFonts w:ascii="Cambria Math" w:hAnsi="Cambria Math"/>
                                </w:rPr>
                              </m:ctrlPr>
                            </m:dPr>
                            <m:e>
                              <m:r>
                                <w:rPr>
                                  <w:rFonts w:ascii="Cambria Math" w:hAnsi="Cambria Math"/>
                                </w:rPr>
                                <m:t>x</m:t>
                              </m:r>
                            </m:e>
                          </m:d>
                        </m:e>
                      </m:mr>
                    </m:m>
                  </m:e>
                </m:d>
              </m:oMath>
            </m:oMathPara>
          </w:p>
        </w:tc>
      </w:tr>
    </w:tbl>
    <w:p w:rsidR="001961D3" w:rsidRPr="00963B08" w:rsidRDefault="001961D3" w:rsidP="001961D3">
      <w:pPr>
        <w:pStyle w:val="Text"/>
        <w:rPr>
          <w:rtl/>
        </w:rPr>
      </w:pPr>
      <w:r w:rsidRPr="00963B08">
        <w:rPr>
          <w:rFonts w:hint="cs"/>
          <w:rtl/>
        </w:rPr>
        <w:t xml:space="preserve">با جایگذاری </w:t>
      </w:r>
      <w:r w:rsidR="003236F2" w:rsidRPr="00963B08">
        <w:rPr>
          <w:rtl/>
        </w:rPr>
        <w:fldChar w:fldCharType="begin"/>
      </w:r>
      <w:r w:rsidRPr="00963B08">
        <w:rPr>
          <w:rFonts w:hint="cs"/>
        </w:rPr>
        <w:instrText>REF</w:instrText>
      </w:r>
      <w:r w:rsidRPr="00963B08">
        <w:rPr>
          <w:rFonts w:hint="cs"/>
          <w:rtl/>
        </w:rPr>
        <w:instrText xml:space="preserve"> _</w:instrText>
      </w:r>
      <w:r w:rsidRPr="00963B08">
        <w:rPr>
          <w:rFonts w:hint="cs"/>
        </w:rPr>
        <w:instrText>Ref436667976 \h</w:instrText>
      </w:r>
      <w:r w:rsidR="003236F2" w:rsidRPr="00963B08">
        <w:rPr>
          <w:rtl/>
        </w:rPr>
      </w:r>
      <w:r w:rsidR="003236F2" w:rsidRPr="00963B08">
        <w:rPr>
          <w:rtl/>
        </w:rPr>
        <w:fldChar w:fldCharType="separate"/>
      </w:r>
      <w:r w:rsidRPr="009A2C39">
        <w:rPr>
          <w:rFonts w:hint="cs"/>
          <w:sz w:val="22"/>
          <w:rtl/>
        </w:rPr>
        <w:t>(</w:t>
      </w:r>
      <w:r>
        <w:rPr>
          <w:noProof/>
          <w:sz w:val="22"/>
          <w:rtl/>
        </w:rPr>
        <w:t>13</w:t>
      </w:r>
      <w:r w:rsidRPr="009A2C39">
        <w:rPr>
          <w:rFonts w:hint="cs"/>
          <w:sz w:val="22"/>
          <w:rtl/>
        </w:rPr>
        <w:t>)</w:t>
      </w:r>
      <w:r w:rsidR="003236F2" w:rsidRPr="00963B08">
        <w:rPr>
          <w:rtl/>
        </w:rPr>
        <w:fldChar w:fldCharType="end"/>
      </w:r>
      <w:r w:rsidRPr="00963B08">
        <w:rPr>
          <w:rFonts w:hint="cs"/>
          <w:rtl/>
        </w:rPr>
        <w:t xml:space="preserve"> در </w:t>
      </w:r>
      <w:r w:rsidR="003236F2" w:rsidRPr="00963B08">
        <w:rPr>
          <w:rtl/>
        </w:rPr>
        <w:fldChar w:fldCharType="begin"/>
      </w:r>
      <w:r w:rsidRPr="00963B08">
        <w:rPr>
          <w:rFonts w:hint="cs"/>
        </w:rPr>
        <w:instrText>REF</w:instrText>
      </w:r>
      <w:r w:rsidRPr="00963B08">
        <w:rPr>
          <w:rFonts w:hint="cs"/>
          <w:rtl/>
        </w:rPr>
        <w:instrText xml:space="preserve"> _</w:instrText>
      </w:r>
      <w:r w:rsidRPr="00963B08">
        <w:rPr>
          <w:rFonts w:hint="cs"/>
        </w:rPr>
        <w:instrText>Ref436667988 \h</w:instrText>
      </w:r>
      <w:r w:rsidR="003236F2" w:rsidRPr="00963B08">
        <w:rPr>
          <w:rtl/>
        </w:rPr>
      </w:r>
      <w:r w:rsidR="003236F2" w:rsidRPr="00963B08">
        <w:rPr>
          <w:rtl/>
        </w:rPr>
        <w:fldChar w:fldCharType="separate"/>
      </w:r>
      <w:r w:rsidRPr="009A2C39">
        <w:rPr>
          <w:rFonts w:hint="cs"/>
          <w:sz w:val="22"/>
          <w:rtl/>
        </w:rPr>
        <w:t>(</w:t>
      </w:r>
      <w:r>
        <w:rPr>
          <w:noProof/>
          <w:sz w:val="22"/>
          <w:rtl/>
        </w:rPr>
        <w:t>12</w:t>
      </w:r>
      <w:r w:rsidRPr="009A2C39">
        <w:rPr>
          <w:rFonts w:hint="cs"/>
          <w:sz w:val="22"/>
          <w:rtl/>
        </w:rPr>
        <w:t>)</w:t>
      </w:r>
      <w:r w:rsidR="003236F2" w:rsidRPr="00963B08">
        <w:rPr>
          <w:rtl/>
        </w:rPr>
        <w:fldChar w:fldCharType="end"/>
      </w:r>
      <w:r w:rsidRPr="00963B08">
        <w:rPr>
          <w:rFonts w:hint="cs"/>
          <w:rtl/>
        </w:rPr>
        <w:t xml:space="preserve"> </w:t>
      </w:r>
      <w:r>
        <w:rPr>
          <w:rFonts w:hint="cs"/>
          <w:rtl/>
        </w:rPr>
        <w:t>می توان نشان داد</w:t>
      </w:r>
    </w:p>
    <w:tbl>
      <w:tblPr>
        <w:bidiVisual/>
        <w:tblW w:w="0" w:type="auto"/>
        <w:jc w:val="center"/>
        <w:tblLook w:val="04A0"/>
      </w:tblPr>
      <w:tblGrid>
        <w:gridCol w:w="546"/>
        <w:gridCol w:w="4319"/>
      </w:tblGrid>
      <w:tr w:rsidR="001961D3" w:rsidTr="001961D3">
        <w:trPr>
          <w:jc w:val="center"/>
        </w:trPr>
        <w:tc>
          <w:tcPr>
            <w:tcW w:w="504" w:type="dxa"/>
            <w:vAlign w:val="center"/>
          </w:tcPr>
          <w:p w:rsidR="001961D3" w:rsidRDefault="001961D3" w:rsidP="003E3665">
            <w:pPr>
              <w:pStyle w:val="Text1"/>
              <w:rPr>
                <w:rtl/>
              </w:rPr>
            </w:pPr>
            <w:bookmarkStart w:id="13" w:name="_Ref436668198"/>
            <w:r w:rsidRPr="001961D3">
              <w:rPr>
                <w:rFonts w:hint="cs"/>
                <w:sz w:val="22"/>
                <w:rtl/>
              </w:rPr>
              <w:t>(</w:t>
            </w:r>
            <w:r w:rsidR="003236F2" w:rsidRPr="001961D3">
              <w:rPr>
                <w:sz w:val="22"/>
                <w:rtl/>
              </w:rPr>
              <w:fldChar w:fldCharType="begin"/>
            </w:r>
            <w:r w:rsidRPr="001961D3">
              <w:rPr>
                <w:sz w:val="22"/>
              </w:rPr>
              <w:instrText>SEQ</w:instrText>
            </w:r>
            <w:r w:rsidRPr="001961D3">
              <w:rPr>
                <w:sz w:val="22"/>
                <w:rtl/>
              </w:rPr>
              <w:instrText xml:space="preserve"> معادله \* </w:instrText>
            </w:r>
            <w:r w:rsidRPr="001961D3">
              <w:rPr>
                <w:sz w:val="22"/>
              </w:rPr>
              <w:instrText>ARABIC</w:instrText>
            </w:r>
            <w:r w:rsidR="003236F2" w:rsidRPr="001961D3">
              <w:rPr>
                <w:sz w:val="22"/>
                <w:rtl/>
              </w:rPr>
              <w:fldChar w:fldCharType="separate"/>
            </w:r>
            <w:r w:rsidRPr="001961D3">
              <w:rPr>
                <w:noProof/>
                <w:sz w:val="22"/>
                <w:rtl/>
              </w:rPr>
              <w:t>14</w:t>
            </w:r>
            <w:r w:rsidR="003236F2" w:rsidRPr="001961D3">
              <w:rPr>
                <w:sz w:val="22"/>
                <w:rtl/>
              </w:rPr>
              <w:fldChar w:fldCharType="end"/>
            </w:r>
            <w:r w:rsidRPr="001961D3">
              <w:rPr>
                <w:rFonts w:hint="cs"/>
                <w:sz w:val="22"/>
                <w:rtl/>
              </w:rPr>
              <w:t>)</w:t>
            </w:r>
            <w:bookmarkEnd w:id="13"/>
          </w:p>
        </w:tc>
        <w:tc>
          <w:tcPr>
            <w:tcW w:w="4361" w:type="dxa"/>
            <w:vAlign w:val="center"/>
          </w:tcPr>
          <w:p w:rsidR="001961D3" w:rsidRDefault="003236F2" w:rsidP="001A2E70">
            <w:pPr>
              <w:pStyle w:val="Equation"/>
            </w:pPr>
            <m:oMathPara>
              <m:oMath>
                <m:d>
                  <m:dPr>
                    <m:begChr m:val="["/>
                    <m:endChr m:val="]"/>
                    <m:ctrlPr>
                      <w:rPr>
                        <w:rFonts w:ascii="Cambria Math" w:hAnsi="Cambria Math" w:cs="B Zar"/>
                      </w:rPr>
                    </m:ctrlPr>
                  </m:dPr>
                  <m:e>
                    <m:m>
                      <m:mPr>
                        <m:mcs>
                          <m:mc>
                            <m:mcPr>
                              <m:count m:val="3"/>
                              <m:mcJc m:val="center"/>
                            </m:mcPr>
                          </m:mc>
                        </m:mcs>
                        <m:ctrlPr>
                          <w:rPr>
                            <w:rFonts w:ascii="Cambria Math" w:hAnsi="Cambria Math" w:cs="B Zar"/>
                          </w:rPr>
                        </m:ctrlPr>
                      </m:mPr>
                      <m:mr>
                        <m:e>
                          <m:sSub>
                            <m:sSubPr>
                              <m:ctrlPr>
                                <w:rPr>
                                  <w:rFonts w:ascii="Cambria Math" w:hAnsi="Cambria Math"/>
                                </w:rPr>
                              </m:ctrlPr>
                            </m:sSubPr>
                            <m:e>
                              <m:r>
                                <w:rPr>
                                  <w:rFonts w:ascii="Cambria Math" w:hAnsi="Cambria Math"/>
                                </w:rPr>
                                <m:t>S</m:t>
                              </m:r>
                            </m:e>
                            <m:sub>
                              <m:r>
                                <w:rPr>
                                  <w:rFonts w:ascii="Cambria Math" w:hAnsi="Cambria Math"/>
                                </w:rPr>
                                <m:t>11</m:t>
                              </m:r>
                            </m:sub>
                          </m:sSub>
                          <m:ctrlPr>
                            <w:rPr>
                              <w:rFonts w:ascii="Cambria Math" w:hAnsi="Cambria Math"/>
                            </w:rPr>
                          </m:ctrlPr>
                        </m:e>
                        <m:e>
                          <m:sSub>
                            <m:sSubPr>
                              <m:ctrlPr>
                                <w:rPr>
                                  <w:rFonts w:ascii="Cambria Math" w:hAnsi="Cambria Math"/>
                                </w:rPr>
                              </m:ctrlPr>
                            </m:sSubPr>
                            <m:e>
                              <m:r>
                                <w:rPr>
                                  <w:rFonts w:ascii="Cambria Math" w:hAnsi="Cambria Math"/>
                                </w:rPr>
                                <m:t>S</m:t>
                              </m:r>
                            </m:e>
                            <m:sub>
                              <m:r>
                                <w:rPr>
                                  <w:rFonts w:ascii="Cambria Math" w:hAnsi="Cambria Math"/>
                                </w:rPr>
                                <m:t>12</m:t>
                              </m:r>
                            </m:sub>
                          </m:sSub>
                          <m:ctrlPr>
                            <w:rPr>
                              <w:rFonts w:ascii="Cambria Math" w:hAnsi="Cambria Math"/>
                            </w:rPr>
                          </m:ctrlPr>
                        </m:e>
                        <m:e>
                          <m:r>
                            <w:rPr>
                              <w:rFonts w:ascii="Cambria Math" w:hAnsi="Cambria Math"/>
                            </w:rPr>
                            <m:t>0</m:t>
                          </m:r>
                          <m:ctrlPr>
                            <w:rPr>
                              <w:rFonts w:ascii="Cambria Math" w:hAnsi="Cambria Math"/>
                            </w:rPr>
                          </m:ctrlPr>
                        </m:e>
                      </m:mr>
                      <m:mr>
                        <m:e>
                          <m:sSub>
                            <m:sSubPr>
                              <m:ctrlPr>
                                <w:rPr>
                                  <w:rFonts w:ascii="Cambria Math" w:hAnsi="Cambria Math" w:cs="B Zar"/>
                                </w:rPr>
                              </m:ctrlPr>
                            </m:sSubPr>
                            <m:e>
                              <m:r>
                                <w:rPr>
                                  <w:rFonts w:ascii="Cambria Math" w:hAnsi="Cambria Math" w:cs="B Zar"/>
                                </w:rPr>
                                <m:t>S</m:t>
                              </m:r>
                            </m:e>
                            <m:sub>
                              <m:r>
                                <w:rPr>
                                  <w:rFonts w:ascii="Cambria Math" w:hAnsi="Cambria Math" w:cs="B Zar"/>
                                </w:rPr>
                                <m:t>21</m:t>
                              </m:r>
                            </m:sub>
                          </m:sSub>
                        </m:e>
                        <m:e>
                          <m:sSub>
                            <m:sSubPr>
                              <m:ctrlPr>
                                <w:rPr>
                                  <w:rFonts w:ascii="Cambria Math" w:hAnsi="Cambria Math"/>
                                </w:rPr>
                              </m:ctrlPr>
                            </m:sSubPr>
                            <m:e>
                              <m:r>
                                <w:rPr>
                                  <w:rFonts w:ascii="Cambria Math" w:hAnsi="Cambria Math"/>
                                </w:rPr>
                                <m:t>S</m:t>
                              </m:r>
                            </m:e>
                            <m:sub>
                              <m:r>
                                <w:rPr>
                                  <w:rFonts w:ascii="Cambria Math" w:hAnsi="Cambria Math"/>
                                </w:rPr>
                                <m:t>22</m:t>
                              </m:r>
                            </m:sub>
                          </m:sSub>
                          <m:ctrlPr>
                            <w:rPr>
                              <w:rFonts w:ascii="Cambria Math" w:hAnsi="Cambria Math"/>
                            </w:rPr>
                          </m:ctrlPr>
                        </m:e>
                        <m:e>
                          <m:sSub>
                            <m:sSubPr>
                              <m:ctrlPr>
                                <w:rPr>
                                  <w:rFonts w:ascii="Cambria Math" w:hAnsi="Cambria Math" w:cs="B Zar"/>
                                </w:rPr>
                              </m:ctrlPr>
                            </m:sSubPr>
                            <m:e>
                              <m:r>
                                <w:rPr>
                                  <w:rFonts w:ascii="Cambria Math" w:hAnsi="Cambria Math" w:cs="B Zar"/>
                                </w:rPr>
                                <m:t>S</m:t>
                              </m:r>
                            </m:e>
                            <m:sub>
                              <m:r>
                                <w:rPr>
                                  <w:rFonts w:ascii="Cambria Math" w:hAnsi="Cambria Math" w:cs="B Zar"/>
                                </w:rPr>
                                <m:t>23</m:t>
                              </m:r>
                            </m:sub>
                          </m:sSub>
                        </m:e>
                      </m:mr>
                      <m:mr>
                        <m:e>
                          <m:r>
                            <w:rPr>
                              <w:rFonts w:ascii="Cambria Math" w:hAnsi="Cambria Math" w:cs="B Zar"/>
                            </w:rPr>
                            <m:t>0</m:t>
                          </m:r>
                        </m:e>
                        <m:e>
                          <m:sSub>
                            <m:sSubPr>
                              <m:ctrlPr>
                                <w:rPr>
                                  <w:rFonts w:ascii="Cambria Math" w:hAnsi="Cambria Math"/>
                                </w:rPr>
                              </m:ctrlPr>
                            </m:sSubPr>
                            <m:e>
                              <m:r>
                                <w:rPr>
                                  <w:rFonts w:ascii="Cambria Math" w:hAnsi="Cambria Math"/>
                                </w:rPr>
                                <m:t>S</m:t>
                              </m:r>
                            </m:e>
                            <m:sub>
                              <m:r>
                                <w:rPr>
                                  <w:rFonts w:ascii="Cambria Math" w:hAnsi="Cambria Math"/>
                                </w:rPr>
                                <m:t>32</m:t>
                              </m:r>
                            </m:sub>
                          </m:sSub>
                          <m:ctrlPr>
                            <w:rPr>
                              <w:rFonts w:ascii="Cambria Math" w:hAnsi="Cambria Math"/>
                            </w:rPr>
                          </m:ctrlPr>
                        </m:e>
                        <m:e>
                          <m:sSub>
                            <m:sSubPr>
                              <m:ctrlPr>
                                <w:rPr>
                                  <w:rFonts w:ascii="Cambria Math" w:hAnsi="Cambria Math" w:cs="B Zar"/>
                                </w:rPr>
                              </m:ctrlPr>
                            </m:sSubPr>
                            <m:e>
                              <m:r>
                                <w:rPr>
                                  <w:rFonts w:ascii="Cambria Math" w:hAnsi="Cambria Math" w:cs="B Zar"/>
                                </w:rPr>
                                <m:t>S</m:t>
                              </m:r>
                            </m:e>
                            <m:sub>
                              <m:r>
                                <w:rPr>
                                  <w:rFonts w:ascii="Cambria Math" w:hAnsi="Cambria Math" w:cs="B Zar"/>
                                </w:rPr>
                                <m:t>33</m:t>
                              </m:r>
                            </m:sub>
                          </m:sSub>
                        </m:e>
                      </m:mr>
                    </m:m>
                  </m:e>
                </m:d>
                <m:r>
                  <w:rPr>
                    <w:rFonts w:ascii="Cambria Math" w:hAnsi="Cambria Math" w:cs="B Zar"/>
                  </w:rPr>
                  <m:t>&lt;0</m:t>
                </m:r>
              </m:oMath>
            </m:oMathPara>
          </w:p>
        </w:tc>
      </w:tr>
    </w:tbl>
    <w:p w:rsidR="001961D3" w:rsidRPr="00CA3559" w:rsidRDefault="001961D3" w:rsidP="001961D3">
      <w:pPr>
        <w:pStyle w:val="Text"/>
        <w:rPr>
          <w:rtl/>
        </w:rPr>
      </w:pPr>
      <w:r w:rsidRPr="00CA3559">
        <w:rPr>
          <w:rFonts w:hint="cs"/>
          <w:rtl/>
        </w:rPr>
        <w:t xml:space="preserve">که در آن </w:t>
      </w:r>
    </w:p>
    <w:p w:rsidR="00E702C1" w:rsidRPr="0045464B" w:rsidRDefault="003236F2" w:rsidP="001A2E70">
      <w:pPr>
        <w:pStyle w:val="Equation"/>
        <w:rPr>
          <w:oMath/>
          <w:rFonts w:ascii="Cambria Math" w:hAnsi="Cambria Math"/>
        </w:rPr>
      </w:pPr>
      <m:oMathPara>
        <m:oMath>
          <m:sSub>
            <m:sSubPr>
              <m:ctrlPr>
                <w:rPr>
                  <w:rFonts w:ascii="Cambria Math" w:eastAsia="Cambria Math" w:hAnsi="Cambria Math" w:cs="Cambria Math"/>
                </w:rPr>
              </m:ctrlPr>
            </m:sSubPr>
            <m:e>
              <m:r>
                <w:rPr>
                  <w:rFonts w:ascii="Cambria Math" w:eastAsia="Cambria Math" w:hAnsi="Cambria Math" w:cs="Cambria Math"/>
                </w:rPr>
                <m:t>S</m:t>
              </m:r>
            </m:e>
            <m:sub>
              <m:r>
                <m:rPr>
                  <m:sty m:val="p"/>
                </m:rPr>
                <w:rPr>
                  <w:rFonts w:ascii="Cambria Math" w:eastAsia="Cambria Math" w:hAnsi="Cambria Math" w:cs="Cambria Math"/>
                </w:rPr>
                <m:t>11</m:t>
              </m:r>
            </m:sub>
          </m:sSub>
          <m:r>
            <m:rPr>
              <m:sty m:val="p"/>
            </m:rPr>
            <w:rPr>
              <w:rFonts w:ascii="Cambria Math" w:hAnsi="Cambria Math"/>
            </w:rPr>
            <m:t>=</m:t>
          </m:r>
          <m:sSup>
            <m:sSupPr>
              <m:ctrlPr>
                <w:rPr>
                  <w:rFonts w:ascii="Cambria Math" w:eastAsiaTheme="minorEastAsia" w:hAnsi="Cambria Math" w:cstheme="majorBidi"/>
                  <w:b/>
                </w:rPr>
              </m:ctrlPr>
            </m:sSupPr>
            <m:e>
              <m:d>
                <m:dPr>
                  <m:ctrlPr>
                    <w:rPr>
                      <w:rFonts w:ascii="Cambria Math" w:eastAsiaTheme="minorEastAsia" w:hAnsi="Cambria Math" w:cstheme="majorBidi"/>
                      <w:b/>
                    </w:rPr>
                  </m:ctrlPr>
                </m:dPr>
                <m:e>
                  <m:sSub>
                    <m:sSubPr>
                      <m:ctrlPr>
                        <w:rPr>
                          <w:rFonts w:ascii="Cambria Math" w:eastAsiaTheme="minorEastAsia" w:hAnsi="Cambria Math" w:cstheme="majorBidi"/>
                        </w:rPr>
                      </m:ctrlPr>
                    </m:sSubPr>
                    <m:e>
                      <m:r>
                        <w:rPr>
                          <w:rFonts w:ascii="Cambria Math" w:eastAsiaTheme="minorEastAsia" w:hAnsi="Cambria Math" w:cstheme="majorBidi"/>
                        </w:rPr>
                        <m:t>A</m:t>
                      </m:r>
                    </m:e>
                    <m:sub>
                      <m:r>
                        <w:rPr>
                          <w:rFonts w:ascii="Cambria Math" w:eastAsiaTheme="minorEastAsia" w:hAnsi="Cambria Math" w:cstheme="majorBidi"/>
                        </w:rPr>
                        <m:t>i</m:t>
                      </m:r>
                    </m:sub>
                  </m:sSub>
                  <m:d>
                    <m:dPr>
                      <m:ctrlPr>
                        <w:rPr>
                          <w:rFonts w:ascii="Cambria Math" w:hAnsi="Cambria Math" w:cstheme="majorBidi"/>
                        </w:rPr>
                      </m:ctrlPr>
                    </m:dPr>
                    <m:e>
                      <m:acc>
                        <m:accPr>
                          <m:ctrlPr>
                            <w:rPr>
                              <w:rFonts w:ascii="Cambria Math" w:hAnsi="Cambria Math"/>
                            </w:rPr>
                          </m:ctrlPr>
                        </m:accPr>
                        <m:e>
                          <m:r>
                            <w:rPr>
                              <w:rFonts w:ascii="Cambria Math" w:hAnsi="Cambria Math"/>
                            </w:rPr>
                            <m:t>x</m:t>
                          </m:r>
                        </m:e>
                      </m:acc>
                    </m:e>
                  </m:d>
                  <m:r>
                    <m:rPr>
                      <m:sty m:val="p"/>
                    </m:rPr>
                    <w:rPr>
                      <w:rFonts w:ascii="Cambria Math" w:hAnsi="Cambria Math" w:cstheme="majorBidi"/>
                    </w:rPr>
                    <m:t>-</m:t>
                  </m:r>
                  <m:sSub>
                    <m:sSubPr>
                      <m:ctrlPr>
                        <w:rPr>
                          <w:rFonts w:ascii="Cambria Math" w:hAnsi="Cambria Math" w:cstheme="majorBidi"/>
                        </w:rPr>
                      </m:ctrlPr>
                    </m:sSubPr>
                    <m:e>
                      <m:r>
                        <w:rPr>
                          <w:rFonts w:ascii="Cambria Math" w:hAnsi="Cambria Math" w:cstheme="majorBidi"/>
                        </w:rPr>
                        <m:t>L</m:t>
                      </m:r>
                    </m:e>
                    <m:sub>
                      <m:r>
                        <w:rPr>
                          <w:rFonts w:ascii="Cambria Math" w:hAnsi="Cambria Math" w:cstheme="majorBidi"/>
                        </w:rPr>
                        <m:t>i</m:t>
                      </m:r>
                    </m:sub>
                  </m:sSub>
                  <m:d>
                    <m:dPr>
                      <m:ctrlPr>
                        <w:rPr>
                          <w:rFonts w:ascii="Cambria Math" w:hAnsi="Cambria Math" w:cstheme="majorBidi"/>
                        </w:rPr>
                      </m:ctrlPr>
                    </m:dPr>
                    <m:e>
                      <m:acc>
                        <m:accPr>
                          <m:ctrlPr>
                            <w:rPr>
                              <w:rFonts w:ascii="Cambria Math" w:hAnsi="Cambria Math" w:cstheme="majorBidi"/>
                            </w:rPr>
                          </m:ctrlPr>
                        </m:accPr>
                        <m:e>
                          <m:r>
                            <w:rPr>
                              <w:rFonts w:ascii="Cambria Math" w:hAnsi="Cambria Math" w:cstheme="majorBidi"/>
                            </w:rPr>
                            <m:t>x</m:t>
                          </m:r>
                        </m:e>
                      </m:acc>
                    </m:e>
                  </m:d>
                  <m:sSub>
                    <m:sSubPr>
                      <m:ctrlPr>
                        <w:rPr>
                          <w:rFonts w:ascii="Cambria Math" w:hAnsi="Cambria Math" w:cstheme="majorBidi"/>
                        </w:rPr>
                      </m:ctrlPr>
                    </m:sSubPr>
                    <m:e>
                      <m:r>
                        <w:rPr>
                          <w:rFonts w:ascii="Cambria Math" w:hAnsi="Cambria Math" w:cstheme="majorBidi"/>
                        </w:rPr>
                        <m:t>C</m:t>
                      </m:r>
                    </m:e>
                    <m:sub>
                      <m:r>
                        <w:rPr>
                          <w:rFonts w:ascii="Cambria Math" w:hAnsi="Cambria Math" w:cstheme="majorBidi"/>
                        </w:rPr>
                        <m:t>j</m:t>
                      </m:r>
                    </m:sub>
                  </m:sSub>
                </m:e>
              </m:d>
            </m:e>
            <m:sup>
              <m:r>
                <m:rPr>
                  <m:sty m:val="bi"/>
                </m:rPr>
                <w:rPr>
                  <w:rFonts w:ascii="Cambria Math" w:eastAsiaTheme="minorEastAsia" w:hAnsi="Cambria Math" w:cstheme="majorBidi"/>
                </w:rPr>
                <m:t>T</m:t>
              </m:r>
            </m:sup>
          </m:sSup>
          <m:sSub>
            <m:sSubPr>
              <m:ctrlPr>
                <w:rPr>
                  <w:rFonts w:ascii="Cambria Math" w:hAnsi="Cambria Math"/>
                </w:rPr>
              </m:ctrlPr>
            </m:sSubPr>
            <m:e>
              <m:acc>
                <m:accPr>
                  <m:chr m:val="̃"/>
                  <m:ctrlPr>
                    <w:rPr>
                      <w:rFonts w:ascii="Cambria Math" w:hAnsi="Cambria Math"/>
                    </w:rPr>
                  </m:ctrlPr>
                </m:accPr>
                <m:e>
                  <m:r>
                    <w:rPr>
                      <w:rFonts w:ascii="Cambria Math" w:hAnsi="Cambria Math"/>
                    </w:rPr>
                    <m:t>P</m:t>
                  </m:r>
                </m:e>
              </m:acc>
            </m:e>
            <m:sub>
              <m:r>
                <m:rPr>
                  <m:sty m:val="p"/>
                </m:rPr>
                <w:rPr>
                  <w:rFonts w:ascii="Cambria Math" w:hAnsi="Cambria Math"/>
                </w:rPr>
                <m:t>11</m:t>
              </m:r>
            </m:sub>
          </m:sSub>
          <m:d>
            <m:dPr>
              <m:ctrlPr>
                <w:rPr>
                  <w:rFonts w:ascii="Cambria Math" w:hAnsi="Cambria Math"/>
                </w:rPr>
              </m:ctrlPr>
            </m:dPr>
            <m:e>
              <m:r>
                <w:rPr>
                  <w:rFonts w:ascii="Cambria Math" w:hAnsi="Cambria Math"/>
                </w:rPr>
                <m:t>x</m:t>
              </m:r>
            </m:e>
          </m:d>
          <m:r>
            <m:rPr>
              <m:sty m:val="p"/>
            </m:rPr>
            <w:rPr>
              <w:rFonts w:ascii="Cambria Math" w:hAnsi="Cambria Math"/>
            </w:rPr>
            <m:t>+</m:t>
          </m:r>
          <m:sSub>
            <m:sSubPr>
              <m:ctrlPr>
                <w:rPr>
                  <w:rFonts w:ascii="Cambria Math" w:hAnsi="Cambria Math"/>
                </w:rPr>
              </m:ctrlPr>
            </m:sSubPr>
            <m:e>
              <m:acc>
                <m:accPr>
                  <m:chr m:val="̃"/>
                  <m:ctrlPr>
                    <w:rPr>
                      <w:rFonts w:ascii="Cambria Math" w:hAnsi="Cambria Math"/>
                    </w:rPr>
                  </m:ctrlPr>
                </m:accPr>
                <m:e>
                  <m:r>
                    <w:rPr>
                      <w:rFonts w:ascii="Cambria Math" w:hAnsi="Cambria Math"/>
                    </w:rPr>
                    <m:t>P</m:t>
                  </m:r>
                </m:e>
              </m:acc>
            </m:e>
            <m:sub>
              <m:r>
                <m:rPr>
                  <m:sty m:val="p"/>
                </m:rPr>
                <w:rPr>
                  <w:rFonts w:ascii="Cambria Math" w:hAnsi="Cambria Math"/>
                </w:rPr>
                <m:t>11</m:t>
              </m:r>
            </m:sub>
          </m:sSub>
          <m:d>
            <m:dPr>
              <m:ctrlPr>
                <w:rPr>
                  <w:rFonts w:ascii="Cambria Math" w:hAnsi="Cambria Math"/>
                </w:rPr>
              </m:ctrlPr>
            </m:dPr>
            <m:e>
              <m:r>
                <w:rPr>
                  <w:rFonts w:ascii="Cambria Math" w:hAnsi="Cambria Math"/>
                </w:rPr>
                <m:t>x</m:t>
              </m:r>
            </m:e>
          </m:d>
          <m:r>
            <m:rPr>
              <m:sty m:val="p"/>
            </m:rPr>
            <w:rPr>
              <w:rFonts w:ascii="Cambria Math" w:hAnsi="Cambria Math"/>
            </w:rPr>
            <m:t>(</m:t>
          </m:r>
          <m:sSub>
            <m:sSubPr>
              <m:ctrlPr>
                <w:rPr>
                  <w:rFonts w:ascii="Cambria Math" w:eastAsiaTheme="minorEastAsia" w:hAnsi="Cambria Math" w:cstheme="majorBidi"/>
                </w:rPr>
              </m:ctrlPr>
            </m:sSubPr>
            <m:e>
              <m:r>
                <w:rPr>
                  <w:rFonts w:ascii="Cambria Math" w:eastAsiaTheme="minorEastAsia" w:hAnsi="Cambria Math" w:cstheme="majorBidi"/>
                </w:rPr>
                <m:t>A</m:t>
              </m:r>
            </m:e>
            <m:sub>
              <m:r>
                <w:rPr>
                  <w:rFonts w:ascii="Cambria Math" w:eastAsiaTheme="minorEastAsia" w:hAnsi="Cambria Math" w:cstheme="majorBidi"/>
                </w:rPr>
                <m:t>i</m:t>
              </m:r>
            </m:sub>
          </m:sSub>
          <m:r>
            <m:rPr>
              <m:sty m:val="p"/>
            </m:rPr>
            <w:rPr>
              <w:rFonts w:ascii="Cambria Math" w:hAnsi="Cambria Math" w:cstheme="majorBidi"/>
            </w:rPr>
            <m:t>(</m:t>
          </m:r>
          <m:acc>
            <m:accPr>
              <m:ctrlPr>
                <w:rPr>
                  <w:rFonts w:ascii="Cambria Math" w:hAnsi="Cambria Math"/>
                </w:rPr>
              </m:ctrlPr>
            </m:accPr>
            <m:e>
              <m:r>
                <w:rPr>
                  <w:rFonts w:ascii="Cambria Math" w:hAnsi="Cambria Math"/>
                </w:rPr>
                <m:t>x</m:t>
              </m:r>
            </m:e>
          </m:acc>
          <m:r>
            <m:rPr>
              <m:sty m:val="p"/>
            </m:rPr>
            <w:rPr>
              <w:rFonts w:ascii="Cambria Math" w:hAnsi="Cambria Math" w:cstheme="majorBidi"/>
            </w:rPr>
            <m:t>)-</m:t>
          </m:r>
          <m:sSub>
            <m:sSubPr>
              <m:ctrlPr>
                <w:rPr>
                  <w:rFonts w:ascii="Cambria Math" w:hAnsi="Cambria Math" w:cstheme="majorBidi"/>
                </w:rPr>
              </m:ctrlPr>
            </m:sSubPr>
            <m:e>
              <m:r>
                <w:rPr>
                  <w:rFonts w:ascii="Cambria Math" w:hAnsi="Cambria Math" w:cstheme="majorBidi"/>
                </w:rPr>
                <m:t>L</m:t>
              </m:r>
            </m:e>
            <m:sub>
              <m:r>
                <w:rPr>
                  <w:rFonts w:ascii="Cambria Math" w:hAnsi="Cambria Math" w:cstheme="majorBidi"/>
                </w:rPr>
                <m:t>i</m:t>
              </m:r>
            </m:sub>
          </m:sSub>
          <m:d>
            <m:dPr>
              <m:ctrlPr>
                <w:rPr>
                  <w:rFonts w:ascii="Cambria Math" w:hAnsi="Cambria Math" w:cstheme="majorBidi"/>
                </w:rPr>
              </m:ctrlPr>
            </m:dPr>
            <m:e>
              <m:acc>
                <m:accPr>
                  <m:ctrlPr>
                    <w:rPr>
                      <w:rFonts w:ascii="Cambria Math" w:hAnsi="Cambria Math" w:cstheme="majorBidi"/>
                    </w:rPr>
                  </m:ctrlPr>
                </m:accPr>
                <m:e>
                  <m:r>
                    <w:rPr>
                      <w:rFonts w:ascii="Cambria Math" w:hAnsi="Cambria Math" w:cstheme="majorBidi"/>
                    </w:rPr>
                    <m:t>x</m:t>
                  </m:r>
                </m:e>
              </m:acc>
            </m:e>
          </m:d>
          <m:sSub>
            <m:sSubPr>
              <m:ctrlPr>
                <w:rPr>
                  <w:rFonts w:ascii="Cambria Math" w:hAnsi="Cambria Math" w:cstheme="majorBidi"/>
                </w:rPr>
              </m:ctrlPr>
            </m:sSubPr>
            <m:e>
              <m:r>
                <w:rPr>
                  <w:rFonts w:ascii="Cambria Math" w:hAnsi="Cambria Math" w:cstheme="majorBidi"/>
                </w:rPr>
                <m:t>C</m:t>
              </m:r>
            </m:e>
            <m:sub>
              <m:r>
                <w:rPr>
                  <w:rFonts w:ascii="Cambria Math" w:hAnsi="Cambria Math" w:cstheme="majorBidi"/>
                </w:rPr>
                <m:t>j</m:t>
              </m:r>
            </m:sub>
          </m:sSub>
          <m:r>
            <m:rPr>
              <m:sty m:val="p"/>
            </m:rPr>
            <w:rPr>
              <w:rFonts w:ascii="Cambria Math" w:eastAsiaTheme="minorEastAsia" w:hAnsi="Cambria Math" w:cstheme="majorBidi"/>
            </w:rPr>
            <m:t>)+</m:t>
          </m:r>
          <m:f>
            <m:fPr>
              <m:ctrlPr>
                <w:rPr>
                  <w:rFonts w:ascii="Cambria Math" w:eastAsiaTheme="minorEastAsia" w:hAnsi="Cambria Math"/>
                </w:rPr>
              </m:ctrlPr>
            </m:fPr>
            <m:num>
              <m:r>
                <m:rPr>
                  <m:sty m:val="p"/>
                </m:rPr>
                <w:rPr>
                  <w:rFonts w:ascii="Cambria Math" w:eastAsiaTheme="minorEastAsia" w:hAnsi="Cambria Math"/>
                </w:rPr>
                <m:t>1</m:t>
              </m:r>
            </m:num>
            <m:den>
              <m:sSup>
                <m:sSupPr>
                  <m:ctrlPr>
                    <w:rPr>
                      <w:rFonts w:ascii="Cambria Math" w:eastAsiaTheme="minorEastAsia" w:hAnsi="Cambria Math"/>
                    </w:rPr>
                  </m:ctrlPr>
                </m:sSupPr>
                <m:e>
                  <m:r>
                    <w:rPr>
                      <w:rFonts w:ascii="Cambria Math" w:eastAsiaTheme="minorEastAsia" w:hAnsi="Cambria Math"/>
                    </w:rPr>
                    <m:t>ρ</m:t>
                  </m:r>
                </m:e>
                <m:sup>
                  <m:r>
                    <m:rPr>
                      <m:sty m:val="p"/>
                    </m:rPr>
                    <w:rPr>
                      <w:rFonts w:ascii="Cambria Math" w:eastAsiaTheme="minorEastAsia" w:hAnsi="Cambria Math"/>
                    </w:rPr>
                    <m:t>2</m:t>
                  </m:r>
                </m:sup>
              </m:sSup>
            </m:den>
          </m:f>
          <m:sSub>
            <m:sSubPr>
              <m:ctrlPr>
                <w:rPr>
                  <w:rFonts w:ascii="Cambria Math" w:hAnsi="Cambria Math"/>
                </w:rPr>
              </m:ctrlPr>
            </m:sSubPr>
            <m:e>
              <m:acc>
                <m:accPr>
                  <m:chr m:val="̃"/>
                  <m:ctrlPr>
                    <w:rPr>
                      <w:rFonts w:ascii="Cambria Math" w:hAnsi="Cambria Math"/>
                    </w:rPr>
                  </m:ctrlPr>
                </m:accPr>
                <m:e>
                  <m:r>
                    <w:rPr>
                      <w:rFonts w:ascii="Cambria Math" w:hAnsi="Cambria Math"/>
                    </w:rPr>
                    <m:t>P</m:t>
                  </m:r>
                </m:e>
              </m:acc>
            </m:e>
            <m:sub>
              <m:r>
                <m:rPr>
                  <m:sty m:val="p"/>
                </m:rPr>
                <w:rPr>
                  <w:rFonts w:ascii="Cambria Math" w:hAnsi="Cambria Math"/>
                </w:rPr>
                <m:t>11</m:t>
              </m:r>
            </m:sub>
          </m:sSub>
          <m:d>
            <m:dPr>
              <m:ctrlPr>
                <w:rPr>
                  <w:rFonts w:ascii="Cambria Math" w:hAnsi="Cambria Math"/>
                </w:rPr>
              </m:ctrlPr>
            </m:dPr>
            <m:e>
              <m:r>
                <w:rPr>
                  <w:rFonts w:ascii="Cambria Math" w:hAnsi="Cambria Math"/>
                </w:rPr>
                <m:t>x</m:t>
              </m:r>
            </m:e>
          </m:d>
          <m:d>
            <m:dPr>
              <m:ctrlPr>
                <w:rPr>
                  <w:rFonts w:ascii="Cambria Math" w:hAnsi="Cambria Math"/>
                </w:rPr>
              </m:ctrlPr>
            </m:dPr>
            <m:e>
              <m:sSub>
                <m:sSubPr>
                  <m:ctrlPr>
                    <w:rPr>
                      <w:rFonts w:ascii="Cambria Math" w:hAnsi="Cambria Math"/>
                    </w:rPr>
                  </m:ctrlPr>
                </m:sSubPr>
                <m:e>
                  <m:r>
                    <w:rPr>
                      <w:rFonts w:ascii="Cambria Math" w:hAnsi="Cambria Math"/>
                    </w:rPr>
                    <m:t>L</m:t>
                  </m:r>
                </m:e>
                <m:sub>
                  <m:r>
                    <w:rPr>
                      <w:rFonts w:ascii="Cambria Math" w:hAnsi="Cambria Math"/>
                    </w:rPr>
                    <m:t>i</m:t>
                  </m:r>
                </m:sub>
              </m:sSub>
              <m:r>
                <m:rPr>
                  <m:sty m:val="p"/>
                </m:rPr>
                <w:rPr>
                  <w:rFonts w:ascii="Cambria Math" w:hAnsi="Cambria Math"/>
                </w:rPr>
                <m:t>(</m:t>
              </m:r>
              <m:acc>
                <m:accPr>
                  <m:ctrlPr>
                    <w:rPr>
                      <w:rFonts w:ascii="Cambria Math" w:hAnsi="Cambria Math"/>
                    </w:rPr>
                  </m:ctrlPr>
                </m:accPr>
                <m:e>
                  <m:r>
                    <w:rPr>
                      <w:rFonts w:ascii="Cambria Math" w:hAnsi="Cambria Math"/>
                    </w:rPr>
                    <m:t>x</m:t>
                  </m:r>
                </m:e>
              </m:acc>
              <m:r>
                <m:rPr>
                  <m:sty m:val="p"/>
                </m:rP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L</m:t>
                      </m:r>
                    </m:e>
                    <m:sub>
                      <m:r>
                        <w:rPr>
                          <w:rFonts w:ascii="Cambria Math" w:hAnsi="Cambria Math"/>
                        </w:rPr>
                        <m:t>i</m:t>
                      </m:r>
                    </m:sub>
                  </m:sSub>
                  <m:r>
                    <m:rPr>
                      <m:sty m:val="p"/>
                    </m:rPr>
                    <w:rPr>
                      <w:rFonts w:ascii="Cambria Math" w:hAnsi="Cambria Math"/>
                    </w:rPr>
                    <m:t>(</m:t>
                  </m:r>
                  <m:acc>
                    <m:accPr>
                      <m:ctrlPr>
                        <w:rPr>
                          <w:rFonts w:ascii="Cambria Math" w:hAnsi="Cambria Math"/>
                        </w:rPr>
                      </m:ctrlPr>
                    </m:accPr>
                    <m:e>
                      <m:r>
                        <w:rPr>
                          <w:rFonts w:ascii="Cambria Math" w:hAnsi="Cambria Math"/>
                        </w:rPr>
                        <m:t>x</m:t>
                      </m:r>
                    </m:e>
                  </m:acc>
                  <m:r>
                    <m:rPr>
                      <m:sty m:val="p"/>
                    </m:rPr>
                    <w:rPr>
                      <w:rFonts w:ascii="Cambria Math" w:hAnsi="Cambria Math"/>
                    </w:rPr>
                    <m:t>)</m:t>
                  </m:r>
                </m:e>
                <m:sup>
                  <m:r>
                    <w:rPr>
                      <w:rFonts w:ascii="Cambria Math" w:hAnsi="Cambria Math"/>
                    </w:rPr>
                    <m:t>T</m:t>
                  </m:r>
                </m:sup>
              </m:sSup>
              <m:r>
                <m:rPr>
                  <m:sty m:val="p"/>
                </m:rPr>
                <w:rPr>
                  <w:rFonts w:ascii="Cambria Math" w:hAnsi="Cambria Math"/>
                </w:rPr>
                <m:t>+</m:t>
              </m:r>
              <m:r>
                <w:rPr>
                  <w:rFonts w:ascii="Cambria Math" w:hAnsi="Cambria Math"/>
                </w:rPr>
                <m:t>I</m:t>
              </m:r>
            </m:e>
          </m:d>
          <m:sSub>
            <m:sSubPr>
              <m:ctrlPr>
                <w:rPr>
                  <w:rFonts w:ascii="Cambria Math" w:hAnsi="Cambria Math"/>
                </w:rPr>
              </m:ctrlPr>
            </m:sSubPr>
            <m:e>
              <m:acc>
                <m:accPr>
                  <m:chr m:val="̃"/>
                  <m:ctrlPr>
                    <w:rPr>
                      <w:rFonts w:ascii="Cambria Math" w:hAnsi="Cambria Math"/>
                    </w:rPr>
                  </m:ctrlPr>
                </m:accPr>
                <m:e>
                  <m:r>
                    <w:rPr>
                      <w:rFonts w:ascii="Cambria Math" w:hAnsi="Cambria Math"/>
                    </w:rPr>
                    <m:t>P</m:t>
                  </m:r>
                </m:e>
              </m:acc>
            </m:e>
            <m:sub>
              <m:r>
                <m:rPr>
                  <m:sty m:val="p"/>
                </m:rPr>
                <w:rPr>
                  <w:rFonts w:ascii="Cambria Math" w:hAnsi="Cambria Math"/>
                </w:rPr>
                <m:t>11</m:t>
              </m:r>
            </m:sub>
          </m:sSub>
          <m:d>
            <m:dPr>
              <m:ctrlPr>
                <w:rPr>
                  <w:rFonts w:ascii="Cambria Math" w:hAnsi="Cambria Math"/>
                </w:rPr>
              </m:ctrlPr>
            </m:dPr>
            <m:e>
              <m:r>
                <w:rPr>
                  <w:rFonts w:ascii="Cambria Math" w:hAnsi="Cambria Math"/>
                </w:rPr>
                <m:t>x</m:t>
              </m:r>
            </m:e>
          </m:d>
        </m:oMath>
      </m:oMathPara>
    </w:p>
    <w:p w:rsidR="00E702C1" w:rsidRPr="0045464B" w:rsidRDefault="003236F2" w:rsidP="001A2E70">
      <w:pPr>
        <w:pStyle w:val="Equation"/>
        <w:rPr>
          <w:oMath/>
          <w:rFonts w:ascii="Cambria Math" w:eastAsiaTheme="minorEastAsia" w:hAnsi="Cambria Math"/>
        </w:rPr>
      </w:pPr>
      <m:oMathPara>
        <m:oMath>
          <m:sSub>
            <m:sSubPr>
              <m:ctrlPr>
                <w:rPr>
                  <w:rFonts w:ascii="Cambria Math" w:hAnsi="Cambria Math"/>
                </w:rPr>
              </m:ctrlPr>
            </m:sSubPr>
            <m:e>
              <m:r>
                <w:rPr>
                  <w:rFonts w:ascii="Cambria Math" w:hAnsi="Cambria Math"/>
                </w:rPr>
                <m:t>S</m:t>
              </m:r>
            </m:e>
            <m:sub>
              <m:r>
                <m:rPr>
                  <m:sty m:val="p"/>
                </m:rPr>
                <w:rPr>
                  <w:rFonts w:ascii="Cambria Math" w:hAnsi="Cambria Math"/>
                </w:rPr>
                <m:t>12</m:t>
              </m:r>
            </m:sub>
          </m:sSub>
          <m:r>
            <m:rPr>
              <m:sty m:val="p"/>
            </m:rP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S</m:t>
                  </m:r>
                </m:e>
                <m:sub>
                  <m:r>
                    <m:rPr>
                      <m:sty m:val="p"/>
                    </m:rPr>
                    <w:rPr>
                      <w:rFonts w:ascii="Cambria Math" w:hAnsi="Cambria Math"/>
                    </w:rPr>
                    <m:t>21</m:t>
                  </m:r>
                </m:sub>
              </m:sSub>
            </m:e>
            <m:sup>
              <m:r>
                <w:rPr>
                  <w:rFonts w:ascii="Cambria Math" w:hAnsi="Cambria Math"/>
                </w:rPr>
                <m:t>T</m:t>
              </m:r>
            </m:sup>
          </m:sSup>
          <m:r>
            <m:rPr>
              <m:sty m:val="p"/>
            </m:rPr>
            <w:rPr>
              <w:rFonts w:ascii="Cambria Math" w:hAnsi="Cambria Math"/>
            </w:rPr>
            <m:t>=-</m:t>
          </m:r>
          <m:sSup>
            <m:sSupPr>
              <m:ctrlPr>
                <w:rPr>
                  <w:rFonts w:ascii="Cambria Math" w:hAnsi="Cambria Math"/>
                </w:rPr>
              </m:ctrlPr>
            </m:sSupPr>
            <m:e>
              <m:d>
                <m:dPr>
                  <m:ctrlPr>
                    <w:rPr>
                      <w:rFonts w:ascii="Cambria Math" w:hAnsi="Cambria Math"/>
                    </w:rPr>
                  </m:ctrlPr>
                </m:dPr>
                <m:e>
                  <m:sSub>
                    <m:sSubPr>
                      <m:ctrlPr>
                        <w:rPr>
                          <w:rFonts w:ascii="Cambria Math" w:hAnsi="Cambria Math"/>
                        </w:rPr>
                      </m:ctrlPr>
                    </m:sSubPr>
                    <m:e>
                      <m:r>
                        <w:rPr>
                          <w:rFonts w:ascii="Cambria Math" w:hAnsi="Cambria Math"/>
                        </w:rPr>
                        <m:t>B</m:t>
                      </m:r>
                    </m:e>
                    <m:sub>
                      <m:r>
                        <w:rPr>
                          <w:rFonts w:ascii="Cambria Math" w:hAnsi="Cambria Math"/>
                        </w:rPr>
                        <m:t>i</m:t>
                      </m:r>
                    </m:sub>
                  </m:sSub>
                  <m:sSub>
                    <m:sSubPr>
                      <m:ctrlPr>
                        <w:rPr>
                          <w:rFonts w:ascii="Cambria Math" w:hAnsi="Cambria Math"/>
                        </w:rPr>
                      </m:ctrlPr>
                    </m:sSubPr>
                    <m:e>
                      <m:r>
                        <w:rPr>
                          <w:rFonts w:ascii="Cambria Math" w:hAnsi="Cambria Math"/>
                        </w:rPr>
                        <m:t>K</m:t>
                      </m:r>
                    </m:e>
                    <m:sub>
                      <m:r>
                        <w:rPr>
                          <w:rFonts w:ascii="Cambria Math" w:hAnsi="Cambria Math"/>
                        </w:rPr>
                        <m:t>j</m:t>
                      </m:r>
                    </m:sub>
                  </m:sSub>
                  <m:r>
                    <m:rPr>
                      <m:sty m:val="p"/>
                    </m:rPr>
                    <w:rPr>
                      <w:rFonts w:ascii="Cambria Math" w:hAnsi="Cambria Math" w:cs="B Zar"/>
                    </w:rPr>
                    <m:t>(</m:t>
                  </m:r>
                  <m:acc>
                    <m:accPr>
                      <m:ctrlPr>
                        <w:rPr>
                          <w:rFonts w:ascii="Cambria Math" w:hAnsi="Cambria Math" w:cs="B Zar"/>
                        </w:rPr>
                      </m:ctrlPr>
                    </m:accPr>
                    <m:e>
                      <m:r>
                        <w:rPr>
                          <w:rFonts w:ascii="Cambria Math" w:hAnsi="Cambria Math" w:cs="B Zar"/>
                        </w:rPr>
                        <m:t>x</m:t>
                      </m:r>
                    </m:e>
                  </m:acc>
                  <m:r>
                    <m:rPr>
                      <m:sty m:val="p"/>
                    </m:rPr>
                    <w:rPr>
                      <w:rFonts w:ascii="Cambria Math" w:hAnsi="Cambria Math" w:cs="B Zar"/>
                    </w:rPr>
                    <m:t>)</m:t>
                  </m:r>
                </m:e>
              </m:d>
            </m:e>
            <m:sup>
              <m:r>
                <w:rPr>
                  <w:rFonts w:ascii="Cambria Math" w:hAnsi="Cambria Math"/>
                </w:rPr>
                <m:t>T</m:t>
              </m:r>
            </m:sup>
          </m:sSup>
          <m:sSub>
            <m:sSubPr>
              <m:ctrlPr>
                <w:rPr>
                  <w:rFonts w:ascii="Cambria Math" w:eastAsia="Cambria Math" w:hAnsi="Cambria Math" w:cs="Cambria Math"/>
                </w:rPr>
              </m:ctrlPr>
            </m:sSubPr>
            <m:e>
              <m:acc>
                <m:accPr>
                  <m:chr m:val="̃"/>
                  <m:ctrlPr>
                    <w:rPr>
                      <w:rFonts w:ascii="Cambria Math" w:hAnsi="Cambria Math"/>
                    </w:rPr>
                  </m:ctrlPr>
                </m:accPr>
                <m:e>
                  <m:r>
                    <w:rPr>
                      <w:rFonts w:ascii="Cambria Math" w:hAnsi="Cambria Math"/>
                    </w:rPr>
                    <m:t>P</m:t>
                  </m:r>
                </m:e>
              </m:acc>
            </m:e>
            <m:sub>
              <m:r>
                <m:rPr>
                  <m:sty m:val="p"/>
                </m:rPr>
                <w:rPr>
                  <w:rFonts w:ascii="Cambria Math" w:eastAsia="Cambria Math" w:hAnsi="Cambria Math" w:cs="Cambria Math"/>
                </w:rPr>
                <m:t>22</m:t>
              </m:r>
            </m:sub>
          </m:sSub>
          <m:d>
            <m:dPr>
              <m:ctrlPr>
                <w:rPr>
                  <w:rFonts w:ascii="Cambria Math" w:hAnsi="Cambria Math"/>
                </w:rPr>
              </m:ctrlPr>
            </m:dPr>
            <m:e>
              <m:r>
                <w:rPr>
                  <w:rFonts w:ascii="Cambria Math" w:hAnsi="Cambria Math"/>
                </w:rPr>
                <m:t>x</m:t>
              </m:r>
            </m:e>
          </m:d>
          <m:r>
            <m:rPr>
              <m:sty m:val="p"/>
            </m:rPr>
            <w:rPr>
              <w:rFonts w:ascii="Cambria Math" w:hAnsi="Cambria Math"/>
            </w:rPr>
            <m:t>+</m:t>
          </m:r>
          <m:sSub>
            <m:sSubPr>
              <m:ctrlPr>
                <w:rPr>
                  <w:rFonts w:ascii="Cambria Math" w:hAnsi="Cambria Math"/>
                </w:rPr>
              </m:ctrlPr>
            </m:sSubPr>
            <m:e>
              <m:acc>
                <m:accPr>
                  <m:chr m:val="̃"/>
                  <m:ctrlPr>
                    <w:rPr>
                      <w:rFonts w:ascii="Cambria Math" w:hAnsi="Cambria Math"/>
                    </w:rPr>
                  </m:ctrlPr>
                </m:accPr>
                <m:e>
                  <m:r>
                    <w:rPr>
                      <w:rFonts w:ascii="Cambria Math" w:hAnsi="Cambria Math"/>
                    </w:rPr>
                    <m:t>P</m:t>
                  </m:r>
                </m:e>
              </m:acc>
            </m:e>
            <m:sub>
              <m:r>
                <m:rPr>
                  <m:sty m:val="p"/>
                </m:rPr>
                <w:rPr>
                  <w:rFonts w:ascii="Cambria Math" w:hAnsi="Cambria Math"/>
                </w:rPr>
                <m:t>11</m:t>
              </m:r>
            </m:sub>
          </m:sSub>
          <m:d>
            <m:dPr>
              <m:ctrlPr>
                <w:rPr>
                  <w:rFonts w:ascii="Cambria Math" w:hAnsi="Cambria Math"/>
                </w:rPr>
              </m:ctrlPr>
            </m:dPr>
            <m:e>
              <m:r>
                <w:rPr>
                  <w:rFonts w:ascii="Cambria Math" w:hAnsi="Cambria Math"/>
                </w:rPr>
                <m:t>x</m:t>
              </m:r>
            </m:e>
          </m:d>
          <m:d>
            <m:dPr>
              <m:ctrlPr>
                <w:rPr>
                  <w:rFonts w:ascii="Cambria Math" w:eastAsiaTheme="minorEastAsia" w:hAnsi="Cambria Math" w:cstheme="majorBidi"/>
                </w:rPr>
              </m:ctrlPr>
            </m:dPr>
            <m:e>
              <m:sSub>
                <m:sSubPr>
                  <m:ctrlPr>
                    <w:rPr>
                      <w:rFonts w:ascii="Cambria Math" w:eastAsiaTheme="minorEastAsia" w:hAnsi="Cambria Math" w:cstheme="majorBidi"/>
                    </w:rPr>
                  </m:ctrlPr>
                </m:sSubPr>
                <m:e>
                  <m:r>
                    <w:rPr>
                      <w:rFonts w:ascii="Cambria Math" w:eastAsiaTheme="minorEastAsia" w:hAnsi="Cambria Math" w:cstheme="majorBidi"/>
                    </w:rPr>
                    <m:t>A</m:t>
                  </m:r>
                </m:e>
                <m:sub>
                  <m:r>
                    <w:rPr>
                      <w:rFonts w:ascii="Cambria Math" w:eastAsiaTheme="minorEastAsia" w:hAnsi="Cambria Math" w:cstheme="majorBidi"/>
                    </w:rPr>
                    <m:t>i</m:t>
                  </m:r>
                </m:sub>
              </m:sSub>
              <m:d>
                <m:dPr>
                  <m:ctrlPr>
                    <w:rPr>
                      <w:rFonts w:ascii="Cambria Math" w:hAnsi="Cambria Math" w:cstheme="majorBidi"/>
                      <w:b/>
                      <w:bCs/>
                    </w:rPr>
                  </m:ctrlPr>
                </m:dPr>
                <m:e>
                  <m:r>
                    <w:rPr>
                      <w:rFonts w:ascii="Cambria Math" w:hAnsi="Cambria Math" w:cstheme="majorBidi"/>
                    </w:rPr>
                    <m:t>x</m:t>
                  </m:r>
                  <m:ctrlPr>
                    <w:rPr>
                      <w:rFonts w:ascii="Cambria Math" w:hAnsi="Cambria Math" w:cstheme="majorBidi"/>
                    </w:rPr>
                  </m:ctrlPr>
                </m:e>
              </m:d>
              <m:r>
                <m:rPr>
                  <m:sty m:val="p"/>
                </m:rPr>
                <w:rPr>
                  <w:rFonts w:ascii="Cambria Math" w:eastAsiaTheme="minorEastAsia" w:hAnsi="Cambria Math" w:cstheme="majorBidi"/>
                </w:rPr>
                <m:t>-</m:t>
              </m:r>
              <m:sSub>
                <m:sSubPr>
                  <m:ctrlPr>
                    <w:rPr>
                      <w:rFonts w:ascii="Cambria Math" w:eastAsiaTheme="minorEastAsia" w:hAnsi="Cambria Math" w:cstheme="majorBidi"/>
                    </w:rPr>
                  </m:ctrlPr>
                </m:sSubPr>
                <m:e>
                  <m:r>
                    <w:rPr>
                      <w:rFonts w:ascii="Cambria Math" w:eastAsiaTheme="minorEastAsia" w:hAnsi="Cambria Math" w:cstheme="majorBidi"/>
                    </w:rPr>
                    <m:t>A</m:t>
                  </m:r>
                </m:e>
                <m:sub>
                  <m:r>
                    <w:rPr>
                      <w:rFonts w:ascii="Cambria Math" w:eastAsiaTheme="minorEastAsia" w:hAnsi="Cambria Math" w:cstheme="majorBidi"/>
                    </w:rPr>
                    <m:t>i</m:t>
                  </m:r>
                </m:sub>
              </m:sSub>
              <m:r>
                <m:rPr>
                  <m:sty m:val="p"/>
                </m:rPr>
                <w:rPr>
                  <w:rFonts w:ascii="Cambria Math" w:hAnsi="Cambria Math" w:cstheme="majorBidi"/>
                </w:rPr>
                <m:t>(</m:t>
              </m:r>
              <m:acc>
                <m:accPr>
                  <m:ctrlPr>
                    <w:rPr>
                      <w:rFonts w:ascii="Cambria Math" w:hAnsi="Cambria Math"/>
                    </w:rPr>
                  </m:ctrlPr>
                </m:accPr>
                <m:e>
                  <m:r>
                    <w:rPr>
                      <w:rFonts w:ascii="Cambria Math" w:hAnsi="Cambria Math"/>
                    </w:rPr>
                    <m:t>x</m:t>
                  </m:r>
                </m:e>
              </m:acc>
              <m:r>
                <m:rPr>
                  <m:sty m:val="p"/>
                </m:rPr>
                <w:rPr>
                  <w:rFonts w:ascii="Cambria Math" w:hAnsi="Cambria Math" w:cstheme="majorBidi"/>
                </w:rPr>
                <m:t>)</m:t>
              </m:r>
            </m:e>
          </m:d>
          <m:r>
            <m:rPr>
              <m:sty m:val="p"/>
            </m:rPr>
            <w:rPr>
              <w:rFonts w:ascii="Cambria Math" w:hAnsi="Cambria Math"/>
            </w:rPr>
            <m:t>+</m:t>
          </m:r>
          <m:f>
            <m:fPr>
              <m:ctrlPr>
                <w:rPr>
                  <w:rFonts w:ascii="Cambria Math" w:eastAsiaTheme="minorEastAsia" w:hAnsi="Cambria Math"/>
                </w:rPr>
              </m:ctrlPr>
            </m:fPr>
            <m:num>
              <m:r>
                <m:rPr>
                  <m:sty m:val="p"/>
                </m:rPr>
                <w:rPr>
                  <w:rFonts w:ascii="Cambria Math" w:eastAsiaTheme="minorEastAsia" w:hAnsi="Cambria Math"/>
                </w:rPr>
                <m:t>1</m:t>
              </m:r>
            </m:num>
            <m:den>
              <m:sSup>
                <m:sSupPr>
                  <m:ctrlPr>
                    <w:rPr>
                      <w:rFonts w:ascii="Cambria Math" w:eastAsiaTheme="minorEastAsia" w:hAnsi="Cambria Math"/>
                    </w:rPr>
                  </m:ctrlPr>
                </m:sSupPr>
                <m:e>
                  <m:r>
                    <w:rPr>
                      <w:rFonts w:ascii="Cambria Math" w:eastAsiaTheme="minorEastAsia" w:hAnsi="Cambria Math"/>
                    </w:rPr>
                    <m:t>ρ</m:t>
                  </m:r>
                </m:e>
                <m:sup>
                  <m:r>
                    <m:rPr>
                      <m:sty m:val="p"/>
                    </m:rPr>
                    <w:rPr>
                      <w:rFonts w:ascii="Cambria Math" w:eastAsiaTheme="minorEastAsia" w:hAnsi="Cambria Math"/>
                    </w:rPr>
                    <m:t>2</m:t>
                  </m:r>
                </m:sup>
              </m:sSup>
            </m:den>
          </m:f>
          <m:sSub>
            <m:sSubPr>
              <m:ctrlPr>
                <w:rPr>
                  <w:rFonts w:ascii="Cambria Math" w:hAnsi="Cambria Math"/>
                </w:rPr>
              </m:ctrlPr>
            </m:sSubPr>
            <m:e>
              <m:acc>
                <m:accPr>
                  <m:chr m:val="̃"/>
                  <m:ctrlPr>
                    <w:rPr>
                      <w:rFonts w:ascii="Cambria Math" w:hAnsi="Cambria Math"/>
                    </w:rPr>
                  </m:ctrlPr>
                </m:accPr>
                <m:e>
                  <m:r>
                    <w:rPr>
                      <w:rFonts w:ascii="Cambria Math" w:hAnsi="Cambria Math"/>
                    </w:rPr>
                    <m:t>P</m:t>
                  </m:r>
                </m:e>
              </m:acc>
            </m:e>
            <m:sub>
              <m:r>
                <m:rPr>
                  <m:sty m:val="p"/>
                </m:rPr>
                <w:rPr>
                  <w:rFonts w:ascii="Cambria Math" w:hAnsi="Cambria Math"/>
                </w:rPr>
                <m:t>11</m:t>
              </m:r>
            </m:sub>
          </m:sSub>
          <m:d>
            <m:dPr>
              <m:ctrlPr>
                <w:rPr>
                  <w:rFonts w:ascii="Cambria Math" w:hAnsi="Cambria Math"/>
                </w:rPr>
              </m:ctrlPr>
            </m:dPr>
            <m:e>
              <m:r>
                <w:rPr>
                  <w:rFonts w:ascii="Cambria Math" w:hAnsi="Cambria Math"/>
                </w:rPr>
                <m:t>x</m:t>
              </m:r>
            </m:e>
          </m:d>
          <m:sSub>
            <m:sSubPr>
              <m:ctrlPr>
                <w:rPr>
                  <w:rFonts w:ascii="Cambria Math" w:eastAsia="Cambria Math" w:hAnsi="Cambria Math" w:cs="Cambria Math"/>
                </w:rPr>
              </m:ctrlPr>
            </m:sSubPr>
            <m:e>
              <m:acc>
                <m:accPr>
                  <m:chr m:val="̃"/>
                  <m:ctrlPr>
                    <w:rPr>
                      <w:rFonts w:ascii="Cambria Math" w:hAnsi="Cambria Math"/>
                    </w:rPr>
                  </m:ctrlPr>
                </m:accPr>
                <m:e>
                  <m:r>
                    <w:rPr>
                      <w:rFonts w:ascii="Cambria Math" w:hAnsi="Cambria Math"/>
                    </w:rPr>
                    <m:t>P</m:t>
                  </m:r>
                </m:e>
              </m:acc>
            </m:e>
            <m:sub>
              <m:r>
                <m:rPr>
                  <m:sty m:val="p"/>
                </m:rPr>
                <w:rPr>
                  <w:rFonts w:ascii="Cambria Math" w:eastAsia="Cambria Math" w:hAnsi="Cambria Math" w:cs="Cambria Math"/>
                </w:rPr>
                <m:t>22</m:t>
              </m:r>
            </m:sub>
          </m:sSub>
          <m:d>
            <m:dPr>
              <m:ctrlPr>
                <w:rPr>
                  <w:rFonts w:ascii="Cambria Math" w:hAnsi="Cambria Math"/>
                </w:rPr>
              </m:ctrlPr>
            </m:dPr>
            <m:e>
              <m:r>
                <w:rPr>
                  <w:rFonts w:ascii="Cambria Math" w:hAnsi="Cambria Math"/>
                </w:rPr>
                <m:t>x</m:t>
              </m:r>
            </m:e>
          </m:d>
        </m:oMath>
      </m:oMathPara>
    </w:p>
    <w:p w:rsidR="00E702C1" w:rsidRPr="0045464B" w:rsidRDefault="003236F2" w:rsidP="001A2E70">
      <w:pPr>
        <w:pStyle w:val="Equation"/>
        <w:rPr>
          <w:oMath/>
          <w:rFonts w:ascii="Cambria Math" w:eastAsiaTheme="minorEastAsia" w:hAnsi="Cambria Math"/>
        </w:rPr>
      </w:pPr>
      <m:oMathPara>
        <m:oMath>
          <m:sSub>
            <m:sSubPr>
              <m:ctrlPr>
                <w:rPr>
                  <w:rFonts w:ascii="Cambria Math" w:eastAsiaTheme="minorEastAsia" w:hAnsi="Cambria Math"/>
                </w:rPr>
              </m:ctrlPr>
            </m:sSubPr>
            <m:e>
              <m:r>
                <w:rPr>
                  <w:rFonts w:ascii="Cambria Math" w:eastAsiaTheme="minorEastAsia" w:hAnsi="Cambria Math"/>
                </w:rPr>
                <m:t>S</m:t>
              </m:r>
            </m:e>
            <m:sub>
              <m:r>
                <m:rPr>
                  <m:sty m:val="p"/>
                </m:rPr>
                <w:rPr>
                  <w:rFonts w:ascii="Cambria Math" w:eastAsiaTheme="minorEastAsia" w:hAnsi="Cambria Math"/>
                </w:rPr>
                <m:t>22</m:t>
              </m:r>
            </m:sub>
          </m:sSub>
          <m:r>
            <m:rPr>
              <m:sty m:val="p"/>
            </m:rPr>
            <w:rPr>
              <w:rFonts w:ascii="Cambria Math" w:eastAsiaTheme="minorEastAsia" w:hAnsi="Cambria Math"/>
            </w:rPr>
            <m:t>=</m:t>
          </m:r>
          <m:sSup>
            <m:sSupPr>
              <m:ctrlPr>
                <w:rPr>
                  <w:rFonts w:ascii="Cambria Math" w:eastAsiaTheme="minorEastAsia" w:hAnsi="Cambria Math"/>
                </w:rPr>
              </m:ctrlPr>
            </m:sSupPr>
            <m:e>
              <m:d>
                <m:dPr>
                  <m:ctrlPr>
                    <w:rPr>
                      <w:rFonts w:ascii="Cambria Math" w:eastAsiaTheme="minorEastAsia" w:hAnsi="Cambria Math"/>
                    </w:rPr>
                  </m:ctrlPr>
                </m:dPr>
                <m:e>
                  <m:sSub>
                    <m:sSubPr>
                      <m:ctrlPr>
                        <w:rPr>
                          <w:rFonts w:ascii="Cambria Math" w:eastAsiaTheme="minorEastAsia" w:hAnsi="Cambria Math" w:cstheme="majorBidi"/>
                        </w:rPr>
                      </m:ctrlPr>
                    </m:sSubPr>
                    <m:e>
                      <m:r>
                        <w:rPr>
                          <w:rFonts w:ascii="Cambria Math" w:eastAsiaTheme="minorEastAsia" w:hAnsi="Cambria Math" w:cstheme="majorBidi"/>
                        </w:rPr>
                        <m:t>A</m:t>
                      </m:r>
                    </m:e>
                    <m:sub>
                      <m:r>
                        <w:rPr>
                          <w:rFonts w:ascii="Cambria Math" w:eastAsiaTheme="minorEastAsia" w:hAnsi="Cambria Math" w:cstheme="majorBidi"/>
                        </w:rPr>
                        <m:t>i</m:t>
                      </m:r>
                    </m:sub>
                  </m:sSub>
                  <m:d>
                    <m:dPr>
                      <m:ctrlPr>
                        <w:rPr>
                          <w:rFonts w:ascii="Cambria Math" w:hAnsi="Cambria Math" w:cstheme="majorBidi"/>
                          <w:b/>
                          <w:bCs/>
                        </w:rPr>
                      </m:ctrlPr>
                    </m:dPr>
                    <m:e>
                      <m:r>
                        <w:rPr>
                          <w:rFonts w:ascii="Cambria Math" w:hAnsi="Cambria Math" w:cstheme="majorBidi"/>
                        </w:rPr>
                        <m:t>x</m:t>
                      </m:r>
                      <m:ctrlPr>
                        <w:rPr>
                          <w:rFonts w:ascii="Cambria Math" w:hAnsi="Cambria Math" w:cstheme="majorBidi"/>
                        </w:rPr>
                      </m:ctrlPr>
                    </m:e>
                  </m:d>
                  <m:r>
                    <m:rPr>
                      <m:sty m:val="p"/>
                    </m:rPr>
                    <w:rPr>
                      <w:rFonts w:ascii="Cambria Math" w:eastAsiaTheme="minorEastAsia" w:hAnsi="Cambria Math"/>
                    </w:rPr>
                    <m:t>+</m:t>
                  </m:r>
                  <m:sSub>
                    <m:sSubPr>
                      <m:ctrlPr>
                        <w:rPr>
                          <w:rFonts w:ascii="Cambria Math" w:hAnsi="Cambria Math" w:cstheme="majorBidi"/>
                        </w:rPr>
                      </m:ctrlPr>
                    </m:sSubPr>
                    <m:e>
                      <m:r>
                        <w:rPr>
                          <w:rFonts w:ascii="Cambria Math" w:hAnsi="Cambria Math" w:cstheme="majorBidi"/>
                        </w:rPr>
                        <m:t>B</m:t>
                      </m:r>
                    </m:e>
                    <m:sub>
                      <m:r>
                        <w:rPr>
                          <w:rFonts w:ascii="Cambria Math" w:hAnsi="Cambria Math" w:cstheme="majorBidi"/>
                        </w:rPr>
                        <m:t>i</m:t>
                      </m:r>
                    </m:sub>
                  </m:sSub>
                  <m:r>
                    <m:rPr>
                      <m:sty m:val="b"/>
                    </m:rPr>
                    <w:rPr>
                      <w:rFonts w:ascii="Cambria Math" w:hAnsi="Cambria Math" w:cstheme="majorBidi"/>
                    </w:rPr>
                    <m:t>(</m:t>
                  </m:r>
                  <m:r>
                    <w:rPr>
                      <w:rFonts w:ascii="Cambria Math" w:hAnsi="Cambria Math" w:cstheme="majorBidi"/>
                    </w:rPr>
                    <m:t>x</m:t>
                  </m:r>
                  <m:r>
                    <m:rPr>
                      <m:sty m:val="p"/>
                    </m:rPr>
                    <w:rPr>
                      <w:rFonts w:ascii="Cambria Math" w:hAnsi="Cambria Math" w:cstheme="majorBidi"/>
                    </w:rPr>
                    <m:t>)</m:t>
                  </m:r>
                  <m:sSub>
                    <m:sSubPr>
                      <m:ctrlPr>
                        <w:rPr>
                          <w:rFonts w:ascii="Cambria Math" w:hAnsi="Cambria Math"/>
                        </w:rPr>
                      </m:ctrlPr>
                    </m:sSubPr>
                    <m:e>
                      <m:r>
                        <w:rPr>
                          <w:rFonts w:ascii="Cambria Math" w:hAnsi="Cambria Math"/>
                        </w:rPr>
                        <m:t>K</m:t>
                      </m:r>
                    </m:e>
                    <m:sub>
                      <m:r>
                        <w:rPr>
                          <w:rFonts w:ascii="Cambria Math" w:hAnsi="Cambria Math"/>
                        </w:rPr>
                        <m:t>j</m:t>
                      </m:r>
                    </m:sub>
                  </m:sSub>
                  <m:r>
                    <m:rPr>
                      <m:sty m:val="p"/>
                    </m:rPr>
                    <w:rPr>
                      <w:rFonts w:ascii="Cambria Math" w:hAnsi="Cambria Math" w:cs="B Zar"/>
                    </w:rPr>
                    <m:t>(</m:t>
                  </m:r>
                  <m:acc>
                    <m:accPr>
                      <m:ctrlPr>
                        <w:rPr>
                          <w:rFonts w:ascii="Cambria Math" w:hAnsi="Cambria Math" w:cs="B Zar"/>
                        </w:rPr>
                      </m:ctrlPr>
                    </m:accPr>
                    <m:e>
                      <m:r>
                        <w:rPr>
                          <w:rFonts w:ascii="Cambria Math" w:hAnsi="Cambria Math" w:cs="B Zar"/>
                        </w:rPr>
                        <m:t>x</m:t>
                      </m:r>
                    </m:e>
                  </m:acc>
                  <m:r>
                    <m:rPr>
                      <m:sty m:val="p"/>
                    </m:rPr>
                    <w:rPr>
                      <w:rFonts w:ascii="Cambria Math" w:hAnsi="Cambria Math" w:cs="B Zar"/>
                    </w:rPr>
                    <m:t>)</m:t>
                  </m:r>
                </m:e>
              </m:d>
            </m:e>
            <m:sup>
              <m:r>
                <w:rPr>
                  <w:rFonts w:ascii="Cambria Math" w:eastAsiaTheme="minorEastAsia" w:hAnsi="Cambria Math"/>
                </w:rPr>
                <m:t>T</m:t>
              </m:r>
            </m:sup>
          </m:sSup>
          <m:sSub>
            <m:sSubPr>
              <m:ctrlPr>
                <w:rPr>
                  <w:rFonts w:ascii="Cambria Math" w:eastAsia="Cambria Math" w:hAnsi="Cambria Math" w:cs="Cambria Math"/>
                </w:rPr>
              </m:ctrlPr>
            </m:sSubPr>
            <m:e>
              <m:acc>
                <m:accPr>
                  <m:chr m:val="̃"/>
                  <m:ctrlPr>
                    <w:rPr>
                      <w:rFonts w:ascii="Cambria Math" w:hAnsi="Cambria Math"/>
                    </w:rPr>
                  </m:ctrlPr>
                </m:accPr>
                <m:e>
                  <m:r>
                    <w:rPr>
                      <w:rFonts w:ascii="Cambria Math" w:hAnsi="Cambria Math"/>
                    </w:rPr>
                    <m:t>P</m:t>
                  </m:r>
                </m:e>
              </m:acc>
            </m:e>
            <m:sub>
              <m:r>
                <m:rPr>
                  <m:sty m:val="p"/>
                </m:rPr>
                <w:rPr>
                  <w:rFonts w:ascii="Cambria Math" w:eastAsia="Cambria Math" w:hAnsi="Cambria Math" w:cs="Cambria Math"/>
                </w:rPr>
                <m:t>22</m:t>
              </m:r>
            </m:sub>
          </m:sSub>
          <m:r>
            <m:rPr>
              <m:sty m:val="p"/>
            </m:rPr>
            <w:rPr>
              <w:rFonts w:ascii="Cambria Math" w:eastAsia="Cambria Math" w:hAnsi="Cambria Math" w:cs="Cambria Math"/>
            </w:rPr>
            <m:t>+</m:t>
          </m:r>
          <m:sSub>
            <m:sSubPr>
              <m:ctrlPr>
                <w:rPr>
                  <w:rFonts w:ascii="Cambria Math" w:eastAsia="Cambria Math" w:hAnsi="Cambria Math" w:cs="Cambria Math"/>
                </w:rPr>
              </m:ctrlPr>
            </m:sSubPr>
            <m:e>
              <m:acc>
                <m:accPr>
                  <m:chr m:val="̃"/>
                  <m:ctrlPr>
                    <w:rPr>
                      <w:rFonts w:ascii="Cambria Math" w:hAnsi="Cambria Math"/>
                    </w:rPr>
                  </m:ctrlPr>
                </m:accPr>
                <m:e>
                  <m:r>
                    <w:rPr>
                      <w:rFonts w:ascii="Cambria Math" w:hAnsi="Cambria Math"/>
                    </w:rPr>
                    <m:t>P</m:t>
                  </m:r>
                </m:e>
              </m:acc>
            </m:e>
            <m:sub>
              <m:r>
                <m:rPr>
                  <m:sty m:val="p"/>
                </m:rPr>
                <w:rPr>
                  <w:rFonts w:ascii="Cambria Math" w:eastAsia="Cambria Math" w:hAnsi="Cambria Math" w:cs="Cambria Math"/>
                </w:rPr>
                <m:t>22</m:t>
              </m:r>
            </m:sub>
          </m:sSub>
          <m:d>
            <m:dPr>
              <m:ctrlPr>
                <w:rPr>
                  <w:rFonts w:ascii="Cambria Math" w:hAnsi="Cambria Math"/>
                </w:rPr>
              </m:ctrlPr>
            </m:dPr>
            <m:e>
              <m:r>
                <w:rPr>
                  <w:rFonts w:ascii="Cambria Math" w:hAnsi="Cambria Math"/>
                </w:rPr>
                <m:t>x</m:t>
              </m:r>
            </m:e>
          </m:d>
          <m:d>
            <m:dPr>
              <m:ctrlPr>
                <w:rPr>
                  <w:rFonts w:ascii="Cambria Math" w:eastAsia="Cambria Math" w:hAnsi="Cambria Math" w:cs="Cambria Math"/>
                </w:rPr>
              </m:ctrlPr>
            </m:dPr>
            <m:e>
              <m:sSub>
                <m:sSubPr>
                  <m:ctrlPr>
                    <w:rPr>
                      <w:rFonts w:ascii="Cambria Math" w:eastAsiaTheme="minorEastAsia" w:hAnsi="Cambria Math" w:cstheme="majorBidi"/>
                    </w:rPr>
                  </m:ctrlPr>
                </m:sSubPr>
                <m:e>
                  <m:r>
                    <w:rPr>
                      <w:rFonts w:ascii="Cambria Math" w:eastAsiaTheme="minorEastAsia" w:hAnsi="Cambria Math" w:cstheme="majorBidi"/>
                    </w:rPr>
                    <m:t>A</m:t>
                  </m:r>
                </m:e>
                <m:sub>
                  <m:r>
                    <w:rPr>
                      <w:rFonts w:ascii="Cambria Math" w:eastAsiaTheme="minorEastAsia" w:hAnsi="Cambria Math" w:cstheme="majorBidi"/>
                    </w:rPr>
                    <m:t>i</m:t>
                  </m:r>
                </m:sub>
              </m:sSub>
              <m:d>
                <m:dPr>
                  <m:ctrlPr>
                    <w:rPr>
                      <w:rFonts w:ascii="Cambria Math" w:hAnsi="Cambria Math" w:cstheme="majorBidi"/>
                      <w:b/>
                      <w:bCs/>
                    </w:rPr>
                  </m:ctrlPr>
                </m:dPr>
                <m:e>
                  <m:r>
                    <w:rPr>
                      <w:rFonts w:ascii="Cambria Math" w:hAnsi="Cambria Math" w:cstheme="majorBidi"/>
                    </w:rPr>
                    <m:t>x</m:t>
                  </m:r>
                  <m:ctrlPr>
                    <w:rPr>
                      <w:rFonts w:ascii="Cambria Math" w:hAnsi="Cambria Math" w:cstheme="majorBidi"/>
                    </w:rPr>
                  </m:ctrlPr>
                </m:e>
              </m:d>
              <m:r>
                <m:rPr>
                  <m:sty m:val="p"/>
                </m:rPr>
                <w:rPr>
                  <w:rFonts w:ascii="Cambria Math" w:eastAsiaTheme="minorEastAsia" w:hAnsi="Cambria Math"/>
                </w:rPr>
                <m:t>+</m:t>
              </m:r>
              <m:sSub>
                <m:sSubPr>
                  <m:ctrlPr>
                    <w:rPr>
                      <w:rFonts w:ascii="Cambria Math" w:hAnsi="Cambria Math" w:cstheme="majorBidi"/>
                    </w:rPr>
                  </m:ctrlPr>
                </m:sSubPr>
                <m:e>
                  <m:r>
                    <w:rPr>
                      <w:rFonts w:ascii="Cambria Math" w:hAnsi="Cambria Math" w:cstheme="majorBidi"/>
                    </w:rPr>
                    <m:t>B</m:t>
                  </m:r>
                </m:e>
                <m:sub>
                  <m:r>
                    <w:rPr>
                      <w:rFonts w:ascii="Cambria Math" w:hAnsi="Cambria Math" w:cstheme="majorBidi"/>
                    </w:rPr>
                    <m:t>i</m:t>
                  </m:r>
                </m:sub>
              </m:sSub>
              <m:r>
                <m:rPr>
                  <m:sty m:val="b"/>
                </m:rPr>
                <w:rPr>
                  <w:rFonts w:ascii="Cambria Math" w:hAnsi="Cambria Math" w:cstheme="majorBidi"/>
                </w:rPr>
                <m:t>(</m:t>
              </m:r>
              <m:r>
                <w:rPr>
                  <w:rFonts w:ascii="Cambria Math" w:hAnsi="Cambria Math" w:cstheme="majorBidi"/>
                </w:rPr>
                <m:t>x</m:t>
              </m:r>
              <m:r>
                <m:rPr>
                  <m:sty m:val="p"/>
                </m:rPr>
                <w:rPr>
                  <w:rFonts w:ascii="Cambria Math" w:hAnsi="Cambria Math" w:cstheme="majorBidi"/>
                </w:rPr>
                <m:t>)</m:t>
              </m:r>
              <m:sSub>
                <m:sSubPr>
                  <m:ctrlPr>
                    <w:rPr>
                      <w:rFonts w:ascii="Cambria Math" w:hAnsi="Cambria Math"/>
                    </w:rPr>
                  </m:ctrlPr>
                </m:sSubPr>
                <m:e>
                  <m:r>
                    <w:rPr>
                      <w:rFonts w:ascii="Cambria Math" w:hAnsi="Cambria Math"/>
                    </w:rPr>
                    <m:t>K</m:t>
                  </m:r>
                </m:e>
                <m:sub>
                  <m:r>
                    <w:rPr>
                      <w:rFonts w:ascii="Cambria Math" w:hAnsi="Cambria Math"/>
                    </w:rPr>
                    <m:t>j</m:t>
                  </m:r>
                </m:sub>
              </m:sSub>
              <m:r>
                <m:rPr>
                  <m:sty m:val="p"/>
                </m:rPr>
                <w:rPr>
                  <w:rFonts w:ascii="Cambria Math" w:hAnsi="Cambria Math" w:cs="B Zar"/>
                </w:rPr>
                <m:t>(</m:t>
              </m:r>
              <m:acc>
                <m:accPr>
                  <m:ctrlPr>
                    <w:rPr>
                      <w:rFonts w:ascii="Cambria Math" w:hAnsi="Cambria Math" w:cs="B Zar"/>
                    </w:rPr>
                  </m:ctrlPr>
                </m:accPr>
                <m:e>
                  <m:r>
                    <w:rPr>
                      <w:rFonts w:ascii="Cambria Math" w:hAnsi="Cambria Math" w:cs="B Zar"/>
                    </w:rPr>
                    <m:t>x</m:t>
                  </m:r>
                </m:e>
              </m:acc>
              <m:r>
                <m:rPr>
                  <m:sty m:val="p"/>
                </m:rPr>
                <w:rPr>
                  <w:rFonts w:ascii="Cambria Math" w:hAnsi="Cambria Math" w:cs="B Zar"/>
                </w:rPr>
                <m:t>)</m:t>
              </m:r>
            </m:e>
          </m:d>
          <m:r>
            <m:rPr>
              <m:sty m:val="p"/>
            </m:rPr>
            <w:rPr>
              <w:rFonts w:ascii="Cambria Math" w:eastAsia="Cambria Math" w:hAnsi="Cambria Math" w:cs="Cambria Math"/>
            </w:rPr>
            <m:t>+</m:t>
          </m:r>
          <m:f>
            <m:fPr>
              <m:ctrlPr>
                <w:rPr>
                  <w:rFonts w:ascii="Cambria Math" w:eastAsiaTheme="minorEastAsia" w:hAnsi="Cambria Math"/>
                </w:rPr>
              </m:ctrlPr>
            </m:fPr>
            <m:num>
              <m:r>
                <m:rPr>
                  <m:sty m:val="p"/>
                </m:rPr>
                <w:rPr>
                  <w:rFonts w:ascii="Cambria Math" w:eastAsiaTheme="minorEastAsia" w:hAnsi="Cambria Math"/>
                </w:rPr>
                <m:t>1</m:t>
              </m:r>
            </m:num>
            <m:den>
              <m:sSup>
                <m:sSupPr>
                  <m:ctrlPr>
                    <w:rPr>
                      <w:rFonts w:ascii="Cambria Math" w:eastAsiaTheme="minorEastAsia" w:hAnsi="Cambria Math"/>
                    </w:rPr>
                  </m:ctrlPr>
                </m:sSupPr>
                <m:e>
                  <m:r>
                    <w:rPr>
                      <w:rFonts w:ascii="Cambria Math" w:eastAsiaTheme="minorEastAsia" w:hAnsi="Cambria Math"/>
                    </w:rPr>
                    <m:t>ρ</m:t>
                  </m:r>
                </m:e>
                <m:sup>
                  <m:r>
                    <m:rPr>
                      <m:sty m:val="p"/>
                    </m:rPr>
                    <w:rPr>
                      <w:rFonts w:ascii="Cambria Math" w:eastAsiaTheme="minorEastAsia" w:hAnsi="Cambria Math"/>
                    </w:rPr>
                    <m:t>2</m:t>
                  </m:r>
                </m:sup>
              </m:sSup>
            </m:den>
          </m:f>
          <m:sSub>
            <m:sSubPr>
              <m:ctrlPr>
                <w:rPr>
                  <w:rFonts w:ascii="Cambria Math" w:hAnsi="Cambria Math"/>
                </w:rPr>
              </m:ctrlPr>
            </m:sSubPr>
            <m:e>
              <m:acc>
                <m:accPr>
                  <m:chr m:val="̃"/>
                  <m:ctrlPr>
                    <w:rPr>
                      <w:rFonts w:ascii="Cambria Math" w:hAnsi="Cambria Math"/>
                    </w:rPr>
                  </m:ctrlPr>
                </m:accPr>
                <m:e>
                  <m:r>
                    <w:rPr>
                      <w:rFonts w:ascii="Cambria Math" w:hAnsi="Cambria Math"/>
                    </w:rPr>
                    <m:t>P</m:t>
                  </m:r>
                </m:e>
              </m:acc>
            </m:e>
            <m:sub>
              <m:r>
                <m:rPr>
                  <m:sty m:val="p"/>
                </m:rPr>
                <w:rPr>
                  <w:rFonts w:ascii="Cambria Math" w:hAnsi="Cambria Math"/>
                </w:rPr>
                <m:t>22</m:t>
              </m:r>
            </m:sub>
          </m:sSub>
          <m:d>
            <m:dPr>
              <m:ctrlPr>
                <w:rPr>
                  <w:rFonts w:ascii="Cambria Math" w:hAnsi="Cambria Math"/>
                </w:rPr>
              </m:ctrlPr>
            </m:dPr>
            <m:e>
              <m:r>
                <w:rPr>
                  <w:rFonts w:ascii="Cambria Math" w:hAnsi="Cambria Math"/>
                </w:rPr>
                <m:t>x</m:t>
              </m:r>
            </m:e>
          </m:d>
          <m:sSub>
            <m:sSubPr>
              <m:ctrlPr>
                <w:rPr>
                  <w:rFonts w:ascii="Cambria Math" w:eastAsia="Cambria Math" w:hAnsi="Cambria Math" w:cs="Cambria Math"/>
                </w:rPr>
              </m:ctrlPr>
            </m:sSubPr>
            <m:e>
              <m:acc>
                <m:accPr>
                  <m:chr m:val="̃"/>
                  <m:ctrlPr>
                    <w:rPr>
                      <w:rFonts w:ascii="Cambria Math" w:hAnsi="Cambria Math"/>
                    </w:rPr>
                  </m:ctrlPr>
                </m:accPr>
                <m:e>
                  <m:r>
                    <w:rPr>
                      <w:rFonts w:ascii="Cambria Math" w:hAnsi="Cambria Math"/>
                    </w:rPr>
                    <m:t>P</m:t>
                  </m:r>
                </m:e>
              </m:acc>
            </m:e>
            <m:sub>
              <m:r>
                <m:rPr>
                  <m:sty m:val="p"/>
                </m:rPr>
                <w:rPr>
                  <w:rFonts w:ascii="Cambria Math" w:eastAsia="Cambria Math" w:hAnsi="Cambria Math" w:cs="Cambria Math"/>
                </w:rPr>
                <m:t>22</m:t>
              </m:r>
            </m:sub>
          </m:sSub>
          <m:d>
            <m:dPr>
              <m:ctrlPr>
                <w:rPr>
                  <w:rFonts w:ascii="Cambria Math" w:hAnsi="Cambria Math"/>
                </w:rPr>
              </m:ctrlPr>
            </m:dPr>
            <m:e>
              <m:r>
                <w:rPr>
                  <w:rFonts w:ascii="Cambria Math" w:hAnsi="Cambria Math"/>
                </w:rPr>
                <m:t>x</m:t>
              </m:r>
            </m:e>
          </m:d>
          <m:r>
            <m:rPr>
              <m:sty m:val="p"/>
            </m:rPr>
            <w:rPr>
              <w:rFonts w:ascii="Cambria Math" w:eastAsia="Cambria Math" w:hAnsi="Cambria Math" w:cs="Cambria Math"/>
            </w:rPr>
            <m:t>+</m:t>
          </m:r>
          <m:r>
            <w:rPr>
              <w:rFonts w:ascii="Cambria Math" w:eastAsia="Cambria Math" w:hAnsi="Cambria Math" w:cs="Cambria Math"/>
            </w:rPr>
            <m:t>Q</m:t>
          </m:r>
        </m:oMath>
      </m:oMathPara>
    </w:p>
    <w:p w:rsidR="00E702C1" w:rsidRPr="0045464B" w:rsidRDefault="003236F2" w:rsidP="001A2E70">
      <w:pPr>
        <w:pStyle w:val="Equation"/>
        <w:rPr>
          <w:oMath/>
          <w:rFonts w:ascii="Cambria Math" w:eastAsiaTheme="minorEastAsia" w:hAnsi="Cambria Math"/>
        </w:rPr>
      </w:pPr>
      <m:oMathPara>
        <m:oMath>
          <m:sSub>
            <m:sSubPr>
              <m:ctrlPr>
                <w:rPr>
                  <w:rFonts w:ascii="Cambria Math" w:hAnsi="Cambria Math"/>
                </w:rPr>
              </m:ctrlPr>
            </m:sSubPr>
            <m:e>
              <m:r>
                <w:rPr>
                  <w:rFonts w:ascii="Cambria Math" w:hAnsi="Cambria Math"/>
                </w:rPr>
                <m:t>S</m:t>
              </m:r>
            </m:e>
            <m:sub>
              <m:r>
                <m:rPr>
                  <m:sty m:val="p"/>
                </m:rPr>
                <w:rPr>
                  <w:rFonts w:ascii="Cambria Math" w:hAnsi="Cambria Math"/>
                </w:rPr>
                <m:t>23</m:t>
              </m:r>
            </m:sub>
          </m:sSub>
          <m:r>
            <m:rPr>
              <m:sty m:val="p"/>
            </m:rP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S</m:t>
                  </m:r>
                </m:e>
                <m:sub>
                  <m:r>
                    <m:rPr>
                      <m:sty m:val="p"/>
                    </m:rPr>
                    <w:rPr>
                      <w:rFonts w:ascii="Cambria Math" w:hAnsi="Cambria Math"/>
                    </w:rPr>
                    <m:t>32</m:t>
                  </m:r>
                </m:sub>
              </m:sSub>
            </m:e>
            <m:sup>
              <m:r>
                <w:rPr>
                  <w:rFonts w:ascii="Cambria Math" w:hAnsi="Cambria Math"/>
                </w:rPr>
                <m:t>T</m:t>
              </m:r>
            </m:sup>
          </m:sSup>
          <m:r>
            <m:rPr>
              <m:sty m:val="p"/>
            </m:rPr>
            <w:rPr>
              <w:rFonts w:ascii="Cambria Math" w:hAnsi="Cambria Math"/>
            </w:rPr>
            <m:t>=-</m:t>
          </m:r>
          <m:sSub>
            <m:sSubPr>
              <m:ctrlPr>
                <w:rPr>
                  <w:rFonts w:ascii="Cambria Math" w:eastAsia="Cambria Math" w:hAnsi="Cambria Math" w:cs="Cambria Math"/>
                </w:rPr>
              </m:ctrlPr>
            </m:sSubPr>
            <m:e>
              <m:acc>
                <m:accPr>
                  <m:chr m:val="̃"/>
                  <m:ctrlPr>
                    <w:rPr>
                      <w:rFonts w:ascii="Cambria Math" w:hAnsi="Cambria Math"/>
                    </w:rPr>
                  </m:ctrlPr>
                </m:accPr>
                <m:e>
                  <m:r>
                    <w:rPr>
                      <w:rFonts w:ascii="Cambria Math" w:hAnsi="Cambria Math"/>
                    </w:rPr>
                    <m:t>P</m:t>
                  </m:r>
                </m:e>
              </m:acc>
            </m:e>
            <m:sub>
              <m:r>
                <m:rPr>
                  <m:sty m:val="p"/>
                </m:rPr>
                <w:rPr>
                  <w:rFonts w:ascii="Cambria Math" w:eastAsia="Cambria Math" w:hAnsi="Cambria Math" w:cs="Cambria Math"/>
                </w:rPr>
                <m:t>22</m:t>
              </m:r>
            </m:sub>
          </m:sSub>
          <m:d>
            <m:dPr>
              <m:ctrlPr>
                <w:rPr>
                  <w:rFonts w:ascii="Cambria Math" w:hAnsi="Cambria Math"/>
                </w:rPr>
              </m:ctrlPr>
            </m:dPr>
            <m:e>
              <m:r>
                <w:rPr>
                  <w:rFonts w:ascii="Cambria Math" w:hAnsi="Cambria Math"/>
                </w:rPr>
                <m:t>x</m:t>
              </m:r>
            </m:e>
          </m:d>
          <m:sSub>
            <m:sSubPr>
              <m:ctrlPr>
                <w:rPr>
                  <w:rFonts w:ascii="Cambria Math" w:hAnsi="Cambria Math" w:cstheme="majorBidi"/>
                </w:rPr>
              </m:ctrlPr>
            </m:sSubPr>
            <m:e>
              <m:r>
                <w:rPr>
                  <w:rFonts w:ascii="Cambria Math" w:hAnsi="Cambria Math" w:cstheme="majorBidi"/>
                </w:rPr>
                <m:t>B</m:t>
              </m:r>
            </m:e>
            <m:sub>
              <m:r>
                <w:rPr>
                  <w:rFonts w:ascii="Cambria Math" w:hAnsi="Cambria Math" w:cstheme="majorBidi"/>
                </w:rPr>
                <m:t>i</m:t>
              </m:r>
            </m:sub>
          </m:sSub>
          <m:r>
            <m:rPr>
              <m:sty m:val="b"/>
            </m:rPr>
            <w:rPr>
              <w:rFonts w:ascii="Cambria Math" w:hAnsi="Cambria Math" w:cstheme="majorBidi"/>
            </w:rPr>
            <m:t>(</m:t>
          </m:r>
          <m:r>
            <w:rPr>
              <w:rFonts w:ascii="Cambria Math" w:hAnsi="Cambria Math" w:cstheme="majorBidi"/>
            </w:rPr>
            <m:t>x</m:t>
          </m:r>
          <m:r>
            <m:rPr>
              <m:sty m:val="p"/>
            </m:rPr>
            <w:rPr>
              <w:rFonts w:ascii="Cambria Math" w:hAnsi="Cambria Math" w:cstheme="majorBidi"/>
            </w:rPr>
            <m:t>)</m:t>
          </m:r>
          <m:sSub>
            <m:sSubPr>
              <m:ctrlPr>
                <w:rPr>
                  <w:rFonts w:ascii="Cambria Math" w:hAnsi="Cambria Math"/>
                </w:rPr>
              </m:ctrlPr>
            </m:sSubPr>
            <m:e>
              <m:r>
                <w:rPr>
                  <w:rFonts w:ascii="Cambria Math" w:hAnsi="Cambria Math"/>
                </w:rPr>
                <m:t>K</m:t>
              </m:r>
            </m:e>
            <m:sub>
              <m:r>
                <w:rPr>
                  <w:rFonts w:ascii="Cambria Math" w:hAnsi="Cambria Math"/>
                </w:rPr>
                <m:t>j</m:t>
              </m:r>
            </m:sub>
          </m:sSub>
          <m:r>
            <m:rPr>
              <m:sty m:val="p"/>
            </m:rPr>
            <w:rPr>
              <w:rFonts w:ascii="Cambria Math" w:hAnsi="Cambria Math" w:cs="B Zar"/>
            </w:rPr>
            <m:t>(</m:t>
          </m:r>
          <m:acc>
            <m:accPr>
              <m:ctrlPr>
                <w:rPr>
                  <w:rFonts w:ascii="Cambria Math" w:hAnsi="Cambria Math" w:cs="B Zar"/>
                </w:rPr>
              </m:ctrlPr>
            </m:accPr>
            <m:e>
              <m:r>
                <w:rPr>
                  <w:rFonts w:ascii="Cambria Math" w:hAnsi="Cambria Math" w:cs="B Zar"/>
                </w:rPr>
                <m:t>x</m:t>
              </m:r>
            </m:e>
          </m:acc>
          <m:r>
            <m:rPr>
              <m:sty m:val="p"/>
            </m:rPr>
            <w:rPr>
              <w:rFonts w:ascii="Cambria Math" w:hAnsi="Cambria Math" w:cs="B Zar"/>
            </w:rPr>
            <m:t>)</m:t>
          </m:r>
          <m:r>
            <m:rPr>
              <m:sty m:val="p"/>
            </m:rPr>
            <w:rPr>
              <w:rFonts w:ascii="Cambria Math" w:hAnsi="Cambria Math"/>
            </w:rPr>
            <m:t>-</m:t>
          </m:r>
          <m:r>
            <w:rPr>
              <w:rFonts w:ascii="Cambria Math" w:hAnsi="Cambria Math"/>
            </w:rPr>
            <m:t>Q</m:t>
          </m:r>
        </m:oMath>
      </m:oMathPara>
    </w:p>
    <w:p w:rsidR="00E702C1" w:rsidRPr="0045464B" w:rsidRDefault="003236F2" w:rsidP="001A2E70">
      <w:pPr>
        <w:pStyle w:val="Equation"/>
        <w:rPr>
          <w:oMath/>
          <w:rFonts w:ascii="Cambria Math" w:hAnsi="Cambria Math"/>
        </w:rPr>
      </w:pPr>
      <m:oMathPara>
        <m:oMath>
          <m:sSub>
            <m:sSubPr>
              <m:ctrlPr>
                <w:rPr>
                  <w:rFonts w:ascii="Cambria Math" w:hAnsi="Cambria Math"/>
                </w:rPr>
              </m:ctrlPr>
            </m:sSubPr>
            <m:e>
              <m:r>
                <w:rPr>
                  <w:rFonts w:ascii="Cambria Math" w:hAnsi="Cambria Math"/>
                </w:rPr>
                <m:t>S</m:t>
              </m:r>
            </m:e>
            <m:sub>
              <m:r>
                <m:rPr>
                  <m:sty m:val="p"/>
                </m:rPr>
                <w:rPr>
                  <w:rFonts w:ascii="Cambria Math" w:hAnsi="Cambria Math"/>
                </w:rPr>
                <m:t>33</m:t>
              </m:r>
            </m:sub>
          </m:sSub>
          <m:r>
            <m:rPr>
              <m:sty m:val="p"/>
            </m:rP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A</m:t>
                  </m:r>
                </m:e>
                <m:sub>
                  <m:r>
                    <w:rPr>
                      <w:rFonts w:ascii="Cambria Math" w:hAnsi="Cambria Math"/>
                    </w:rPr>
                    <m:t>r</m:t>
                  </m:r>
                </m:sub>
              </m:sSub>
            </m:e>
            <m:sup>
              <m:r>
                <w:rPr>
                  <w:rFonts w:ascii="Cambria Math" w:hAnsi="Cambria Math"/>
                </w:rPr>
                <m:t>T</m:t>
              </m:r>
            </m:sup>
          </m:sSup>
          <m:sSub>
            <m:sSubPr>
              <m:ctrlPr>
                <w:rPr>
                  <w:rFonts w:ascii="Cambria Math" w:hAnsi="Cambria Math"/>
                </w:rPr>
              </m:ctrlPr>
            </m:sSubPr>
            <m:e>
              <m:acc>
                <m:accPr>
                  <m:chr m:val="̃"/>
                  <m:ctrlPr>
                    <w:rPr>
                      <w:rFonts w:ascii="Cambria Math" w:hAnsi="Cambria Math"/>
                    </w:rPr>
                  </m:ctrlPr>
                </m:accPr>
                <m:e>
                  <m:r>
                    <w:rPr>
                      <w:rFonts w:ascii="Cambria Math" w:hAnsi="Cambria Math"/>
                    </w:rPr>
                    <m:t>P</m:t>
                  </m:r>
                </m:e>
              </m:acc>
            </m:e>
            <m:sub>
              <m:r>
                <m:rPr>
                  <m:sty m:val="p"/>
                </m:rPr>
                <w:rPr>
                  <w:rFonts w:ascii="Cambria Math" w:hAnsi="Cambria Math"/>
                </w:rPr>
                <m:t>33</m:t>
              </m:r>
            </m:sub>
          </m:sSub>
          <m:d>
            <m:dPr>
              <m:ctrlPr>
                <w:rPr>
                  <w:rFonts w:ascii="Cambria Math" w:hAnsi="Cambria Math"/>
                </w:rPr>
              </m:ctrlPr>
            </m:dPr>
            <m:e>
              <m:r>
                <w:rPr>
                  <w:rFonts w:ascii="Cambria Math" w:hAnsi="Cambria Math"/>
                </w:rPr>
                <m:t>x</m:t>
              </m:r>
            </m:e>
          </m:d>
          <m:r>
            <m:rPr>
              <m:sty m:val="p"/>
            </m:rPr>
            <w:rPr>
              <w:rFonts w:ascii="Cambria Math" w:hAnsi="Cambria Math"/>
            </w:rPr>
            <m:t>+</m:t>
          </m:r>
          <m:sSub>
            <m:sSubPr>
              <m:ctrlPr>
                <w:rPr>
                  <w:rFonts w:ascii="Cambria Math" w:hAnsi="Cambria Math"/>
                </w:rPr>
              </m:ctrlPr>
            </m:sSubPr>
            <m:e>
              <m:acc>
                <m:accPr>
                  <m:chr m:val="̃"/>
                  <m:ctrlPr>
                    <w:rPr>
                      <w:rFonts w:ascii="Cambria Math" w:hAnsi="Cambria Math"/>
                    </w:rPr>
                  </m:ctrlPr>
                </m:accPr>
                <m:e>
                  <m:r>
                    <w:rPr>
                      <w:rFonts w:ascii="Cambria Math" w:hAnsi="Cambria Math"/>
                    </w:rPr>
                    <m:t>P</m:t>
                  </m:r>
                </m:e>
              </m:acc>
            </m:e>
            <m:sub>
              <m:r>
                <m:rPr>
                  <m:sty m:val="p"/>
                </m:rPr>
                <w:rPr>
                  <w:rFonts w:ascii="Cambria Math" w:hAnsi="Cambria Math"/>
                </w:rPr>
                <m:t>33</m:t>
              </m:r>
            </m:sub>
          </m:sSub>
          <m:d>
            <m:dPr>
              <m:ctrlPr>
                <w:rPr>
                  <w:rFonts w:ascii="Cambria Math" w:hAnsi="Cambria Math"/>
                </w:rPr>
              </m:ctrlPr>
            </m:dPr>
            <m:e>
              <m:r>
                <w:rPr>
                  <w:rFonts w:ascii="Cambria Math" w:hAnsi="Cambria Math"/>
                </w:rPr>
                <m:t>x</m:t>
              </m:r>
            </m:e>
          </m:d>
          <m:sSub>
            <m:sSubPr>
              <m:ctrlPr>
                <w:rPr>
                  <w:rFonts w:ascii="Cambria Math" w:hAnsi="Cambria Math"/>
                </w:rPr>
              </m:ctrlPr>
            </m:sSubPr>
            <m:e>
              <m:r>
                <w:rPr>
                  <w:rFonts w:ascii="Cambria Math" w:hAnsi="Cambria Math"/>
                </w:rPr>
                <m:t>A</m:t>
              </m:r>
            </m:e>
            <m:sub>
              <m:r>
                <w:rPr>
                  <w:rFonts w:ascii="Cambria Math" w:hAnsi="Cambria Math"/>
                </w:rPr>
                <m:t>r</m:t>
              </m:r>
            </m:sub>
          </m:sSub>
          <m:r>
            <m:rPr>
              <m:sty m:val="p"/>
            </m:rPr>
            <w:rPr>
              <w:rFonts w:ascii="Cambria Math" w:hAnsi="Cambria Math"/>
            </w:rPr>
            <m:t>+</m:t>
          </m:r>
          <m:f>
            <m:fPr>
              <m:ctrlPr>
                <w:rPr>
                  <w:rFonts w:ascii="Cambria Math" w:eastAsiaTheme="minorEastAsia" w:hAnsi="Cambria Math"/>
                </w:rPr>
              </m:ctrlPr>
            </m:fPr>
            <m:num>
              <m:r>
                <m:rPr>
                  <m:sty m:val="p"/>
                </m:rPr>
                <w:rPr>
                  <w:rFonts w:ascii="Cambria Math" w:eastAsiaTheme="minorEastAsia" w:hAnsi="Cambria Math"/>
                </w:rPr>
                <m:t>1</m:t>
              </m:r>
            </m:num>
            <m:den>
              <m:sSup>
                <m:sSupPr>
                  <m:ctrlPr>
                    <w:rPr>
                      <w:rFonts w:ascii="Cambria Math" w:eastAsiaTheme="minorEastAsia" w:hAnsi="Cambria Math"/>
                    </w:rPr>
                  </m:ctrlPr>
                </m:sSupPr>
                <m:e>
                  <m:r>
                    <w:rPr>
                      <w:rFonts w:ascii="Cambria Math" w:eastAsiaTheme="minorEastAsia" w:hAnsi="Cambria Math"/>
                    </w:rPr>
                    <m:t>ρ</m:t>
                  </m:r>
                </m:e>
                <m:sup>
                  <m:r>
                    <m:rPr>
                      <m:sty m:val="p"/>
                    </m:rPr>
                    <w:rPr>
                      <w:rFonts w:ascii="Cambria Math" w:eastAsiaTheme="minorEastAsia" w:hAnsi="Cambria Math"/>
                    </w:rPr>
                    <m:t>2</m:t>
                  </m:r>
                </m:sup>
              </m:sSup>
            </m:den>
          </m:f>
          <m:sSub>
            <m:sSubPr>
              <m:ctrlPr>
                <w:rPr>
                  <w:rFonts w:ascii="Cambria Math" w:hAnsi="Cambria Math"/>
                </w:rPr>
              </m:ctrlPr>
            </m:sSubPr>
            <m:e>
              <m:acc>
                <m:accPr>
                  <m:chr m:val="̃"/>
                  <m:ctrlPr>
                    <w:rPr>
                      <w:rFonts w:ascii="Cambria Math" w:hAnsi="Cambria Math"/>
                    </w:rPr>
                  </m:ctrlPr>
                </m:accPr>
                <m:e>
                  <m:r>
                    <w:rPr>
                      <w:rFonts w:ascii="Cambria Math" w:hAnsi="Cambria Math"/>
                    </w:rPr>
                    <m:t>P</m:t>
                  </m:r>
                </m:e>
              </m:acc>
            </m:e>
            <m:sub>
              <m:r>
                <m:rPr>
                  <m:sty m:val="p"/>
                </m:rPr>
                <w:rPr>
                  <w:rFonts w:ascii="Cambria Math" w:hAnsi="Cambria Math"/>
                </w:rPr>
                <m:t>33</m:t>
              </m:r>
            </m:sub>
          </m:sSub>
          <m:d>
            <m:dPr>
              <m:ctrlPr>
                <w:rPr>
                  <w:rFonts w:ascii="Cambria Math" w:hAnsi="Cambria Math"/>
                </w:rPr>
              </m:ctrlPr>
            </m:dPr>
            <m:e>
              <m:r>
                <w:rPr>
                  <w:rFonts w:ascii="Cambria Math" w:hAnsi="Cambria Math"/>
                </w:rPr>
                <m:t>x</m:t>
              </m:r>
            </m:e>
          </m:d>
          <m:sSub>
            <m:sSubPr>
              <m:ctrlPr>
                <w:rPr>
                  <w:rFonts w:ascii="Cambria Math" w:hAnsi="Cambria Math"/>
                </w:rPr>
              </m:ctrlPr>
            </m:sSubPr>
            <m:e>
              <m:r>
                <w:rPr>
                  <w:rFonts w:ascii="Cambria Math" w:hAnsi="Cambria Math"/>
                </w:rPr>
                <m:t>B</m:t>
              </m:r>
            </m:e>
            <m:sub>
              <m:r>
                <w:rPr>
                  <w:rFonts w:ascii="Cambria Math" w:hAnsi="Cambria Math"/>
                </w:rPr>
                <m:t>r</m:t>
              </m:r>
            </m:sub>
          </m:sSub>
          <m:sSup>
            <m:sSupPr>
              <m:ctrlPr>
                <w:rPr>
                  <w:rFonts w:ascii="Cambria Math" w:hAnsi="Cambria Math"/>
                </w:rPr>
              </m:ctrlPr>
            </m:sSupPr>
            <m:e>
              <m:sSub>
                <m:sSubPr>
                  <m:ctrlPr>
                    <w:rPr>
                      <w:rFonts w:ascii="Cambria Math" w:hAnsi="Cambria Math"/>
                    </w:rPr>
                  </m:ctrlPr>
                </m:sSubPr>
                <m:e>
                  <m:r>
                    <w:rPr>
                      <w:rFonts w:ascii="Cambria Math" w:hAnsi="Cambria Math"/>
                    </w:rPr>
                    <m:t>B</m:t>
                  </m:r>
                </m:e>
                <m:sub>
                  <m:r>
                    <w:rPr>
                      <w:rFonts w:ascii="Cambria Math" w:hAnsi="Cambria Math"/>
                    </w:rPr>
                    <m:t>r</m:t>
                  </m:r>
                </m:sub>
              </m:sSub>
            </m:e>
            <m:sup>
              <m:r>
                <w:rPr>
                  <w:rFonts w:ascii="Cambria Math" w:hAnsi="Cambria Math"/>
                </w:rPr>
                <m:t>T</m:t>
              </m:r>
            </m:sup>
          </m:sSup>
          <m:sSub>
            <m:sSubPr>
              <m:ctrlPr>
                <w:rPr>
                  <w:rFonts w:ascii="Cambria Math" w:eastAsia="Cambria Math" w:hAnsi="Cambria Math" w:cs="Cambria Math"/>
                </w:rPr>
              </m:ctrlPr>
            </m:sSubPr>
            <m:e>
              <m:acc>
                <m:accPr>
                  <m:chr m:val="̃"/>
                  <m:ctrlPr>
                    <w:rPr>
                      <w:rFonts w:ascii="Cambria Math" w:hAnsi="Cambria Math"/>
                    </w:rPr>
                  </m:ctrlPr>
                </m:accPr>
                <m:e>
                  <m:r>
                    <w:rPr>
                      <w:rFonts w:ascii="Cambria Math" w:hAnsi="Cambria Math"/>
                    </w:rPr>
                    <m:t>P</m:t>
                  </m:r>
                </m:e>
              </m:acc>
            </m:e>
            <m:sub>
              <m:r>
                <m:rPr>
                  <m:sty m:val="p"/>
                </m:rPr>
                <w:rPr>
                  <w:rFonts w:ascii="Cambria Math" w:eastAsia="Cambria Math" w:hAnsi="Cambria Math" w:cs="Cambria Math"/>
                </w:rPr>
                <m:t>33</m:t>
              </m:r>
            </m:sub>
          </m:sSub>
          <m:d>
            <m:dPr>
              <m:ctrlPr>
                <w:rPr>
                  <w:rFonts w:ascii="Cambria Math" w:hAnsi="Cambria Math"/>
                </w:rPr>
              </m:ctrlPr>
            </m:dPr>
            <m:e>
              <m:r>
                <w:rPr>
                  <w:rFonts w:ascii="Cambria Math" w:hAnsi="Cambria Math"/>
                </w:rPr>
                <m:t>x</m:t>
              </m:r>
            </m:e>
          </m:d>
          <m:r>
            <m:rPr>
              <m:sty m:val="p"/>
            </m:rPr>
            <w:rPr>
              <w:rFonts w:ascii="Cambria Math" w:eastAsia="Cambria Math" w:hAnsi="Cambria Math" w:cs="Cambria Math"/>
            </w:rPr>
            <m:t>+</m:t>
          </m:r>
          <m:r>
            <w:rPr>
              <w:rFonts w:ascii="Cambria Math" w:eastAsia="Cambria Math" w:hAnsi="Cambria Math" w:cs="Cambria Math"/>
            </w:rPr>
            <m:t>Q</m:t>
          </m:r>
        </m:oMath>
      </m:oMathPara>
    </w:p>
    <w:p w:rsidR="001961D3" w:rsidRPr="00CA3559" w:rsidRDefault="001961D3" w:rsidP="001961D3">
      <w:pPr>
        <w:pStyle w:val="Text"/>
        <w:rPr>
          <w:rFonts w:eastAsiaTheme="minorEastAsia"/>
          <w:rtl/>
        </w:rPr>
      </w:pPr>
      <w:r w:rsidRPr="00CA3559">
        <w:rPr>
          <w:rFonts w:hint="cs"/>
          <w:rtl/>
        </w:rPr>
        <w:t xml:space="preserve">با در نظر گرفتن </w:t>
      </w:r>
      <m:oMath>
        <m:sSub>
          <m:sSubPr>
            <m:ctrlPr>
              <w:rPr>
                <w:rFonts w:ascii="Cambria Math" w:hAnsi="Cambria Math"/>
              </w:rPr>
            </m:ctrlPr>
          </m:sSubPr>
          <m:e>
            <m:r>
              <w:rPr>
                <w:rFonts w:ascii="Cambria Math" w:hAnsi="Cambria Math"/>
              </w:rPr>
              <m:t>Z</m:t>
            </m:r>
          </m:e>
          <m:sub>
            <m:r>
              <w:rPr>
                <w:rFonts w:ascii="Cambria Math" w:hAnsi="Cambria Math"/>
              </w:rPr>
              <m:t>i</m:t>
            </m:r>
          </m:sub>
        </m:sSub>
        <m:r>
          <m:rPr>
            <m:sty m:val="p"/>
          </m:rPr>
          <w:rPr>
            <w:rFonts w:ascii="Cambria Math"/>
          </w:rPr>
          <m:t>=</m:t>
        </m:r>
        <m:sSub>
          <m:sSubPr>
            <m:ctrlPr>
              <w:rPr>
                <w:rFonts w:ascii="Cambria Math" w:hAnsi="Cambria Math"/>
              </w:rPr>
            </m:ctrlPr>
          </m:sSubPr>
          <m:e>
            <m:acc>
              <m:accPr>
                <m:chr m:val="̃"/>
                <m:ctrlPr>
                  <w:rPr>
                    <w:rFonts w:ascii="Cambria Math" w:hAnsi="Cambria Math"/>
                  </w:rPr>
                </m:ctrlPr>
              </m:accPr>
              <m:e>
                <m:r>
                  <w:rPr>
                    <w:rFonts w:ascii="Cambria Math" w:hAnsi="Cambria Math"/>
                  </w:rPr>
                  <m:t>P</m:t>
                </m:r>
              </m:e>
            </m:acc>
          </m:e>
          <m:sub>
            <m:r>
              <m:rPr>
                <m:sty m:val="p"/>
              </m:rPr>
              <w:rPr>
                <w:rFonts w:ascii="Cambria Math"/>
              </w:rPr>
              <m:t>11</m:t>
            </m:r>
          </m:sub>
        </m:sSub>
        <m:sSub>
          <m:sSubPr>
            <m:ctrlPr>
              <w:rPr>
                <w:rFonts w:ascii="Cambria Math" w:hAnsi="Cambria Math"/>
              </w:rPr>
            </m:ctrlPr>
          </m:sSubPr>
          <m:e>
            <m:r>
              <w:rPr>
                <w:rFonts w:ascii="Cambria Math" w:hAnsi="Cambria Math"/>
              </w:rPr>
              <m:t>L</m:t>
            </m:r>
          </m:e>
          <m:sub>
            <m:r>
              <w:rPr>
                <w:rFonts w:ascii="Cambria Math" w:hAnsi="Cambria Math"/>
              </w:rPr>
              <m:t>i</m:t>
            </m:r>
          </m:sub>
        </m:sSub>
        <m:d>
          <m:dPr>
            <m:ctrlPr>
              <w:rPr>
                <w:rFonts w:ascii="Cambria Math" w:hAnsi="Cambria Math"/>
              </w:rPr>
            </m:ctrlPr>
          </m:dPr>
          <m:e>
            <m:acc>
              <m:accPr>
                <m:ctrlPr>
                  <w:rPr>
                    <w:rFonts w:ascii="Cambria Math" w:hAnsi="Cambria Math"/>
                  </w:rPr>
                </m:ctrlPr>
              </m:accPr>
              <m:e>
                <m:r>
                  <w:rPr>
                    <w:rFonts w:ascii="Cambria Math" w:hAnsi="Cambria Math"/>
                  </w:rPr>
                  <m:t>x</m:t>
                </m:r>
              </m:e>
            </m:acc>
          </m:e>
        </m:d>
      </m:oMath>
      <w:r>
        <w:rPr>
          <w:rFonts w:hint="cs"/>
          <w:rtl/>
        </w:rPr>
        <w:t xml:space="preserve"> </w:t>
      </w:r>
      <w:r w:rsidRPr="00CA3559">
        <w:rPr>
          <w:rFonts w:hint="cs"/>
          <w:rtl/>
        </w:rPr>
        <w:t>داریم</w:t>
      </w:r>
    </w:p>
    <w:tbl>
      <w:tblPr>
        <w:bidiVisual/>
        <w:tblW w:w="0" w:type="auto"/>
        <w:jc w:val="center"/>
        <w:tblLayout w:type="fixed"/>
        <w:tblLook w:val="04A0"/>
      </w:tblPr>
      <w:tblGrid>
        <w:gridCol w:w="646"/>
        <w:gridCol w:w="4219"/>
      </w:tblGrid>
      <w:tr w:rsidR="001961D3" w:rsidTr="001961D3">
        <w:trPr>
          <w:jc w:val="center"/>
        </w:trPr>
        <w:tc>
          <w:tcPr>
            <w:tcW w:w="646" w:type="dxa"/>
            <w:vAlign w:val="center"/>
          </w:tcPr>
          <w:p w:rsidR="001961D3" w:rsidRDefault="001961D3" w:rsidP="003E3665">
            <w:pPr>
              <w:rPr>
                <w:rtl/>
              </w:rPr>
            </w:pPr>
            <w:bookmarkStart w:id="14" w:name="_Ref436668037"/>
            <w:r w:rsidRPr="001961D3">
              <w:rPr>
                <w:rFonts w:hint="cs"/>
                <w:sz w:val="22"/>
                <w:rtl/>
              </w:rPr>
              <w:lastRenderedPageBreak/>
              <w:t>(</w:t>
            </w:r>
            <w:r w:rsidR="003236F2" w:rsidRPr="001961D3">
              <w:rPr>
                <w:sz w:val="22"/>
                <w:rtl/>
              </w:rPr>
              <w:fldChar w:fldCharType="begin"/>
            </w:r>
            <w:r w:rsidRPr="001961D3">
              <w:rPr>
                <w:sz w:val="22"/>
              </w:rPr>
              <w:instrText>SEQ</w:instrText>
            </w:r>
            <w:r w:rsidRPr="001961D3">
              <w:rPr>
                <w:sz w:val="22"/>
                <w:rtl/>
              </w:rPr>
              <w:instrText xml:space="preserve"> معادله \* </w:instrText>
            </w:r>
            <w:r w:rsidRPr="001961D3">
              <w:rPr>
                <w:sz w:val="22"/>
              </w:rPr>
              <w:instrText>ARABIC</w:instrText>
            </w:r>
            <w:r w:rsidR="003236F2" w:rsidRPr="001961D3">
              <w:rPr>
                <w:sz w:val="22"/>
                <w:rtl/>
              </w:rPr>
              <w:fldChar w:fldCharType="separate"/>
            </w:r>
            <w:r w:rsidRPr="001961D3">
              <w:rPr>
                <w:noProof/>
                <w:sz w:val="22"/>
                <w:rtl/>
              </w:rPr>
              <w:t>15</w:t>
            </w:r>
            <w:r w:rsidR="003236F2" w:rsidRPr="001961D3">
              <w:rPr>
                <w:sz w:val="22"/>
                <w:rtl/>
              </w:rPr>
              <w:fldChar w:fldCharType="end"/>
            </w:r>
            <w:r w:rsidRPr="001961D3">
              <w:rPr>
                <w:rFonts w:hint="cs"/>
                <w:sz w:val="22"/>
                <w:rtl/>
              </w:rPr>
              <w:t>)</w:t>
            </w:r>
            <w:bookmarkEnd w:id="14"/>
          </w:p>
        </w:tc>
        <w:tc>
          <w:tcPr>
            <w:tcW w:w="4219" w:type="dxa"/>
            <w:vAlign w:val="center"/>
          </w:tcPr>
          <w:p w:rsidR="001961D3" w:rsidRDefault="003236F2" w:rsidP="001A2E70">
            <w:pPr>
              <w:pStyle w:val="Equation"/>
            </w:pPr>
            <m:oMathPara>
              <m:oMath>
                <m:d>
                  <m:dPr>
                    <m:begChr m:val="["/>
                    <m:endChr m:val="]"/>
                    <m:ctrlPr>
                      <w:rPr>
                        <w:rFonts w:ascii="Cambria Math" w:hAnsi="Cambria Math" w:cs="B Zar"/>
                      </w:rPr>
                    </m:ctrlPr>
                  </m:dPr>
                  <m:e>
                    <m:m>
                      <m:mPr>
                        <m:mcs>
                          <m:mc>
                            <m:mcPr>
                              <m:count m:val="6"/>
                              <m:mcJc m:val="center"/>
                            </m:mcPr>
                          </m:mc>
                        </m:mcs>
                        <m:ctrlPr>
                          <w:rPr>
                            <w:rFonts w:ascii="Cambria Math" w:hAnsi="Cambria Math" w:cs="B Zar"/>
                          </w:rPr>
                        </m:ctrlPr>
                      </m:mPr>
                      <m:mr>
                        <m:e>
                          <m:sSub>
                            <m:sSubPr>
                              <m:ctrlPr>
                                <w:rPr>
                                  <w:rFonts w:ascii="Cambria Math" w:hAnsi="Cambria Math"/>
                                </w:rPr>
                              </m:ctrlPr>
                            </m:sSubPr>
                            <m:e>
                              <m:sSup>
                                <m:sSupPr>
                                  <m:ctrlPr>
                                    <w:rPr>
                                      <w:rFonts w:ascii="Cambria Math" w:hAnsi="Cambria Math"/>
                                    </w:rPr>
                                  </m:ctrlPr>
                                </m:sSupPr>
                                <m:e>
                                  <m:r>
                                    <w:rPr>
                                      <w:rFonts w:ascii="Cambria Math" w:hAnsi="Cambria Math"/>
                                    </w:rPr>
                                    <m:t>M</m:t>
                                  </m:r>
                                </m:e>
                                <m:sup>
                                  <m:r>
                                    <m:rPr>
                                      <m:sty m:val="p"/>
                                    </m:rPr>
                                    <w:rPr>
                                      <w:rFonts w:ascii="Cambria Math" w:hAnsi="Cambria Math"/>
                                    </w:rPr>
                                    <m:t>*</m:t>
                                  </m:r>
                                </m:sup>
                              </m:sSup>
                            </m:e>
                            <m:sub>
                              <m:r>
                                <m:rPr>
                                  <m:sty m:val="p"/>
                                </m:rPr>
                                <w:rPr>
                                  <w:rFonts w:ascii="Cambria Math" w:hAnsi="Cambria Math"/>
                                </w:rPr>
                                <m:t>11</m:t>
                              </m:r>
                            </m:sub>
                          </m:sSub>
                          <m:ctrlPr>
                            <w:rPr>
                              <w:rFonts w:ascii="Cambria Math" w:hAnsi="Cambria Math"/>
                            </w:rPr>
                          </m:ctrlPr>
                        </m:e>
                        <m:e>
                          <m:sSub>
                            <m:sSubPr>
                              <m:ctrlPr>
                                <w:rPr>
                                  <w:rFonts w:ascii="Cambria Math" w:hAnsi="Cambria Math" w:cs="B Zar"/>
                                </w:rPr>
                              </m:ctrlPr>
                            </m:sSubPr>
                            <m:e>
                              <m:acc>
                                <m:accPr>
                                  <m:chr m:val="̃"/>
                                  <m:ctrlPr>
                                    <w:rPr>
                                      <w:rFonts w:ascii="Cambria Math" w:hAnsi="Cambria Math" w:cs="B Zar"/>
                                    </w:rPr>
                                  </m:ctrlPr>
                                </m:accPr>
                                <m:e>
                                  <m:r>
                                    <w:rPr>
                                      <w:rFonts w:ascii="Cambria Math" w:hAnsi="Cambria Math" w:cs="B Zar"/>
                                    </w:rPr>
                                    <m:t>P</m:t>
                                  </m:r>
                                </m:e>
                              </m:acc>
                            </m:e>
                            <m:sub>
                              <m:r>
                                <m:rPr>
                                  <m:sty m:val="p"/>
                                </m:rPr>
                                <w:rPr>
                                  <w:rFonts w:ascii="Cambria Math" w:hAnsi="Cambria Math" w:cs="B Zar"/>
                                </w:rPr>
                                <m:t>11</m:t>
                              </m:r>
                            </m:sub>
                          </m:sSub>
                          <m:ctrlPr>
                            <w:rPr>
                              <w:rFonts w:ascii="Cambria Math" w:hAnsi="Cambria Math"/>
                            </w:rPr>
                          </m:ctrlPr>
                        </m:e>
                        <m:e>
                          <m:sSub>
                            <m:sSubPr>
                              <m:ctrlPr>
                                <w:rPr>
                                  <w:rFonts w:ascii="Cambria Math" w:hAnsi="Cambria Math"/>
                                </w:rPr>
                              </m:ctrlPr>
                            </m:sSubPr>
                            <m:e>
                              <m:r>
                                <w:rPr>
                                  <w:rFonts w:ascii="Cambria Math" w:hAnsi="Cambria Math"/>
                                </w:rPr>
                                <m:t>Z</m:t>
                              </m:r>
                            </m:e>
                            <m:sub>
                              <m:r>
                                <w:rPr>
                                  <w:rFonts w:ascii="Cambria Math" w:hAnsi="Cambria Math"/>
                                </w:rPr>
                                <m:t>i</m:t>
                              </m:r>
                            </m:sub>
                          </m:sSub>
                          <m:ctrlPr>
                            <w:rPr>
                              <w:rFonts w:ascii="Cambria Math" w:hAnsi="Cambria Math"/>
                            </w:rPr>
                          </m:ctrlPr>
                        </m:e>
                        <m:e>
                          <m:sSup>
                            <m:sSupPr>
                              <m:ctrlPr>
                                <w:rPr>
                                  <w:rFonts w:ascii="Cambria Math" w:hAnsi="Cambria Math"/>
                                </w:rPr>
                              </m:ctrlPr>
                            </m:sSupPr>
                            <m:e>
                              <m:sSub>
                                <m:sSubPr>
                                  <m:ctrlPr>
                                    <w:rPr>
                                      <w:rFonts w:ascii="Cambria Math" w:hAnsi="Cambria Math"/>
                                    </w:rPr>
                                  </m:ctrlPr>
                                </m:sSubPr>
                                <m:e>
                                  <m:sSup>
                                    <m:sSupPr>
                                      <m:ctrlPr>
                                        <w:rPr>
                                          <w:rFonts w:ascii="Cambria Math" w:hAnsi="Cambria Math"/>
                                        </w:rPr>
                                      </m:ctrlPr>
                                    </m:sSupPr>
                                    <m:e>
                                      <m:r>
                                        <w:rPr>
                                          <w:rFonts w:ascii="Cambria Math" w:hAnsi="Cambria Math"/>
                                        </w:rPr>
                                        <m:t>M</m:t>
                                      </m:r>
                                    </m:e>
                                    <m:sup>
                                      <m:r>
                                        <m:rPr>
                                          <m:sty m:val="p"/>
                                        </m:rPr>
                                        <w:rPr>
                                          <w:rFonts w:ascii="Cambria Math" w:hAnsi="Cambria Math"/>
                                        </w:rPr>
                                        <m:t>*</m:t>
                                      </m:r>
                                    </m:sup>
                                  </m:sSup>
                                </m:e>
                                <m:sub>
                                  <m:r>
                                    <m:rPr>
                                      <m:sty m:val="p"/>
                                    </m:rPr>
                                    <w:rPr>
                                      <w:rFonts w:ascii="Cambria Math" w:hAnsi="Cambria Math"/>
                                    </w:rPr>
                                    <m:t>41</m:t>
                                  </m:r>
                                </m:sub>
                              </m:sSub>
                            </m:e>
                            <m:sup>
                              <m:r>
                                <w:rPr>
                                  <w:rFonts w:ascii="Cambria Math" w:hAnsi="Cambria Math"/>
                                </w:rPr>
                                <m:t>T</m:t>
                              </m:r>
                            </m:sup>
                          </m:sSup>
                          <m:ctrlPr>
                            <w:rPr>
                              <w:rFonts w:ascii="Cambria Math" w:hAnsi="Cambria Math"/>
                            </w:rPr>
                          </m:ctrlPr>
                        </m:e>
                        <m:e>
                          <m:r>
                            <m:rPr>
                              <m:sty m:val="p"/>
                            </m:rPr>
                            <w:rPr>
                              <w:rFonts w:ascii="Cambria Math" w:hAnsi="Cambria Math"/>
                            </w:rPr>
                            <m:t>0</m:t>
                          </m:r>
                          <m:ctrlPr>
                            <w:rPr>
                              <w:rFonts w:ascii="Cambria Math" w:hAnsi="Cambria Math"/>
                            </w:rPr>
                          </m:ctrlPr>
                        </m:e>
                        <m:e>
                          <m:r>
                            <m:rPr>
                              <m:sty m:val="p"/>
                            </m:rPr>
                            <w:rPr>
                              <w:rFonts w:ascii="Cambria Math" w:hAnsi="Cambria Math"/>
                            </w:rPr>
                            <m:t>0</m:t>
                          </m:r>
                          <m:ctrlPr>
                            <w:rPr>
                              <w:rFonts w:ascii="Cambria Math" w:hAnsi="Cambria Math"/>
                            </w:rPr>
                          </m:ctrlPr>
                        </m:e>
                      </m:mr>
                      <m:mr>
                        <m:e>
                          <m:sSub>
                            <m:sSubPr>
                              <m:ctrlPr>
                                <w:rPr>
                                  <w:rFonts w:ascii="Cambria Math" w:hAnsi="Cambria Math" w:cs="B Zar"/>
                                </w:rPr>
                              </m:ctrlPr>
                            </m:sSubPr>
                            <m:e>
                              <m:acc>
                                <m:accPr>
                                  <m:chr m:val="̃"/>
                                  <m:ctrlPr>
                                    <w:rPr>
                                      <w:rFonts w:ascii="Cambria Math" w:hAnsi="Cambria Math" w:cs="B Zar"/>
                                    </w:rPr>
                                  </m:ctrlPr>
                                </m:accPr>
                                <m:e>
                                  <m:r>
                                    <w:rPr>
                                      <w:rFonts w:ascii="Cambria Math" w:hAnsi="Cambria Math" w:cs="B Zar"/>
                                    </w:rPr>
                                    <m:t>P</m:t>
                                  </m:r>
                                </m:e>
                              </m:acc>
                            </m:e>
                            <m:sub>
                              <m:r>
                                <m:rPr>
                                  <m:sty m:val="p"/>
                                </m:rPr>
                                <w:rPr>
                                  <w:rFonts w:ascii="Cambria Math" w:hAnsi="Cambria Math" w:cs="B Zar"/>
                                </w:rPr>
                                <m:t>11</m:t>
                              </m:r>
                            </m:sub>
                          </m:sSub>
                          <m:ctrlPr>
                            <w:rPr>
                              <w:rFonts w:ascii="Cambria Math" w:hAnsi="Cambria Math"/>
                            </w:rPr>
                          </m:ctrlPr>
                        </m:e>
                        <m:e>
                          <m:r>
                            <m:rPr>
                              <m:sty m:val="p"/>
                            </m:rPr>
                            <w:rPr>
                              <w:rFonts w:ascii="Cambria Math" w:hAnsi="Cambria Math" w:cs="B Zar"/>
                            </w:rPr>
                            <m:t>-</m:t>
                          </m:r>
                          <m:sSup>
                            <m:sSupPr>
                              <m:ctrlPr>
                                <w:rPr>
                                  <w:rFonts w:ascii="Cambria Math" w:hAnsi="Cambria Math" w:cs="B Zar"/>
                                </w:rPr>
                              </m:ctrlPr>
                            </m:sSupPr>
                            <m:e>
                              <m:r>
                                <w:rPr>
                                  <w:rFonts w:ascii="Cambria Math" w:hAnsi="Cambria Math" w:cs="B Zar"/>
                                </w:rPr>
                                <m:t>ρ</m:t>
                              </m:r>
                            </m:e>
                            <m:sup>
                              <m:r>
                                <m:rPr>
                                  <m:sty m:val="p"/>
                                </m:rPr>
                                <w:rPr>
                                  <w:rFonts w:ascii="Cambria Math" w:hAnsi="Cambria Math" w:cs="B Zar"/>
                                </w:rPr>
                                <m:t>2</m:t>
                              </m:r>
                            </m:sup>
                          </m:sSup>
                          <m:r>
                            <w:rPr>
                              <w:rFonts w:ascii="Cambria Math" w:hAnsi="Cambria Math" w:cs="B Zar"/>
                            </w:rPr>
                            <m:t>I</m:t>
                          </m:r>
                          <m:ctrlPr>
                            <w:rPr>
                              <w:rFonts w:ascii="Cambria Math" w:hAnsi="Cambria Math"/>
                            </w:rPr>
                          </m:ctrlPr>
                        </m:e>
                        <m:e>
                          <m:r>
                            <m:rPr>
                              <m:sty m:val="p"/>
                            </m:rPr>
                            <w:rPr>
                              <w:rFonts w:ascii="Cambria Math" w:hAnsi="Cambria Math"/>
                            </w:rPr>
                            <m:t>0</m:t>
                          </m:r>
                          <m:ctrlPr>
                            <w:rPr>
                              <w:rFonts w:ascii="Cambria Math" w:hAnsi="Cambria Math"/>
                            </w:rPr>
                          </m:ctrlPr>
                        </m:e>
                        <m:e>
                          <m:r>
                            <m:rPr>
                              <m:sty m:val="p"/>
                            </m:rPr>
                            <w:rPr>
                              <w:rFonts w:ascii="Cambria Math" w:hAnsi="Cambria Math"/>
                            </w:rPr>
                            <m:t>0</m:t>
                          </m:r>
                          <m:ctrlPr>
                            <w:rPr>
                              <w:rFonts w:ascii="Cambria Math" w:hAnsi="Cambria Math"/>
                            </w:rPr>
                          </m:ctrlPr>
                        </m:e>
                        <m:e>
                          <m:r>
                            <m:rPr>
                              <m:sty m:val="p"/>
                            </m:rPr>
                            <w:rPr>
                              <w:rFonts w:ascii="Cambria Math" w:hAnsi="Cambria Math"/>
                            </w:rPr>
                            <m:t>0</m:t>
                          </m:r>
                          <m:ctrlPr>
                            <w:rPr>
                              <w:rFonts w:ascii="Cambria Math" w:hAnsi="Cambria Math"/>
                            </w:rPr>
                          </m:ctrlPr>
                        </m:e>
                        <m:e>
                          <m:r>
                            <m:rPr>
                              <m:sty m:val="p"/>
                            </m:rPr>
                            <w:rPr>
                              <w:rFonts w:ascii="Cambria Math" w:hAnsi="Cambria Math"/>
                            </w:rPr>
                            <m:t>0</m:t>
                          </m:r>
                          <m:ctrlPr>
                            <w:rPr>
                              <w:rFonts w:ascii="Cambria Math" w:hAnsi="Cambria Math"/>
                            </w:rPr>
                          </m:ctrlPr>
                        </m:e>
                      </m:mr>
                      <m:mr>
                        <m:e>
                          <m:sSup>
                            <m:sSupPr>
                              <m:ctrlPr>
                                <w:rPr>
                                  <w:rFonts w:ascii="Cambria Math" w:hAnsi="Cambria Math"/>
                                </w:rPr>
                              </m:ctrlPr>
                            </m:sSupPr>
                            <m:e>
                              <m:sSub>
                                <m:sSubPr>
                                  <m:ctrlPr>
                                    <w:rPr>
                                      <w:rFonts w:ascii="Cambria Math" w:hAnsi="Cambria Math"/>
                                    </w:rPr>
                                  </m:ctrlPr>
                                </m:sSubPr>
                                <m:e>
                                  <m:r>
                                    <w:rPr>
                                      <w:rFonts w:ascii="Cambria Math" w:hAnsi="Cambria Math"/>
                                    </w:rPr>
                                    <m:t>Z</m:t>
                                  </m:r>
                                </m:e>
                                <m:sub>
                                  <m:r>
                                    <w:rPr>
                                      <w:rFonts w:ascii="Cambria Math" w:hAnsi="Cambria Math"/>
                                    </w:rPr>
                                    <m:t>i</m:t>
                                  </m:r>
                                </m:sub>
                              </m:sSub>
                            </m:e>
                            <m:sup>
                              <m:r>
                                <w:rPr>
                                  <w:rFonts w:ascii="Cambria Math" w:hAnsi="Cambria Math"/>
                                </w:rPr>
                                <m:t>T</m:t>
                              </m:r>
                            </m:sup>
                          </m:sSup>
                          <m:ctrlPr>
                            <w:rPr>
                              <w:rFonts w:ascii="Cambria Math" w:hAnsi="Cambria Math"/>
                            </w:rPr>
                          </m:ctrlPr>
                        </m:e>
                        <m:e>
                          <m:r>
                            <m:rPr>
                              <m:sty m:val="p"/>
                            </m:rPr>
                            <w:rPr>
                              <w:rFonts w:ascii="Cambria Math" w:hAnsi="Cambria Math"/>
                            </w:rPr>
                            <m:t>0</m:t>
                          </m:r>
                          <m:ctrlPr>
                            <w:rPr>
                              <w:rFonts w:ascii="Cambria Math" w:hAnsi="Cambria Math"/>
                            </w:rPr>
                          </m:ctrlPr>
                        </m:e>
                        <m:e>
                          <m:r>
                            <m:rPr>
                              <m:sty m:val="p"/>
                            </m:rPr>
                            <w:rPr>
                              <w:rFonts w:ascii="Cambria Math" w:hAnsi="Cambria Math" w:cs="B Zar"/>
                            </w:rPr>
                            <m:t>-</m:t>
                          </m:r>
                          <m:sSup>
                            <m:sSupPr>
                              <m:ctrlPr>
                                <w:rPr>
                                  <w:rFonts w:ascii="Cambria Math" w:hAnsi="Cambria Math" w:cs="B Zar"/>
                                </w:rPr>
                              </m:ctrlPr>
                            </m:sSupPr>
                            <m:e>
                              <m:r>
                                <w:rPr>
                                  <w:rFonts w:ascii="Cambria Math" w:hAnsi="Cambria Math" w:cs="B Zar"/>
                                </w:rPr>
                                <m:t>ρ</m:t>
                              </m:r>
                            </m:e>
                            <m:sup>
                              <m:r>
                                <m:rPr>
                                  <m:sty m:val="p"/>
                                </m:rPr>
                                <w:rPr>
                                  <w:rFonts w:ascii="Cambria Math" w:hAnsi="Cambria Math" w:cs="B Zar"/>
                                </w:rPr>
                                <m:t>2</m:t>
                              </m:r>
                            </m:sup>
                          </m:sSup>
                          <m:r>
                            <w:rPr>
                              <w:rFonts w:ascii="Cambria Math" w:hAnsi="Cambria Math" w:cs="B Zar"/>
                            </w:rPr>
                            <m:t>I</m:t>
                          </m:r>
                          <m:ctrlPr>
                            <w:rPr>
                              <w:rFonts w:ascii="Cambria Math" w:hAnsi="Cambria Math"/>
                            </w:rPr>
                          </m:ctrlPr>
                        </m:e>
                        <m:e>
                          <m:r>
                            <m:rPr>
                              <m:sty m:val="p"/>
                            </m:rPr>
                            <w:rPr>
                              <w:rFonts w:ascii="Cambria Math" w:hAnsi="Cambria Math"/>
                            </w:rPr>
                            <m:t>0</m:t>
                          </m:r>
                          <m:ctrlPr>
                            <w:rPr>
                              <w:rFonts w:ascii="Cambria Math" w:hAnsi="Cambria Math"/>
                            </w:rPr>
                          </m:ctrlPr>
                        </m:e>
                        <m:e>
                          <m:r>
                            <m:rPr>
                              <m:sty m:val="p"/>
                            </m:rPr>
                            <w:rPr>
                              <w:rFonts w:ascii="Cambria Math" w:hAnsi="Cambria Math"/>
                            </w:rPr>
                            <m:t>0</m:t>
                          </m:r>
                          <m:ctrlPr>
                            <w:rPr>
                              <w:rFonts w:ascii="Cambria Math" w:hAnsi="Cambria Math"/>
                            </w:rPr>
                          </m:ctrlPr>
                        </m:e>
                        <m:e>
                          <m:r>
                            <m:rPr>
                              <m:sty m:val="p"/>
                            </m:rPr>
                            <w:rPr>
                              <w:rFonts w:ascii="Cambria Math" w:hAnsi="Cambria Math"/>
                            </w:rPr>
                            <m:t>0</m:t>
                          </m:r>
                          <m:ctrlPr>
                            <w:rPr>
                              <w:rFonts w:ascii="Cambria Math" w:hAnsi="Cambria Math"/>
                            </w:rPr>
                          </m:ctrlPr>
                        </m:e>
                      </m:mr>
                      <m:mr>
                        <m:e>
                          <m:sSub>
                            <m:sSubPr>
                              <m:ctrlPr>
                                <w:rPr>
                                  <w:rFonts w:ascii="Cambria Math" w:hAnsi="Cambria Math"/>
                                </w:rPr>
                              </m:ctrlPr>
                            </m:sSubPr>
                            <m:e>
                              <m:sSup>
                                <m:sSupPr>
                                  <m:ctrlPr>
                                    <w:rPr>
                                      <w:rFonts w:ascii="Cambria Math" w:hAnsi="Cambria Math"/>
                                    </w:rPr>
                                  </m:ctrlPr>
                                </m:sSupPr>
                                <m:e>
                                  <m:r>
                                    <w:rPr>
                                      <w:rFonts w:ascii="Cambria Math" w:hAnsi="Cambria Math"/>
                                    </w:rPr>
                                    <m:t>M</m:t>
                                  </m:r>
                                </m:e>
                                <m:sup>
                                  <m:r>
                                    <m:rPr>
                                      <m:sty m:val="p"/>
                                    </m:rPr>
                                    <w:rPr>
                                      <w:rFonts w:ascii="Cambria Math" w:hAnsi="Cambria Math"/>
                                    </w:rPr>
                                    <m:t>*</m:t>
                                  </m:r>
                                </m:sup>
                              </m:sSup>
                            </m:e>
                            <m:sub>
                              <m:r>
                                <m:rPr>
                                  <m:sty m:val="p"/>
                                </m:rPr>
                                <w:rPr>
                                  <w:rFonts w:ascii="Cambria Math" w:hAnsi="Cambria Math"/>
                                </w:rPr>
                                <m:t>41</m:t>
                              </m:r>
                            </m:sub>
                          </m:sSub>
                          <m:ctrlPr>
                            <w:rPr>
                              <w:rFonts w:ascii="Cambria Math" w:hAnsi="Cambria Math"/>
                            </w:rPr>
                          </m:ctrlPr>
                        </m:e>
                        <m:e>
                          <m:r>
                            <m:rPr>
                              <m:sty m:val="p"/>
                            </m:rPr>
                            <w:rPr>
                              <w:rFonts w:ascii="Cambria Math" w:hAnsi="Cambria Math"/>
                            </w:rPr>
                            <m:t>0</m:t>
                          </m:r>
                          <m:ctrlPr>
                            <w:rPr>
                              <w:rFonts w:ascii="Cambria Math" w:hAnsi="Cambria Math"/>
                            </w:rPr>
                          </m:ctrlPr>
                        </m:e>
                        <m:e>
                          <m:r>
                            <m:rPr>
                              <m:sty m:val="p"/>
                            </m:rPr>
                            <w:rPr>
                              <w:rFonts w:ascii="Cambria Math" w:hAnsi="Cambria Math"/>
                            </w:rPr>
                            <m:t>0</m:t>
                          </m:r>
                          <m:ctrlPr>
                            <w:rPr>
                              <w:rFonts w:ascii="Cambria Math" w:hAnsi="Cambria Math"/>
                            </w:rPr>
                          </m:ctrlPr>
                        </m:e>
                        <m:e>
                          <m:sSub>
                            <m:sSubPr>
                              <m:ctrlPr>
                                <w:rPr>
                                  <w:rFonts w:ascii="Cambria Math" w:hAnsi="Cambria Math"/>
                                </w:rPr>
                              </m:ctrlPr>
                            </m:sSubPr>
                            <m:e>
                              <m:sSup>
                                <m:sSupPr>
                                  <m:ctrlPr>
                                    <w:rPr>
                                      <w:rFonts w:ascii="Cambria Math" w:hAnsi="Cambria Math"/>
                                    </w:rPr>
                                  </m:ctrlPr>
                                </m:sSupPr>
                                <m:e>
                                  <m:r>
                                    <w:rPr>
                                      <w:rFonts w:ascii="Cambria Math" w:hAnsi="Cambria Math"/>
                                    </w:rPr>
                                    <m:t>M</m:t>
                                  </m:r>
                                </m:e>
                                <m:sup>
                                  <m:r>
                                    <m:rPr>
                                      <m:sty m:val="p"/>
                                    </m:rPr>
                                    <w:rPr>
                                      <w:rFonts w:ascii="Cambria Math" w:hAnsi="Cambria Math"/>
                                    </w:rPr>
                                    <m:t>*</m:t>
                                  </m:r>
                                </m:sup>
                              </m:sSup>
                            </m:e>
                            <m:sub>
                              <m:r>
                                <m:rPr>
                                  <m:sty m:val="p"/>
                                </m:rPr>
                                <w:rPr>
                                  <w:rFonts w:ascii="Cambria Math" w:hAnsi="Cambria Math"/>
                                </w:rPr>
                                <m:t>44</m:t>
                              </m:r>
                            </m:sub>
                          </m:sSub>
                          <m:ctrlPr>
                            <w:rPr>
                              <w:rFonts w:ascii="Cambria Math" w:hAnsi="Cambria Math"/>
                            </w:rPr>
                          </m:ctrlPr>
                        </m:e>
                        <m:e>
                          <m:sSub>
                            <m:sSubPr>
                              <m:ctrlPr>
                                <w:rPr>
                                  <w:rFonts w:ascii="Cambria Math" w:hAnsi="Cambria Math"/>
                                </w:rPr>
                              </m:ctrlPr>
                            </m:sSubPr>
                            <m:e>
                              <m:sSup>
                                <m:sSupPr>
                                  <m:ctrlPr>
                                    <w:rPr>
                                      <w:rFonts w:ascii="Cambria Math" w:hAnsi="Cambria Math"/>
                                    </w:rPr>
                                  </m:ctrlPr>
                                </m:sSupPr>
                                <m:e>
                                  <m:r>
                                    <w:rPr>
                                      <w:rFonts w:ascii="Cambria Math" w:hAnsi="Cambria Math"/>
                                    </w:rPr>
                                    <m:t>M</m:t>
                                  </m:r>
                                </m:e>
                                <m:sup>
                                  <m:r>
                                    <m:rPr>
                                      <m:sty m:val="p"/>
                                    </m:rPr>
                                    <w:rPr>
                                      <w:rFonts w:ascii="Cambria Math" w:hAnsi="Cambria Math"/>
                                    </w:rPr>
                                    <m:t>*</m:t>
                                  </m:r>
                                </m:sup>
                              </m:sSup>
                            </m:e>
                            <m:sub>
                              <m:r>
                                <m:rPr>
                                  <m:sty m:val="p"/>
                                </m:rPr>
                                <w:rPr>
                                  <w:rFonts w:ascii="Cambria Math" w:hAnsi="Cambria Math"/>
                                </w:rPr>
                                <m:t>45</m:t>
                              </m:r>
                            </m:sub>
                          </m:sSub>
                          <m:ctrlPr>
                            <w:rPr>
                              <w:rFonts w:ascii="Cambria Math" w:hAnsi="Cambria Math"/>
                            </w:rPr>
                          </m:ctrlPr>
                        </m:e>
                        <m:e>
                          <m:r>
                            <m:rPr>
                              <m:sty m:val="p"/>
                            </m:rPr>
                            <w:rPr>
                              <w:rFonts w:ascii="Cambria Math" w:hAnsi="Cambria Math"/>
                            </w:rPr>
                            <m:t>0</m:t>
                          </m:r>
                          <m:ctrlPr>
                            <w:rPr>
                              <w:rFonts w:ascii="Cambria Math" w:hAnsi="Cambria Math"/>
                            </w:rPr>
                          </m:ctrlPr>
                        </m:e>
                      </m:mr>
                      <m:mr>
                        <m:e>
                          <m:r>
                            <m:rPr>
                              <m:sty m:val="p"/>
                            </m:rPr>
                            <w:rPr>
                              <w:rFonts w:ascii="Cambria Math" w:hAnsi="Cambria Math"/>
                            </w:rPr>
                            <m:t>0</m:t>
                          </m:r>
                          <m:ctrlPr>
                            <w:rPr>
                              <w:rFonts w:ascii="Cambria Math" w:hAnsi="Cambria Math"/>
                            </w:rPr>
                          </m:ctrlPr>
                        </m:e>
                        <m:e>
                          <m:r>
                            <m:rPr>
                              <m:sty m:val="p"/>
                            </m:rPr>
                            <w:rPr>
                              <w:rFonts w:ascii="Cambria Math" w:hAnsi="Cambria Math"/>
                            </w:rPr>
                            <m:t>0</m:t>
                          </m:r>
                          <m:ctrlPr>
                            <w:rPr>
                              <w:rFonts w:ascii="Cambria Math" w:hAnsi="Cambria Math"/>
                            </w:rPr>
                          </m:ctrlPr>
                        </m:e>
                        <m:e>
                          <m:r>
                            <m:rPr>
                              <m:sty m:val="p"/>
                            </m:rPr>
                            <w:rPr>
                              <w:rFonts w:ascii="Cambria Math" w:hAnsi="Cambria Math"/>
                            </w:rPr>
                            <m:t>0</m:t>
                          </m:r>
                          <m:ctrlPr>
                            <w:rPr>
                              <w:rFonts w:ascii="Cambria Math" w:hAnsi="Cambria Math"/>
                            </w:rPr>
                          </m:ctrlPr>
                        </m:e>
                        <m:e>
                          <m:sSup>
                            <m:sSupPr>
                              <m:ctrlPr>
                                <w:rPr>
                                  <w:rFonts w:ascii="Cambria Math" w:hAnsi="Cambria Math"/>
                                </w:rPr>
                              </m:ctrlPr>
                            </m:sSupPr>
                            <m:e>
                              <m:sSub>
                                <m:sSubPr>
                                  <m:ctrlPr>
                                    <w:rPr>
                                      <w:rFonts w:ascii="Cambria Math" w:hAnsi="Cambria Math"/>
                                    </w:rPr>
                                  </m:ctrlPr>
                                </m:sSubPr>
                                <m:e>
                                  <m:sSup>
                                    <m:sSupPr>
                                      <m:ctrlPr>
                                        <w:rPr>
                                          <w:rFonts w:ascii="Cambria Math" w:hAnsi="Cambria Math"/>
                                        </w:rPr>
                                      </m:ctrlPr>
                                    </m:sSupPr>
                                    <m:e>
                                      <m:r>
                                        <w:rPr>
                                          <w:rFonts w:ascii="Cambria Math" w:hAnsi="Cambria Math"/>
                                        </w:rPr>
                                        <m:t>M</m:t>
                                      </m:r>
                                    </m:e>
                                    <m:sup>
                                      <m:r>
                                        <m:rPr>
                                          <m:sty m:val="p"/>
                                        </m:rPr>
                                        <w:rPr>
                                          <w:rFonts w:ascii="Cambria Math" w:hAnsi="Cambria Math"/>
                                        </w:rPr>
                                        <m:t>*</m:t>
                                      </m:r>
                                    </m:sup>
                                  </m:sSup>
                                </m:e>
                                <m:sub>
                                  <m:r>
                                    <m:rPr>
                                      <m:sty m:val="p"/>
                                    </m:rPr>
                                    <w:rPr>
                                      <w:rFonts w:ascii="Cambria Math" w:hAnsi="Cambria Math"/>
                                    </w:rPr>
                                    <m:t>45</m:t>
                                  </m:r>
                                </m:sub>
                              </m:sSub>
                            </m:e>
                            <m:sup>
                              <m:r>
                                <w:rPr>
                                  <w:rFonts w:ascii="Cambria Math" w:hAnsi="Cambria Math"/>
                                </w:rPr>
                                <m:t>T</m:t>
                              </m:r>
                            </m:sup>
                          </m:sSup>
                          <m:ctrlPr>
                            <w:rPr>
                              <w:rFonts w:ascii="Cambria Math" w:hAnsi="Cambria Math"/>
                            </w:rPr>
                          </m:ctrlPr>
                        </m:e>
                        <m:e>
                          <m:sSub>
                            <m:sSubPr>
                              <m:ctrlPr>
                                <w:rPr>
                                  <w:rFonts w:ascii="Cambria Math" w:hAnsi="Cambria Math"/>
                                </w:rPr>
                              </m:ctrlPr>
                            </m:sSubPr>
                            <m:e>
                              <m:sSup>
                                <m:sSupPr>
                                  <m:ctrlPr>
                                    <w:rPr>
                                      <w:rFonts w:ascii="Cambria Math" w:hAnsi="Cambria Math"/>
                                    </w:rPr>
                                  </m:ctrlPr>
                                </m:sSupPr>
                                <m:e>
                                  <m:r>
                                    <w:rPr>
                                      <w:rFonts w:ascii="Cambria Math" w:hAnsi="Cambria Math"/>
                                    </w:rPr>
                                    <m:t>M</m:t>
                                  </m:r>
                                </m:e>
                                <m:sup>
                                  <m:r>
                                    <m:rPr>
                                      <m:sty m:val="p"/>
                                    </m:rPr>
                                    <w:rPr>
                                      <w:rFonts w:ascii="Cambria Math" w:hAnsi="Cambria Math"/>
                                    </w:rPr>
                                    <m:t>*</m:t>
                                  </m:r>
                                </m:sup>
                              </m:sSup>
                            </m:e>
                            <m:sub>
                              <m:r>
                                <m:rPr>
                                  <m:sty m:val="p"/>
                                </m:rPr>
                                <w:rPr>
                                  <w:rFonts w:ascii="Cambria Math" w:hAnsi="Cambria Math"/>
                                </w:rPr>
                                <m:t>55</m:t>
                              </m:r>
                            </m:sub>
                          </m:sSub>
                        </m:e>
                        <m:e>
                          <m:sSub>
                            <m:sSubPr>
                              <m:ctrlPr>
                                <w:rPr>
                                  <w:rFonts w:ascii="Cambria Math" w:hAnsi="Cambria Math" w:cs="B Zar"/>
                                </w:rPr>
                              </m:ctrlPr>
                            </m:sSubPr>
                            <m:e>
                              <m:acc>
                                <m:accPr>
                                  <m:chr m:val="̃"/>
                                  <m:ctrlPr>
                                    <w:rPr>
                                      <w:rFonts w:ascii="Cambria Math" w:hAnsi="Cambria Math" w:cs="B Zar"/>
                                    </w:rPr>
                                  </m:ctrlPr>
                                </m:accPr>
                                <m:e>
                                  <m:r>
                                    <w:rPr>
                                      <w:rFonts w:ascii="Cambria Math" w:hAnsi="Cambria Math" w:cs="B Zar"/>
                                    </w:rPr>
                                    <m:t>P</m:t>
                                  </m:r>
                                </m:e>
                              </m:acc>
                            </m:e>
                            <m:sub>
                              <m:r>
                                <m:rPr>
                                  <m:sty m:val="p"/>
                                </m:rPr>
                                <w:rPr>
                                  <w:rFonts w:ascii="Cambria Math" w:hAnsi="Cambria Math" w:cs="B Zar"/>
                                </w:rPr>
                                <m:t>33</m:t>
                              </m:r>
                            </m:sub>
                          </m:sSub>
                        </m:e>
                      </m:mr>
                      <m:mr>
                        <m:e>
                          <m:r>
                            <m:rPr>
                              <m:sty m:val="p"/>
                            </m:rPr>
                            <w:rPr>
                              <w:rFonts w:ascii="Cambria Math" w:hAnsi="Cambria Math"/>
                            </w:rPr>
                            <m:t>0</m:t>
                          </m:r>
                          <m:ctrlPr>
                            <w:rPr>
                              <w:rFonts w:ascii="Cambria Math" w:hAnsi="Cambria Math"/>
                            </w:rPr>
                          </m:ctrlPr>
                        </m:e>
                        <m:e>
                          <m:r>
                            <m:rPr>
                              <m:sty m:val="p"/>
                            </m:rPr>
                            <w:rPr>
                              <w:rFonts w:ascii="Cambria Math" w:hAnsi="Cambria Math"/>
                            </w:rPr>
                            <m:t>0</m:t>
                          </m:r>
                          <m:ctrlPr>
                            <w:rPr>
                              <w:rFonts w:ascii="Cambria Math" w:hAnsi="Cambria Math"/>
                            </w:rPr>
                          </m:ctrlPr>
                        </m:e>
                        <m:e>
                          <m:r>
                            <m:rPr>
                              <m:sty m:val="p"/>
                            </m:rPr>
                            <w:rPr>
                              <w:rFonts w:ascii="Cambria Math" w:hAnsi="Cambria Math"/>
                            </w:rPr>
                            <m:t>0</m:t>
                          </m:r>
                          <m:ctrlPr>
                            <w:rPr>
                              <w:rFonts w:ascii="Cambria Math" w:hAnsi="Cambria Math"/>
                            </w:rPr>
                          </m:ctrlPr>
                        </m:e>
                        <m:e>
                          <m:r>
                            <m:rPr>
                              <m:sty m:val="p"/>
                            </m:rPr>
                            <w:rPr>
                              <w:rFonts w:ascii="Cambria Math" w:hAnsi="Cambria Math"/>
                            </w:rPr>
                            <m:t>0</m:t>
                          </m:r>
                          <m:ctrlPr>
                            <w:rPr>
                              <w:rFonts w:ascii="Cambria Math" w:hAnsi="Cambria Math"/>
                            </w:rPr>
                          </m:ctrlPr>
                        </m:e>
                        <m:e>
                          <m:sSub>
                            <m:sSubPr>
                              <m:ctrlPr>
                                <w:rPr>
                                  <w:rFonts w:ascii="Cambria Math" w:hAnsi="Cambria Math" w:cs="B Zar"/>
                                </w:rPr>
                              </m:ctrlPr>
                            </m:sSubPr>
                            <m:e>
                              <m:acc>
                                <m:accPr>
                                  <m:chr m:val="̃"/>
                                  <m:ctrlPr>
                                    <w:rPr>
                                      <w:rFonts w:ascii="Cambria Math" w:hAnsi="Cambria Math" w:cs="B Zar"/>
                                    </w:rPr>
                                  </m:ctrlPr>
                                </m:accPr>
                                <m:e>
                                  <m:r>
                                    <w:rPr>
                                      <w:rFonts w:ascii="Cambria Math" w:hAnsi="Cambria Math" w:cs="B Zar"/>
                                    </w:rPr>
                                    <m:t>P</m:t>
                                  </m:r>
                                </m:e>
                              </m:acc>
                            </m:e>
                            <m:sub>
                              <m:r>
                                <m:rPr>
                                  <m:sty m:val="p"/>
                                </m:rPr>
                                <w:rPr>
                                  <w:rFonts w:ascii="Cambria Math" w:hAnsi="Cambria Math" w:cs="B Zar"/>
                                </w:rPr>
                                <m:t>33</m:t>
                              </m:r>
                            </m:sub>
                          </m:sSub>
                        </m:e>
                        <m:e>
                          <m:r>
                            <m:rPr>
                              <m:sty m:val="p"/>
                            </m:rPr>
                            <w:rPr>
                              <w:rFonts w:ascii="Cambria Math" w:hAnsi="Cambria Math" w:cs="B Zar"/>
                            </w:rPr>
                            <m:t>-</m:t>
                          </m:r>
                          <m:sSup>
                            <m:sSupPr>
                              <m:ctrlPr>
                                <w:rPr>
                                  <w:rFonts w:ascii="Cambria Math" w:hAnsi="Cambria Math" w:cs="B Zar"/>
                                </w:rPr>
                              </m:ctrlPr>
                            </m:sSupPr>
                            <m:e>
                              <m:r>
                                <w:rPr>
                                  <w:rFonts w:ascii="Cambria Math" w:hAnsi="Cambria Math" w:cs="B Zar"/>
                                </w:rPr>
                                <m:t>ρ</m:t>
                              </m:r>
                            </m:e>
                            <m:sup>
                              <m:r>
                                <m:rPr>
                                  <m:sty m:val="p"/>
                                </m:rPr>
                                <w:rPr>
                                  <w:rFonts w:ascii="Cambria Math" w:hAnsi="Cambria Math" w:cs="B Zar"/>
                                </w:rPr>
                                <m:t>2</m:t>
                              </m:r>
                            </m:sup>
                          </m:sSup>
                          <m:r>
                            <w:rPr>
                              <w:rFonts w:ascii="Cambria Math" w:hAnsi="Cambria Math" w:cs="B Zar"/>
                            </w:rPr>
                            <m:t>I</m:t>
                          </m:r>
                        </m:e>
                      </m:mr>
                    </m:m>
                  </m:e>
                </m:d>
                <m:r>
                  <m:rPr>
                    <m:sty m:val="p"/>
                  </m:rPr>
                  <w:rPr>
                    <w:rFonts w:ascii="Cambria Math" w:hAnsi="Cambria Math" w:cs="B Zar"/>
                  </w:rPr>
                  <m:t>&lt;</m:t>
                </m:r>
                <m:r>
                  <w:rPr>
                    <w:rFonts w:ascii="Cambria Math" w:hAnsi="Cambria Math" w:cs="B Zar"/>
                  </w:rPr>
                  <m:t>0</m:t>
                </m:r>
              </m:oMath>
            </m:oMathPara>
          </w:p>
        </w:tc>
      </w:tr>
    </w:tbl>
    <w:p w:rsidR="001961D3" w:rsidRPr="00CB0769" w:rsidRDefault="001961D3" w:rsidP="001961D3">
      <w:pPr>
        <w:pStyle w:val="Text"/>
        <w:rPr>
          <w:rtl/>
          <w:lang w:bidi="ar-SA"/>
        </w:rPr>
      </w:pPr>
      <w:r w:rsidRPr="00CB0769">
        <w:rPr>
          <w:rFonts w:hint="cs"/>
          <w:rtl/>
          <w:lang w:bidi="ar-SA"/>
        </w:rPr>
        <w:t xml:space="preserve">که در آن </w:t>
      </w:r>
    </w:p>
    <w:p w:rsidR="00E702C1" w:rsidRPr="00EC3C0A" w:rsidRDefault="003236F2" w:rsidP="001A2E70">
      <w:pPr>
        <w:pStyle w:val="Equation"/>
        <w:rPr>
          <w:oMath/>
          <w:rFonts w:ascii="Cambria Math" w:eastAsiaTheme="minorEastAsia" w:hAnsi="Cambria Math"/>
        </w:rPr>
      </w:pPr>
      <m:oMathPara>
        <m:oMath>
          <m:sSub>
            <m:sSubPr>
              <m:ctrlPr>
                <w:rPr>
                  <w:rFonts w:ascii="Cambria Math" w:eastAsia="Cambria Math" w:hAnsi="Cambria Math" w:cs="Cambria Math"/>
                </w:rPr>
              </m:ctrlPr>
            </m:sSubPr>
            <m:e>
              <m:sSup>
                <m:sSupPr>
                  <m:ctrlPr>
                    <w:rPr>
                      <w:rFonts w:ascii="Cambria Math" w:eastAsia="Cambria Math" w:hAnsi="Cambria Math" w:cs="Cambria Math"/>
                    </w:rPr>
                  </m:ctrlPr>
                </m:sSupPr>
                <m:e>
                  <m:r>
                    <w:rPr>
                      <w:rFonts w:ascii="Cambria Math" w:eastAsia="Cambria Math" w:hAnsi="Cambria Math" w:cs="Cambria Math"/>
                    </w:rPr>
                    <m:t>M</m:t>
                  </m:r>
                </m:e>
                <m:sup>
                  <m:r>
                    <m:rPr>
                      <m:sty m:val="p"/>
                    </m:rPr>
                    <w:rPr>
                      <w:rFonts w:ascii="Cambria Math" w:eastAsia="Cambria Math" w:hAnsi="Cambria Math" w:cs="Cambria Math"/>
                    </w:rPr>
                    <m:t>*</m:t>
                  </m:r>
                </m:sup>
              </m:sSup>
            </m:e>
            <m:sub>
              <m:r>
                <m:rPr>
                  <m:sty m:val="p"/>
                </m:rPr>
                <w:rPr>
                  <w:rFonts w:ascii="Cambria Math" w:eastAsia="Cambria Math" w:hAnsi="Cambria Math" w:cs="Cambria Math"/>
                </w:rPr>
                <m:t>11</m:t>
              </m:r>
            </m:sub>
          </m:sSub>
          <m:r>
            <m:rPr>
              <m:sty m:val="p"/>
            </m:rPr>
            <w:rPr>
              <w:rFonts w:ascii="Cambria Math" w:hAnsi="Cambria Math"/>
            </w:rPr>
            <m:t>=</m:t>
          </m:r>
          <m:sSup>
            <m:sSupPr>
              <m:ctrlPr>
                <w:rPr>
                  <w:rFonts w:ascii="Cambria Math" w:hAnsi="Cambria Math"/>
                </w:rPr>
              </m:ctrlPr>
            </m:sSupPr>
            <m:e>
              <m:sSub>
                <m:sSubPr>
                  <m:ctrlPr>
                    <w:rPr>
                      <w:rFonts w:ascii="Cambria Math" w:eastAsiaTheme="minorEastAsia" w:hAnsi="Cambria Math" w:cstheme="majorBidi"/>
                    </w:rPr>
                  </m:ctrlPr>
                </m:sSubPr>
                <m:e>
                  <m:r>
                    <w:rPr>
                      <w:rFonts w:ascii="Cambria Math" w:eastAsiaTheme="minorEastAsia" w:hAnsi="Cambria Math" w:cstheme="majorBidi"/>
                    </w:rPr>
                    <m:t>A</m:t>
                  </m:r>
                </m:e>
                <m:sub>
                  <m:r>
                    <w:rPr>
                      <w:rFonts w:ascii="Cambria Math" w:eastAsiaTheme="minorEastAsia" w:hAnsi="Cambria Math" w:cstheme="majorBidi"/>
                    </w:rPr>
                    <m:t>i</m:t>
                  </m:r>
                </m:sub>
              </m:sSub>
              <m:d>
                <m:dPr>
                  <m:ctrlPr>
                    <w:rPr>
                      <w:rFonts w:ascii="Cambria Math" w:hAnsi="Cambria Math" w:cstheme="majorBidi"/>
                    </w:rPr>
                  </m:ctrlPr>
                </m:dPr>
                <m:e>
                  <m:acc>
                    <m:accPr>
                      <m:ctrlPr>
                        <w:rPr>
                          <w:rFonts w:ascii="Cambria Math" w:hAnsi="Cambria Math"/>
                        </w:rPr>
                      </m:ctrlPr>
                    </m:accPr>
                    <m:e>
                      <m:r>
                        <w:rPr>
                          <w:rFonts w:ascii="Cambria Math" w:hAnsi="Cambria Math"/>
                        </w:rPr>
                        <m:t>x</m:t>
                      </m:r>
                    </m:e>
                  </m:acc>
                </m:e>
              </m:d>
            </m:e>
            <m:sup>
              <m:r>
                <w:rPr>
                  <w:rFonts w:ascii="Cambria Math" w:hAnsi="Cambria Math"/>
                </w:rPr>
                <m:t>T</m:t>
              </m:r>
            </m:sup>
          </m:sSup>
          <m:sSub>
            <m:sSubPr>
              <m:ctrlPr>
                <w:rPr>
                  <w:rFonts w:ascii="Cambria Math" w:hAnsi="Cambria Math"/>
                </w:rPr>
              </m:ctrlPr>
            </m:sSubPr>
            <m:e>
              <m:acc>
                <m:accPr>
                  <m:chr m:val="̃"/>
                  <m:ctrlPr>
                    <w:rPr>
                      <w:rFonts w:ascii="Cambria Math" w:hAnsi="Cambria Math"/>
                    </w:rPr>
                  </m:ctrlPr>
                </m:accPr>
                <m:e>
                  <m:r>
                    <w:rPr>
                      <w:rFonts w:ascii="Cambria Math" w:hAnsi="Cambria Math"/>
                    </w:rPr>
                    <m:t>P</m:t>
                  </m:r>
                </m:e>
              </m:acc>
            </m:e>
            <m:sub>
              <m:r>
                <m:rPr>
                  <m:sty m:val="p"/>
                </m:rPr>
                <w:rPr>
                  <w:rFonts w:ascii="Cambria Math" w:hAnsi="Cambria Math"/>
                </w:rPr>
                <m:t>11</m:t>
              </m:r>
            </m:sub>
          </m:sSub>
          <m:d>
            <m:dPr>
              <m:ctrlPr>
                <w:rPr>
                  <w:rFonts w:ascii="Cambria Math" w:hAnsi="Cambria Math"/>
                </w:rPr>
              </m:ctrlPr>
            </m:dPr>
            <m:e>
              <m:r>
                <w:rPr>
                  <w:rFonts w:ascii="Cambria Math" w:hAnsi="Cambria Math"/>
                </w:rPr>
                <m:t>x</m:t>
              </m:r>
            </m:e>
          </m:d>
          <m:r>
            <m:rPr>
              <m:sty m:val="p"/>
            </m:rPr>
            <w:rPr>
              <w:rFonts w:ascii="Cambria Math" w:hAnsi="Cambria Math"/>
            </w:rPr>
            <m:t>+</m:t>
          </m:r>
          <m:sSub>
            <m:sSubPr>
              <m:ctrlPr>
                <w:rPr>
                  <w:rFonts w:ascii="Cambria Math" w:hAnsi="Cambria Math"/>
                </w:rPr>
              </m:ctrlPr>
            </m:sSubPr>
            <m:e>
              <m:acc>
                <m:accPr>
                  <m:chr m:val="̃"/>
                  <m:ctrlPr>
                    <w:rPr>
                      <w:rFonts w:ascii="Cambria Math" w:hAnsi="Cambria Math"/>
                    </w:rPr>
                  </m:ctrlPr>
                </m:accPr>
                <m:e>
                  <m:r>
                    <w:rPr>
                      <w:rFonts w:ascii="Cambria Math" w:hAnsi="Cambria Math"/>
                    </w:rPr>
                    <m:t>P</m:t>
                  </m:r>
                </m:e>
              </m:acc>
            </m:e>
            <m:sub>
              <m:r>
                <m:rPr>
                  <m:sty m:val="p"/>
                </m:rPr>
                <w:rPr>
                  <w:rFonts w:ascii="Cambria Math" w:hAnsi="Cambria Math"/>
                </w:rPr>
                <m:t>11</m:t>
              </m:r>
            </m:sub>
          </m:sSub>
          <m:d>
            <m:dPr>
              <m:ctrlPr>
                <w:rPr>
                  <w:rFonts w:ascii="Cambria Math" w:hAnsi="Cambria Math"/>
                </w:rPr>
              </m:ctrlPr>
            </m:dPr>
            <m:e>
              <m:r>
                <w:rPr>
                  <w:rFonts w:ascii="Cambria Math" w:hAnsi="Cambria Math"/>
                </w:rPr>
                <m:t>x</m:t>
              </m:r>
            </m:e>
          </m:d>
          <m:sSub>
            <m:sSubPr>
              <m:ctrlPr>
                <w:rPr>
                  <w:rFonts w:ascii="Cambria Math" w:eastAsiaTheme="minorEastAsia" w:hAnsi="Cambria Math" w:cstheme="majorBidi"/>
                </w:rPr>
              </m:ctrlPr>
            </m:sSubPr>
            <m:e>
              <m:r>
                <w:rPr>
                  <w:rFonts w:ascii="Cambria Math" w:eastAsiaTheme="minorEastAsia" w:hAnsi="Cambria Math" w:cstheme="majorBidi"/>
                </w:rPr>
                <m:t>A</m:t>
              </m:r>
            </m:e>
            <m:sub>
              <m:r>
                <w:rPr>
                  <w:rFonts w:ascii="Cambria Math" w:eastAsiaTheme="minorEastAsia" w:hAnsi="Cambria Math" w:cstheme="majorBidi"/>
                </w:rPr>
                <m:t>i</m:t>
              </m:r>
            </m:sub>
          </m:sSub>
          <m:d>
            <m:dPr>
              <m:ctrlPr>
                <w:rPr>
                  <w:rFonts w:ascii="Cambria Math" w:hAnsi="Cambria Math" w:cstheme="majorBidi"/>
                </w:rPr>
              </m:ctrlPr>
            </m:dPr>
            <m:e>
              <m:acc>
                <m:accPr>
                  <m:ctrlPr>
                    <w:rPr>
                      <w:rFonts w:ascii="Cambria Math" w:hAnsi="Cambria Math"/>
                    </w:rPr>
                  </m:ctrlPr>
                </m:accPr>
                <m:e>
                  <m:r>
                    <w:rPr>
                      <w:rFonts w:ascii="Cambria Math" w:hAnsi="Cambria Math"/>
                    </w:rPr>
                    <m:t>x</m:t>
                  </m:r>
                </m:e>
              </m:acc>
            </m:e>
          </m:d>
          <m:r>
            <m:rPr>
              <m:sty m:val="p"/>
            </m:rPr>
            <w:rPr>
              <w:rFonts w:ascii="Cambria Math" w:hAnsi="Cambria Math" w:cstheme="majorBidi"/>
            </w:rPr>
            <m:t>-</m:t>
          </m:r>
          <m:sSub>
            <m:sSubPr>
              <m:ctrlPr>
                <w:rPr>
                  <w:rFonts w:ascii="Cambria Math" w:hAnsi="Cambria Math" w:cstheme="majorBidi"/>
                </w:rPr>
              </m:ctrlPr>
            </m:sSubPr>
            <m:e>
              <m:r>
                <w:rPr>
                  <w:rFonts w:ascii="Cambria Math" w:hAnsi="Cambria Math" w:cstheme="majorBidi"/>
                </w:rPr>
                <m:t>Z</m:t>
              </m:r>
            </m:e>
            <m:sub>
              <m:r>
                <w:rPr>
                  <w:rFonts w:ascii="Cambria Math" w:hAnsi="Cambria Math" w:cstheme="majorBidi"/>
                </w:rPr>
                <m:t>i</m:t>
              </m:r>
            </m:sub>
          </m:sSub>
          <m:d>
            <m:dPr>
              <m:ctrlPr>
                <w:rPr>
                  <w:rFonts w:ascii="Cambria Math" w:hAnsi="Cambria Math"/>
                </w:rPr>
              </m:ctrlPr>
            </m:dPr>
            <m:e>
              <m:r>
                <w:rPr>
                  <w:rFonts w:ascii="Cambria Math" w:hAnsi="Cambria Math"/>
                </w:rPr>
                <m:t>x</m:t>
              </m:r>
              <m:r>
                <m:rPr>
                  <m:sty m:val="p"/>
                </m:rPr>
                <w:rPr>
                  <w:rFonts w:ascii="Cambria Math" w:hAnsi="Cambria Math"/>
                </w:rPr>
                <m:t>,</m:t>
              </m:r>
              <m:acc>
                <m:accPr>
                  <m:ctrlPr>
                    <w:rPr>
                      <w:rFonts w:ascii="Cambria Math" w:hAnsi="Cambria Math"/>
                    </w:rPr>
                  </m:ctrlPr>
                </m:accPr>
                <m:e>
                  <m:r>
                    <w:rPr>
                      <w:rFonts w:ascii="Cambria Math" w:hAnsi="Cambria Math"/>
                    </w:rPr>
                    <m:t>x</m:t>
                  </m:r>
                </m:e>
              </m:acc>
            </m:e>
          </m:d>
          <m:sSub>
            <m:sSubPr>
              <m:ctrlPr>
                <w:rPr>
                  <w:rFonts w:ascii="Cambria Math" w:hAnsi="Cambria Math" w:cstheme="majorBidi"/>
                </w:rPr>
              </m:ctrlPr>
            </m:sSubPr>
            <m:e>
              <m:r>
                <w:rPr>
                  <w:rFonts w:ascii="Cambria Math" w:hAnsi="Cambria Math" w:cstheme="majorBidi"/>
                </w:rPr>
                <m:t>C</m:t>
              </m:r>
            </m:e>
            <m:sub>
              <m:r>
                <w:rPr>
                  <w:rFonts w:ascii="Cambria Math" w:hAnsi="Cambria Math" w:cstheme="majorBidi"/>
                </w:rPr>
                <m:t>j</m:t>
              </m:r>
            </m:sub>
          </m:sSub>
          <m:r>
            <m:rPr>
              <m:sty m:val="p"/>
            </m:rPr>
            <w:rPr>
              <w:rFonts w:ascii="Cambria Math" w:hAnsi="Cambria Math" w:cstheme="majorBidi"/>
            </w:rPr>
            <m:t>-</m:t>
          </m:r>
          <m:sSup>
            <m:sSupPr>
              <m:ctrlPr>
                <w:rPr>
                  <w:rFonts w:ascii="Cambria Math" w:hAnsi="Cambria Math" w:cstheme="majorBidi"/>
                </w:rPr>
              </m:ctrlPr>
            </m:sSupPr>
            <m:e>
              <m:sSub>
                <m:sSubPr>
                  <m:ctrlPr>
                    <w:rPr>
                      <w:rFonts w:ascii="Cambria Math" w:hAnsi="Cambria Math" w:cstheme="majorBidi"/>
                    </w:rPr>
                  </m:ctrlPr>
                </m:sSubPr>
                <m:e>
                  <m:r>
                    <w:rPr>
                      <w:rFonts w:ascii="Cambria Math" w:hAnsi="Cambria Math" w:cstheme="majorBidi"/>
                    </w:rPr>
                    <m:t>Z</m:t>
                  </m:r>
                </m:e>
                <m:sub>
                  <m:r>
                    <w:rPr>
                      <w:rFonts w:ascii="Cambria Math" w:hAnsi="Cambria Math" w:cstheme="majorBidi"/>
                    </w:rPr>
                    <m:t>i</m:t>
                  </m:r>
                </m:sub>
              </m:sSub>
              <m:d>
                <m:dPr>
                  <m:ctrlPr>
                    <w:rPr>
                      <w:rFonts w:ascii="Cambria Math" w:hAnsi="Cambria Math"/>
                    </w:rPr>
                  </m:ctrlPr>
                </m:dPr>
                <m:e>
                  <m:r>
                    <w:rPr>
                      <w:rFonts w:ascii="Cambria Math" w:hAnsi="Cambria Math"/>
                    </w:rPr>
                    <m:t>x</m:t>
                  </m:r>
                  <m:r>
                    <m:rPr>
                      <m:sty m:val="p"/>
                    </m:rPr>
                    <w:rPr>
                      <w:rFonts w:ascii="Cambria Math" w:hAnsi="Cambria Math"/>
                    </w:rPr>
                    <m:t>,</m:t>
                  </m:r>
                  <m:acc>
                    <m:accPr>
                      <m:ctrlPr>
                        <w:rPr>
                          <w:rFonts w:ascii="Cambria Math" w:hAnsi="Cambria Math"/>
                        </w:rPr>
                      </m:ctrlPr>
                    </m:accPr>
                    <m:e>
                      <m:r>
                        <w:rPr>
                          <w:rFonts w:ascii="Cambria Math" w:hAnsi="Cambria Math"/>
                        </w:rPr>
                        <m:t>x</m:t>
                      </m:r>
                    </m:e>
                  </m:acc>
                </m:e>
              </m:d>
              <m:sSub>
                <m:sSubPr>
                  <m:ctrlPr>
                    <w:rPr>
                      <w:rFonts w:ascii="Cambria Math" w:hAnsi="Cambria Math" w:cstheme="majorBidi"/>
                    </w:rPr>
                  </m:ctrlPr>
                </m:sSubPr>
                <m:e>
                  <m:r>
                    <w:rPr>
                      <w:rFonts w:ascii="Cambria Math" w:hAnsi="Cambria Math" w:cstheme="majorBidi"/>
                    </w:rPr>
                    <m:t>C</m:t>
                  </m:r>
                </m:e>
                <m:sub>
                  <m:r>
                    <w:rPr>
                      <w:rFonts w:ascii="Cambria Math" w:hAnsi="Cambria Math" w:cstheme="majorBidi"/>
                    </w:rPr>
                    <m:t>j</m:t>
                  </m:r>
                </m:sub>
              </m:sSub>
            </m:e>
            <m:sup>
              <m:r>
                <w:rPr>
                  <w:rFonts w:ascii="Cambria Math" w:hAnsi="Cambria Math" w:cstheme="majorBidi"/>
                </w:rPr>
                <m:t>T</m:t>
              </m:r>
            </m:sup>
          </m:sSup>
        </m:oMath>
      </m:oMathPara>
    </w:p>
    <w:p w:rsidR="00E702C1" w:rsidRPr="00EC3C0A" w:rsidRDefault="003236F2" w:rsidP="001A2E70">
      <w:pPr>
        <w:pStyle w:val="Equation"/>
        <w:rPr>
          <w:oMath/>
          <w:rFonts w:ascii="Cambria Math" w:eastAsiaTheme="minorEastAsia" w:hAnsi="Cambria Math"/>
        </w:rPr>
      </w:pPr>
      <m:oMathPara>
        <m:oMath>
          <m:sSub>
            <m:sSubPr>
              <m:ctrlPr>
                <w:rPr>
                  <w:rFonts w:ascii="Cambria Math" w:eastAsia="Cambria Math" w:hAnsi="Cambria Math" w:cs="Cambria Math"/>
                </w:rPr>
              </m:ctrlPr>
            </m:sSubPr>
            <m:e>
              <m:sSup>
                <m:sSupPr>
                  <m:ctrlPr>
                    <w:rPr>
                      <w:rFonts w:ascii="Cambria Math" w:eastAsia="Cambria Math" w:hAnsi="Cambria Math" w:cs="Cambria Math"/>
                    </w:rPr>
                  </m:ctrlPr>
                </m:sSupPr>
                <m:e>
                  <m:r>
                    <w:rPr>
                      <w:rFonts w:ascii="Cambria Math" w:eastAsia="Cambria Math" w:hAnsi="Cambria Math" w:cs="Cambria Math"/>
                    </w:rPr>
                    <m:t>M</m:t>
                  </m:r>
                </m:e>
                <m:sup>
                  <m:r>
                    <m:rPr>
                      <m:sty m:val="p"/>
                    </m:rPr>
                    <w:rPr>
                      <w:rFonts w:ascii="Cambria Math" w:eastAsia="Cambria Math" w:hAnsi="Cambria Math" w:cs="Cambria Math"/>
                    </w:rPr>
                    <m:t>*</m:t>
                  </m:r>
                </m:sup>
              </m:sSup>
            </m:e>
            <m:sub>
              <m:r>
                <m:rPr>
                  <m:sty m:val="p"/>
                </m:rPr>
                <w:rPr>
                  <w:rFonts w:ascii="Cambria Math" w:eastAsia="Cambria Math" w:hAnsi="Cambria Math" w:cs="Cambria Math"/>
                </w:rPr>
                <m:t>41</m:t>
              </m:r>
            </m:sub>
          </m:sSub>
          <m:r>
            <m:rPr>
              <m:sty m:val="p"/>
            </m:rPr>
            <w:rPr>
              <w:rFonts w:ascii="Cambria Math" w:eastAsiaTheme="minorEastAsia" w:hAnsi="Cambria Math"/>
            </w:rPr>
            <m:t>=</m:t>
          </m:r>
          <m:sSup>
            <m:sSupPr>
              <m:ctrlPr>
                <w:rPr>
                  <w:rFonts w:ascii="Cambria Math" w:eastAsiaTheme="minorEastAsia" w:hAnsi="Cambria Math"/>
                </w:rPr>
              </m:ctrlPr>
            </m:sSupPr>
            <m:e>
              <m:d>
                <m:dPr>
                  <m:ctrlPr>
                    <w:rPr>
                      <w:rFonts w:ascii="Cambria Math" w:eastAsiaTheme="minorEastAsia" w:hAnsi="Cambria Math" w:cstheme="majorBidi"/>
                    </w:rPr>
                  </m:ctrlPr>
                </m:dPr>
                <m:e>
                  <m:sSub>
                    <m:sSubPr>
                      <m:ctrlPr>
                        <w:rPr>
                          <w:rFonts w:ascii="Cambria Math" w:eastAsiaTheme="minorEastAsia" w:hAnsi="Cambria Math" w:cstheme="majorBidi"/>
                        </w:rPr>
                      </m:ctrlPr>
                    </m:sSubPr>
                    <m:e>
                      <m:r>
                        <w:rPr>
                          <w:rFonts w:ascii="Cambria Math" w:eastAsiaTheme="minorEastAsia" w:hAnsi="Cambria Math" w:cstheme="majorBidi"/>
                        </w:rPr>
                        <m:t>A</m:t>
                      </m:r>
                    </m:e>
                    <m:sub>
                      <m:r>
                        <w:rPr>
                          <w:rFonts w:ascii="Cambria Math" w:eastAsiaTheme="minorEastAsia" w:hAnsi="Cambria Math" w:cstheme="majorBidi"/>
                        </w:rPr>
                        <m:t>i</m:t>
                      </m:r>
                    </m:sub>
                  </m:sSub>
                  <m:d>
                    <m:dPr>
                      <m:ctrlPr>
                        <w:rPr>
                          <w:rFonts w:ascii="Cambria Math" w:hAnsi="Cambria Math" w:cstheme="majorBidi"/>
                          <w:b/>
                          <w:bCs/>
                        </w:rPr>
                      </m:ctrlPr>
                    </m:dPr>
                    <m:e>
                      <m:r>
                        <w:rPr>
                          <w:rFonts w:ascii="Cambria Math" w:hAnsi="Cambria Math" w:cstheme="majorBidi"/>
                        </w:rPr>
                        <m:t>x</m:t>
                      </m:r>
                      <m:ctrlPr>
                        <w:rPr>
                          <w:rFonts w:ascii="Cambria Math" w:hAnsi="Cambria Math" w:cstheme="majorBidi"/>
                        </w:rPr>
                      </m:ctrlPr>
                    </m:e>
                  </m:d>
                  <m:r>
                    <m:rPr>
                      <m:sty m:val="p"/>
                    </m:rPr>
                    <w:rPr>
                      <w:rFonts w:ascii="Cambria Math" w:eastAsiaTheme="minorEastAsia" w:hAnsi="Cambria Math" w:cstheme="majorBidi"/>
                    </w:rPr>
                    <m:t>-</m:t>
                  </m:r>
                  <m:sSub>
                    <m:sSubPr>
                      <m:ctrlPr>
                        <w:rPr>
                          <w:rFonts w:ascii="Cambria Math" w:eastAsiaTheme="minorEastAsia" w:hAnsi="Cambria Math" w:cstheme="majorBidi"/>
                        </w:rPr>
                      </m:ctrlPr>
                    </m:sSubPr>
                    <m:e>
                      <m:r>
                        <w:rPr>
                          <w:rFonts w:ascii="Cambria Math" w:eastAsiaTheme="minorEastAsia" w:hAnsi="Cambria Math" w:cstheme="majorBidi"/>
                        </w:rPr>
                        <m:t>A</m:t>
                      </m:r>
                    </m:e>
                    <m:sub>
                      <m:r>
                        <w:rPr>
                          <w:rFonts w:ascii="Cambria Math" w:eastAsiaTheme="minorEastAsia" w:hAnsi="Cambria Math" w:cstheme="majorBidi"/>
                        </w:rPr>
                        <m:t>i</m:t>
                      </m:r>
                    </m:sub>
                  </m:sSub>
                  <m:d>
                    <m:dPr>
                      <m:ctrlPr>
                        <w:rPr>
                          <w:rFonts w:ascii="Cambria Math" w:hAnsi="Cambria Math" w:cstheme="majorBidi"/>
                        </w:rPr>
                      </m:ctrlPr>
                    </m:dPr>
                    <m:e>
                      <m:acc>
                        <m:accPr>
                          <m:ctrlPr>
                            <w:rPr>
                              <w:rFonts w:ascii="Cambria Math" w:hAnsi="Cambria Math"/>
                            </w:rPr>
                          </m:ctrlPr>
                        </m:accPr>
                        <m:e>
                          <m:r>
                            <w:rPr>
                              <w:rFonts w:ascii="Cambria Math" w:hAnsi="Cambria Math"/>
                            </w:rPr>
                            <m:t>x</m:t>
                          </m:r>
                        </m:e>
                      </m:acc>
                    </m:e>
                  </m:d>
                </m:e>
              </m:d>
            </m:e>
            <m:sup>
              <m:r>
                <w:rPr>
                  <w:rFonts w:ascii="Cambria Math" w:eastAsiaTheme="minorEastAsia" w:hAnsi="Cambria Math"/>
                </w:rPr>
                <m:t>T</m:t>
              </m:r>
            </m:sup>
          </m:sSup>
          <m:sSub>
            <m:sSubPr>
              <m:ctrlPr>
                <w:rPr>
                  <w:rFonts w:ascii="Cambria Math" w:hAnsi="Cambria Math"/>
                </w:rPr>
              </m:ctrlPr>
            </m:sSubPr>
            <m:e>
              <m:acc>
                <m:accPr>
                  <m:chr m:val="̃"/>
                  <m:ctrlPr>
                    <w:rPr>
                      <w:rFonts w:ascii="Cambria Math" w:hAnsi="Cambria Math"/>
                    </w:rPr>
                  </m:ctrlPr>
                </m:accPr>
                <m:e>
                  <m:r>
                    <w:rPr>
                      <w:rFonts w:ascii="Cambria Math" w:hAnsi="Cambria Math"/>
                    </w:rPr>
                    <m:t>P</m:t>
                  </m:r>
                </m:e>
              </m:acc>
            </m:e>
            <m:sub>
              <m:r>
                <m:rPr>
                  <m:sty m:val="p"/>
                </m:rPr>
                <w:rPr>
                  <w:rFonts w:ascii="Cambria Math" w:hAnsi="Cambria Math"/>
                </w:rPr>
                <m:t>11</m:t>
              </m:r>
            </m:sub>
          </m:sSub>
          <m:d>
            <m:dPr>
              <m:ctrlPr>
                <w:rPr>
                  <w:rFonts w:ascii="Cambria Math" w:hAnsi="Cambria Math"/>
                </w:rPr>
              </m:ctrlPr>
            </m:dPr>
            <m:e>
              <m:r>
                <w:rPr>
                  <w:rFonts w:ascii="Cambria Math" w:hAnsi="Cambria Math"/>
                </w:rPr>
                <m:t>x</m:t>
              </m:r>
            </m:e>
          </m:d>
          <m:r>
            <m:rPr>
              <m:sty m:val="p"/>
            </m:rPr>
            <w:rPr>
              <w:rFonts w:ascii="Cambria Math" w:hAnsi="Cambria Math"/>
            </w:rPr>
            <m:t>-</m:t>
          </m:r>
          <m:sSub>
            <m:sSubPr>
              <m:ctrlPr>
                <w:rPr>
                  <w:rFonts w:ascii="Cambria Math" w:eastAsia="Cambria Math" w:hAnsi="Cambria Math" w:cs="Cambria Math"/>
                </w:rPr>
              </m:ctrlPr>
            </m:sSubPr>
            <m:e>
              <m:acc>
                <m:accPr>
                  <m:chr m:val="̃"/>
                  <m:ctrlPr>
                    <w:rPr>
                      <w:rFonts w:ascii="Cambria Math" w:hAnsi="Cambria Math"/>
                    </w:rPr>
                  </m:ctrlPr>
                </m:accPr>
                <m:e>
                  <m:r>
                    <w:rPr>
                      <w:rFonts w:ascii="Cambria Math" w:hAnsi="Cambria Math"/>
                    </w:rPr>
                    <m:t>P</m:t>
                  </m:r>
                </m:e>
              </m:acc>
            </m:e>
            <m:sub>
              <m:r>
                <m:rPr>
                  <m:sty m:val="p"/>
                </m:rPr>
                <w:rPr>
                  <w:rFonts w:ascii="Cambria Math" w:eastAsia="Cambria Math" w:hAnsi="Cambria Math" w:cs="Cambria Math"/>
                </w:rPr>
                <m:t>22</m:t>
              </m:r>
            </m:sub>
          </m:sSub>
          <m:d>
            <m:dPr>
              <m:ctrlPr>
                <w:rPr>
                  <w:rFonts w:ascii="Cambria Math" w:hAnsi="Cambria Math"/>
                </w:rPr>
              </m:ctrlPr>
            </m:dPr>
            <m:e>
              <m:r>
                <w:rPr>
                  <w:rFonts w:ascii="Cambria Math" w:hAnsi="Cambria Math"/>
                </w:rPr>
                <m:t>x</m:t>
              </m:r>
            </m:e>
          </m:d>
          <m:sSub>
            <m:sSubPr>
              <m:ctrlPr>
                <w:rPr>
                  <w:rFonts w:ascii="Cambria Math" w:hAnsi="Cambria Math" w:cstheme="majorBidi"/>
                </w:rPr>
              </m:ctrlPr>
            </m:sSubPr>
            <m:e>
              <m:r>
                <w:rPr>
                  <w:rFonts w:ascii="Cambria Math" w:hAnsi="Cambria Math" w:cstheme="majorBidi"/>
                </w:rPr>
                <m:t>B</m:t>
              </m:r>
            </m:e>
            <m:sub>
              <m:r>
                <w:rPr>
                  <w:rFonts w:ascii="Cambria Math" w:hAnsi="Cambria Math" w:cstheme="majorBidi"/>
                </w:rPr>
                <m:t>i</m:t>
              </m:r>
            </m:sub>
          </m:sSub>
          <m:r>
            <m:rPr>
              <m:sty m:val="b"/>
            </m:rPr>
            <w:rPr>
              <w:rFonts w:ascii="Cambria Math" w:hAnsi="Cambria Math" w:cstheme="majorBidi"/>
            </w:rPr>
            <m:t>(</m:t>
          </m:r>
          <m:r>
            <w:rPr>
              <w:rFonts w:ascii="Cambria Math" w:hAnsi="Cambria Math" w:cstheme="majorBidi"/>
            </w:rPr>
            <m:t>x</m:t>
          </m:r>
          <m:r>
            <m:rPr>
              <m:sty m:val="p"/>
            </m:rPr>
            <w:rPr>
              <w:rFonts w:ascii="Cambria Math" w:hAnsi="Cambria Math" w:cstheme="majorBidi"/>
            </w:rPr>
            <m:t>)</m:t>
          </m:r>
          <m:sSub>
            <m:sSubPr>
              <m:ctrlPr>
                <w:rPr>
                  <w:rFonts w:ascii="Cambria Math" w:hAnsi="Cambria Math"/>
                </w:rPr>
              </m:ctrlPr>
            </m:sSubPr>
            <m:e>
              <m:r>
                <w:rPr>
                  <w:rFonts w:ascii="Cambria Math" w:hAnsi="Cambria Math"/>
                </w:rPr>
                <m:t>K</m:t>
              </m:r>
            </m:e>
            <m:sub>
              <m:r>
                <w:rPr>
                  <w:rFonts w:ascii="Cambria Math" w:hAnsi="Cambria Math"/>
                </w:rPr>
                <m:t>j</m:t>
              </m:r>
            </m:sub>
          </m:sSub>
          <m:r>
            <m:rPr>
              <m:sty m:val="p"/>
            </m:rPr>
            <w:rPr>
              <w:rFonts w:ascii="Cambria Math" w:hAnsi="Cambria Math" w:cs="B Zar"/>
            </w:rPr>
            <m:t>(</m:t>
          </m:r>
          <m:acc>
            <m:accPr>
              <m:ctrlPr>
                <w:rPr>
                  <w:rFonts w:ascii="Cambria Math" w:hAnsi="Cambria Math" w:cs="B Zar"/>
                </w:rPr>
              </m:ctrlPr>
            </m:accPr>
            <m:e>
              <m:r>
                <w:rPr>
                  <w:rFonts w:ascii="Cambria Math" w:hAnsi="Cambria Math" w:cs="B Zar"/>
                </w:rPr>
                <m:t>x</m:t>
              </m:r>
            </m:e>
          </m:acc>
          <m:r>
            <m:rPr>
              <m:sty m:val="p"/>
            </m:rPr>
            <w:rPr>
              <w:rFonts w:ascii="Cambria Math" w:hAnsi="Cambria Math" w:cs="B Zar"/>
            </w:rPr>
            <m:t>)</m:t>
          </m:r>
          <m:r>
            <m:rPr>
              <m:sty m:val="p"/>
            </m:rPr>
            <w:rPr>
              <w:rFonts w:ascii="Cambria Math" w:hAnsi="Cambria Math"/>
            </w:rPr>
            <m:t>+</m:t>
          </m:r>
          <m:f>
            <m:fPr>
              <m:ctrlPr>
                <w:rPr>
                  <w:rFonts w:ascii="Cambria Math" w:eastAsiaTheme="minorEastAsia" w:hAnsi="Cambria Math"/>
                </w:rPr>
              </m:ctrlPr>
            </m:fPr>
            <m:num>
              <m:r>
                <m:rPr>
                  <m:sty m:val="p"/>
                </m:rPr>
                <w:rPr>
                  <w:rFonts w:ascii="Cambria Math" w:eastAsiaTheme="minorEastAsia" w:hAnsi="Cambria Math"/>
                </w:rPr>
                <m:t>1</m:t>
              </m:r>
            </m:num>
            <m:den>
              <m:sSup>
                <m:sSupPr>
                  <m:ctrlPr>
                    <w:rPr>
                      <w:rFonts w:ascii="Cambria Math" w:eastAsiaTheme="minorEastAsia" w:hAnsi="Cambria Math"/>
                    </w:rPr>
                  </m:ctrlPr>
                </m:sSupPr>
                <m:e>
                  <m:r>
                    <w:rPr>
                      <w:rFonts w:ascii="Cambria Math" w:eastAsiaTheme="minorEastAsia" w:hAnsi="Cambria Math"/>
                    </w:rPr>
                    <m:t>ρ</m:t>
                  </m:r>
                </m:e>
                <m:sup>
                  <m:r>
                    <m:rPr>
                      <m:sty m:val="p"/>
                    </m:rPr>
                    <w:rPr>
                      <w:rFonts w:ascii="Cambria Math" w:eastAsiaTheme="minorEastAsia" w:hAnsi="Cambria Math"/>
                    </w:rPr>
                    <m:t>2</m:t>
                  </m:r>
                </m:sup>
              </m:sSup>
            </m:den>
          </m:f>
          <m:sSub>
            <m:sSubPr>
              <m:ctrlPr>
                <w:rPr>
                  <w:rFonts w:ascii="Cambria Math" w:hAnsi="Cambria Math"/>
                </w:rPr>
              </m:ctrlPr>
            </m:sSubPr>
            <m:e>
              <m:acc>
                <m:accPr>
                  <m:chr m:val="̃"/>
                  <m:ctrlPr>
                    <w:rPr>
                      <w:rFonts w:ascii="Cambria Math" w:hAnsi="Cambria Math"/>
                    </w:rPr>
                  </m:ctrlPr>
                </m:accPr>
                <m:e>
                  <m:r>
                    <w:rPr>
                      <w:rFonts w:ascii="Cambria Math" w:hAnsi="Cambria Math"/>
                    </w:rPr>
                    <m:t>P</m:t>
                  </m:r>
                </m:e>
              </m:acc>
            </m:e>
            <m:sub>
              <m:r>
                <m:rPr>
                  <m:sty m:val="p"/>
                </m:rPr>
                <w:rPr>
                  <w:rFonts w:ascii="Cambria Math" w:hAnsi="Cambria Math"/>
                </w:rPr>
                <m:t>11</m:t>
              </m:r>
            </m:sub>
          </m:sSub>
          <m:d>
            <m:dPr>
              <m:ctrlPr>
                <w:rPr>
                  <w:rFonts w:ascii="Cambria Math" w:hAnsi="Cambria Math"/>
                </w:rPr>
              </m:ctrlPr>
            </m:dPr>
            <m:e>
              <m:r>
                <w:rPr>
                  <w:rFonts w:ascii="Cambria Math" w:hAnsi="Cambria Math"/>
                </w:rPr>
                <m:t>x</m:t>
              </m:r>
            </m:e>
          </m:d>
          <m:sSub>
            <m:sSubPr>
              <m:ctrlPr>
                <w:rPr>
                  <w:rFonts w:ascii="Cambria Math" w:eastAsia="Cambria Math" w:hAnsi="Cambria Math" w:cs="Cambria Math"/>
                </w:rPr>
              </m:ctrlPr>
            </m:sSubPr>
            <m:e>
              <m:acc>
                <m:accPr>
                  <m:chr m:val="̃"/>
                  <m:ctrlPr>
                    <w:rPr>
                      <w:rFonts w:ascii="Cambria Math" w:hAnsi="Cambria Math"/>
                    </w:rPr>
                  </m:ctrlPr>
                </m:accPr>
                <m:e>
                  <m:r>
                    <w:rPr>
                      <w:rFonts w:ascii="Cambria Math" w:hAnsi="Cambria Math"/>
                    </w:rPr>
                    <m:t>P</m:t>
                  </m:r>
                </m:e>
              </m:acc>
            </m:e>
            <m:sub>
              <m:r>
                <m:rPr>
                  <m:sty m:val="p"/>
                </m:rPr>
                <w:rPr>
                  <w:rFonts w:ascii="Cambria Math" w:eastAsia="Cambria Math" w:hAnsi="Cambria Math" w:cs="Cambria Math"/>
                </w:rPr>
                <m:t>22</m:t>
              </m:r>
            </m:sub>
          </m:sSub>
          <m:d>
            <m:dPr>
              <m:ctrlPr>
                <w:rPr>
                  <w:rFonts w:ascii="Cambria Math" w:hAnsi="Cambria Math"/>
                </w:rPr>
              </m:ctrlPr>
            </m:dPr>
            <m:e>
              <m:r>
                <w:rPr>
                  <w:rFonts w:ascii="Cambria Math" w:hAnsi="Cambria Math"/>
                </w:rPr>
                <m:t>x</m:t>
              </m:r>
            </m:e>
          </m:d>
        </m:oMath>
      </m:oMathPara>
    </w:p>
    <w:p w:rsidR="00E702C1" w:rsidRPr="00EC3C0A" w:rsidRDefault="003236F2" w:rsidP="001A2E70">
      <w:pPr>
        <w:pStyle w:val="Equation"/>
        <w:rPr>
          <w:oMath/>
          <w:rFonts w:ascii="Cambria Math" w:eastAsiaTheme="minorEastAsia" w:hAnsi="Cambria Math"/>
        </w:rPr>
      </w:pPr>
      <m:oMathPara>
        <m:oMath>
          <m:sSub>
            <m:sSubPr>
              <m:ctrlPr>
                <w:rPr>
                  <w:rFonts w:ascii="Cambria Math" w:eastAsia="Cambria Math" w:hAnsi="Cambria Math" w:cs="Cambria Math"/>
                </w:rPr>
              </m:ctrlPr>
            </m:sSubPr>
            <m:e>
              <m:sSup>
                <m:sSupPr>
                  <m:ctrlPr>
                    <w:rPr>
                      <w:rFonts w:ascii="Cambria Math" w:eastAsia="Cambria Math" w:hAnsi="Cambria Math" w:cs="Cambria Math"/>
                    </w:rPr>
                  </m:ctrlPr>
                </m:sSupPr>
                <m:e>
                  <m:r>
                    <w:rPr>
                      <w:rFonts w:ascii="Cambria Math" w:eastAsia="Cambria Math" w:hAnsi="Cambria Math" w:cs="Cambria Math"/>
                    </w:rPr>
                    <m:t>M</m:t>
                  </m:r>
                </m:e>
                <m:sup>
                  <m:r>
                    <m:rPr>
                      <m:sty m:val="p"/>
                    </m:rPr>
                    <w:rPr>
                      <w:rFonts w:ascii="Cambria Math" w:eastAsia="Cambria Math" w:hAnsi="Cambria Math" w:cs="Cambria Math"/>
                    </w:rPr>
                    <m:t>*</m:t>
                  </m:r>
                </m:sup>
              </m:sSup>
            </m:e>
            <m:sub>
              <m:r>
                <m:rPr>
                  <m:sty m:val="p"/>
                </m:rPr>
                <w:rPr>
                  <w:rFonts w:ascii="Cambria Math" w:eastAsia="Cambria Math" w:hAnsi="Cambria Math" w:cs="Cambria Math"/>
                </w:rPr>
                <m:t>44</m:t>
              </m:r>
            </m:sub>
          </m:sSub>
          <m:r>
            <m:rPr>
              <m:sty m:val="p"/>
            </m:rPr>
            <w:rPr>
              <w:rFonts w:ascii="Cambria Math" w:eastAsiaTheme="minorEastAsia" w:hAnsi="Cambria Math"/>
            </w:rPr>
            <m:t>=</m:t>
          </m:r>
          <m:sSup>
            <m:sSupPr>
              <m:ctrlPr>
                <w:rPr>
                  <w:rFonts w:ascii="Cambria Math" w:eastAsiaTheme="minorEastAsia" w:hAnsi="Cambria Math"/>
                </w:rPr>
              </m:ctrlPr>
            </m:sSupPr>
            <m:e>
              <m:d>
                <m:dPr>
                  <m:ctrlPr>
                    <w:rPr>
                      <w:rFonts w:ascii="Cambria Math" w:eastAsiaTheme="minorEastAsia" w:hAnsi="Cambria Math"/>
                    </w:rPr>
                  </m:ctrlPr>
                </m:dPr>
                <m:e>
                  <m:sSub>
                    <m:sSubPr>
                      <m:ctrlPr>
                        <w:rPr>
                          <w:rFonts w:ascii="Cambria Math" w:eastAsiaTheme="minorEastAsia" w:hAnsi="Cambria Math" w:cstheme="majorBidi"/>
                        </w:rPr>
                      </m:ctrlPr>
                    </m:sSubPr>
                    <m:e>
                      <m:r>
                        <w:rPr>
                          <w:rFonts w:ascii="Cambria Math" w:eastAsiaTheme="minorEastAsia" w:hAnsi="Cambria Math" w:cstheme="majorBidi"/>
                        </w:rPr>
                        <m:t>A</m:t>
                      </m:r>
                    </m:e>
                    <m:sub>
                      <m:r>
                        <w:rPr>
                          <w:rFonts w:ascii="Cambria Math" w:eastAsiaTheme="minorEastAsia" w:hAnsi="Cambria Math" w:cstheme="majorBidi"/>
                        </w:rPr>
                        <m:t>i</m:t>
                      </m:r>
                    </m:sub>
                  </m:sSub>
                  <m:d>
                    <m:dPr>
                      <m:ctrlPr>
                        <w:rPr>
                          <w:rFonts w:ascii="Cambria Math" w:hAnsi="Cambria Math" w:cstheme="majorBidi"/>
                          <w:b/>
                          <w:bCs/>
                        </w:rPr>
                      </m:ctrlPr>
                    </m:dPr>
                    <m:e>
                      <m:r>
                        <w:rPr>
                          <w:rFonts w:ascii="Cambria Math" w:hAnsi="Cambria Math" w:cstheme="majorBidi"/>
                        </w:rPr>
                        <m:t>x</m:t>
                      </m:r>
                      <m:ctrlPr>
                        <w:rPr>
                          <w:rFonts w:ascii="Cambria Math" w:hAnsi="Cambria Math" w:cstheme="majorBidi"/>
                        </w:rPr>
                      </m:ctrlPr>
                    </m:e>
                  </m:d>
                  <m:r>
                    <m:rPr>
                      <m:sty m:val="p"/>
                    </m:rPr>
                    <w:rPr>
                      <w:rFonts w:ascii="Cambria Math" w:eastAsiaTheme="minorEastAsia" w:hAnsi="Cambria Math"/>
                    </w:rPr>
                    <m:t>+</m:t>
                  </m:r>
                  <m:sSub>
                    <m:sSubPr>
                      <m:ctrlPr>
                        <w:rPr>
                          <w:rFonts w:ascii="Cambria Math" w:hAnsi="Cambria Math" w:cstheme="majorBidi"/>
                        </w:rPr>
                      </m:ctrlPr>
                    </m:sSubPr>
                    <m:e>
                      <m:r>
                        <w:rPr>
                          <w:rFonts w:ascii="Cambria Math" w:hAnsi="Cambria Math" w:cstheme="majorBidi"/>
                        </w:rPr>
                        <m:t>B</m:t>
                      </m:r>
                    </m:e>
                    <m:sub>
                      <m:r>
                        <w:rPr>
                          <w:rFonts w:ascii="Cambria Math" w:hAnsi="Cambria Math" w:cstheme="majorBidi"/>
                        </w:rPr>
                        <m:t>i</m:t>
                      </m:r>
                    </m:sub>
                  </m:sSub>
                  <m:r>
                    <m:rPr>
                      <m:sty m:val="b"/>
                    </m:rPr>
                    <w:rPr>
                      <w:rFonts w:ascii="Cambria Math" w:hAnsi="Cambria Math" w:cstheme="majorBidi"/>
                    </w:rPr>
                    <m:t>(</m:t>
                  </m:r>
                  <m:r>
                    <w:rPr>
                      <w:rFonts w:ascii="Cambria Math" w:hAnsi="Cambria Math" w:cstheme="majorBidi"/>
                    </w:rPr>
                    <m:t>x</m:t>
                  </m:r>
                  <m:r>
                    <m:rPr>
                      <m:sty m:val="p"/>
                    </m:rPr>
                    <w:rPr>
                      <w:rFonts w:ascii="Cambria Math" w:hAnsi="Cambria Math" w:cstheme="majorBidi"/>
                    </w:rPr>
                    <m:t>)</m:t>
                  </m:r>
                  <m:sSub>
                    <m:sSubPr>
                      <m:ctrlPr>
                        <w:rPr>
                          <w:rFonts w:ascii="Cambria Math" w:hAnsi="Cambria Math"/>
                        </w:rPr>
                      </m:ctrlPr>
                    </m:sSubPr>
                    <m:e>
                      <m:r>
                        <w:rPr>
                          <w:rFonts w:ascii="Cambria Math" w:hAnsi="Cambria Math"/>
                        </w:rPr>
                        <m:t>K</m:t>
                      </m:r>
                    </m:e>
                    <m:sub>
                      <m:r>
                        <w:rPr>
                          <w:rFonts w:ascii="Cambria Math" w:hAnsi="Cambria Math"/>
                        </w:rPr>
                        <m:t>j</m:t>
                      </m:r>
                    </m:sub>
                  </m:sSub>
                  <m:r>
                    <m:rPr>
                      <m:sty m:val="p"/>
                    </m:rPr>
                    <w:rPr>
                      <w:rFonts w:ascii="Cambria Math" w:hAnsi="Cambria Math" w:cs="B Zar"/>
                    </w:rPr>
                    <m:t>(</m:t>
                  </m:r>
                  <m:acc>
                    <m:accPr>
                      <m:ctrlPr>
                        <w:rPr>
                          <w:rFonts w:ascii="Cambria Math" w:hAnsi="Cambria Math" w:cs="B Zar"/>
                        </w:rPr>
                      </m:ctrlPr>
                    </m:accPr>
                    <m:e>
                      <m:r>
                        <w:rPr>
                          <w:rFonts w:ascii="Cambria Math" w:hAnsi="Cambria Math" w:cs="B Zar"/>
                        </w:rPr>
                        <m:t>x</m:t>
                      </m:r>
                    </m:e>
                  </m:acc>
                  <m:r>
                    <m:rPr>
                      <m:sty m:val="p"/>
                    </m:rPr>
                    <w:rPr>
                      <w:rFonts w:ascii="Cambria Math" w:hAnsi="Cambria Math" w:cs="B Zar"/>
                    </w:rPr>
                    <m:t>)</m:t>
                  </m:r>
                </m:e>
              </m:d>
            </m:e>
            <m:sup>
              <m:r>
                <w:rPr>
                  <w:rFonts w:ascii="Cambria Math" w:eastAsiaTheme="minorEastAsia" w:hAnsi="Cambria Math"/>
                </w:rPr>
                <m:t>T</m:t>
              </m:r>
            </m:sup>
          </m:sSup>
          <m:sSub>
            <m:sSubPr>
              <m:ctrlPr>
                <w:rPr>
                  <w:rFonts w:ascii="Cambria Math" w:eastAsia="Cambria Math" w:hAnsi="Cambria Math" w:cs="Cambria Math"/>
                </w:rPr>
              </m:ctrlPr>
            </m:sSubPr>
            <m:e>
              <m:acc>
                <m:accPr>
                  <m:chr m:val="̃"/>
                  <m:ctrlPr>
                    <w:rPr>
                      <w:rFonts w:ascii="Cambria Math" w:hAnsi="Cambria Math"/>
                    </w:rPr>
                  </m:ctrlPr>
                </m:accPr>
                <m:e>
                  <m:r>
                    <w:rPr>
                      <w:rFonts w:ascii="Cambria Math" w:hAnsi="Cambria Math"/>
                    </w:rPr>
                    <m:t>P</m:t>
                  </m:r>
                </m:e>
              </m:acc>
            </m:e>
            <m:sub>
              <m:r>
                <m:rPr>
                  <m:sty m:val="p"/>
                </m:rPr>
                <w:rPr>
                  <w:rFonts w:ascii="Cambria Math" w:eastAsia="Cambria Math" w:hAnsi="Cambria Math" w:cs="Cambria Math"/>
                </w:rPr>
                <m:t>22</m:t>
              </m:r>
              <m:d>
                <m:dPr>
                  <m:ctrlPr>
                    <w:rPr>
                      <w:rFonts w:ascii="Cambria Math" w:hAnsi="Cambria Math"/>
                    </w:rPr>
                  </m:ctrlPr>
                </m:dPr>
                <m:e>
                  <m:r>
                    <w:rPr>
                      <w:rFonts w:ascii="Cambria Math" w:hAnsi="Cambria Math"/>
                    </w:rPr>
                    <m:t>x</m:t>
                  </m:r>
                </m:e>
              </m:d>
            </m:sub>
          </m:sSub>
          <m:r>
            <m:rPr>
              <m:sty m:val="p"/>
            </m:rPr>
            <w:rPr>
              <w:rFonts w:ascii="Cambria Math" w:eastAsia="Cambria Math" w:hAnsi="Cambria Math" w:cs="Cambria Math"/>
            </w:rPr>
            <m:t>+</m:t>
          </m:r>
          <m:sSub>
            <m:sSubPr>
              <m:ctrlPr>
                <w:rPr>
                  <w:rFonts w:ascii="Cambria Math" w:eastAsia="Cambria Math" w:hAnsi="Cambria Math" w:cs="Cambria Math"/>
                </w:rPr>
              </m:ctrlPr>
            </m:sSubPr>
            <m:e>
              <m:acc>
                <m:accPr>
                  <m:chr m:val="̃"/>
                  <m:ctrlPr>
                    <w:rPr>
                      <w:rFonts w:ascii="Cambria Math" w:hAnsi="Cambria Math"/>
                    </w:rPr>
                  </m:ctrlPr>
                </m:accPr>
                <m:e>
                  <m:r>
                    <w:rPr>
                      <w:rFonts w:ascii="Cambria Math" w:hAnsi="Cambria Math"/>
                    </w:rPr>
                    <m:t>P</m:t>
                  </m:r>
                </m:e>
              </m:acc>
            </m:e>
            <m:sub>
              <m:r>
                <m:rPr>
                  <m:sty m:val="p"/>
                </m:rPr>
                <w:rPr>
                  <w:rFonts w:ascii="Cambria Math" w:eastAsia="Cambria Math" w:hAnsi="Cambria Math" w:cs="Cambria Math"/>
                </w:rPr>
                <m:t>22</m:t>
              </m:r>
            </m:sub>
          </m:sSub>
          <m:d>
            <m:dPr>
              <m:ctrlPr>
                <w:rPr>
                  <w:rFonts w:ascii="Cambria Math" w:hAnsi="Cambria Math"/>
                </w:rPr>
              </m:ctrlPr>
            </m:dPr>
            <m:e>
              <m:r>
                <w:rPr>
                  <w:rFonts w:ascii="Cambria Math" w:hAnsi="Cambria Math"/>
                </w:rPr>
                <m:t>x</m:t>
              </m:r>
            </m:e>
          </m:d>
          <m:d>
            <m:dPr>
              <m:ctrlPr>
                <w:rPr>
                  <w:rFonts w:ascii="Cambria Math" w:eastAsia="Cambria Math" w:hAnsi="Cambria Math" w:cs="Cambria Math"/>
                </w:rPr>
              </m:ctrlPr>
            </m:dPr>
            <m:e>
              <m:sSub>
                <m:sSubPr>
                  <m:ctrlPr>
                    <w:rPr>
                      <w:rFonts w:ascii="Cambria Math" w:eastAsiaTheme="minorEastAsia" w:hAnsi="Cambria Math" w:cstheme="majorBidi"/>
                    </w:rPr>
                  </m:ctrlPr>
                </m:sSubPr>
                <m:e>
                  <m:r>
                    <w:rPr>
                      <w:rFonts w:ascii="Cambria Math" w:eastAsiaTheme="minorEastAsia" w:hAnsi="Cambria Math" w:cstheme="majorBidi"/>
                    </w:rPr>
                    <m:t>A</m:t>
                  </m:r>
                </m:e>
                <m:sub>
                  <m:r>
                    <w:rPr>
                      <w:rFonts w:ascii="Cambria Math" w:eastAsiaTheme="minorEastAsia" w:hAnsi="Cambria Math" w:cstheme="majorBidi"/>
                    </w:rPr>
                    <m:t>i</m:t>
                  </m:r>
                </m:sub>
              </m:sSub>
              <m:d>
                <m:dPr>
                  <m:ctrlPr>
                    <w:rPr>
                      <w:rFonts w:ascii="Cambria Math" w:hAnsi="Cambria Math" w:cstheme="majorBidi"/>
                      <w:b/>
                      <w:bCs/>
                    </w:rPr>
                  </m:ctrlPr>
                </m:dPr>
                <m:e>
                  <m:r>
                    <w:rPr>
                      <w:rFonts w:ascii="Cambria Math" w:hAnsi="Cambria Math" w:cstheme="majorBidi"/>
                    </w:rPr>
                    <m:t>x</m:t>
                  </m:r>
                  <m:ctrlPr>
                    <w:rPr>
                      <w:rFonts w:ascii="Cambria Math" w:hAnsi="Cambria Math" w:cstheme="majorBidi"/>
                    </w:rPr>
                  </m:ctrlPr>
                </m:e>
              </m:d>
              <m:r>
                <m:rPr>
                  <m:sty m:val="p"/>
                </m:rPr>
                <w:rPr>
                  <w:rFonts w:ascii="Cambria Math" w:eastAsiaTheme="minorEastAsia" w:hAnsi="Cambria Math"/>
                </w:rPr>
                <m:t>+</m:t>
              </m:r>
              <m:sSub>
                <m:sSubPr>
                  <m:ctrlPr>
                    <w:rPr>
                      <w:rFonts w:ascii="Cambria Math" w:hAnsi="Cambria Math" w:cstheme="majorBidi"/>
                    </w:rPr>
                  </m:ctrlPr>
                </m:sSubPr>
                <m:e>
                  <m:r>
                    <w:rPr>
                      <w:rFonts w:ascii="Cambria Math" w:hAnsi="Cambria Math" w:cstheme="majorBidi"/>
                    </w:rPr>
                    <m:t>B</m:t>
                  </m:r>
                </m:e>
                <m:sub>
                  <m:r>
                    <w:rPr>
                      <w:rFonts w:ascii="Cambria Math" w:hAnsi="Cambria Math" w:cstheme="majorBidi"/>
                    </w:rPr>
                    <m:t>i</m:t>
                  </m:r>
                </m:sub>
              </m:sSub>
              <m:r>
                <m:rPr>
                  <m:sty m:val="b"/>
                </m:rPr>
                <w:rPr>
                  <w:rFonts w:ascii="Cambria Math" w:hAnsi="Cambria Math" w:cstheme="majorBidi"/>
                </w:rPr>
                <m:t>(</m:t>
              </m:r>
              <m:r>
                <w:rPr>
                  <w:rFonts w:ascii="Cambria Math" w:hAnsi="Cambria Math" w:cstheme="majorBidi"/>
                </w:rPr>
                <m:t>x</m:t>
              </m:r>
              <m:r>
                <m:rPr>
                  <m:sty m:val="p"/>
                </m:rPr>
                <w:rPr>
                  <w:rFonts w:ascii="Cambria Math" w:hAnsi="Cambria Math" w:cstheme="majorBidi"/>
                </w:rPr>
                <m:t>)</m:t>
              </m:r>
              <m:sSub>
                <m:sSubPr>
                  <m:ctrlPr>
                    <w:rPr>
                      <w:rFonts w:ascii="Cambria Math" w:hAnsi="Cambria Math"/>
                    </w:rPr>
                  </m:ctrlPr>
                </m:sSubPr>
                <m:e>
                  <m:r>
                    <w:rPr>
                      <w:rFonts w:ascii="Cambria Math" w:hAnsi="Cambria Math"/>
                    </w:rPr>
                    <m:t>K</m:t>
                  </m:r>
                </m:e>
                <m:sub>
                  <m:r>
                    <w:rPr>
                      <w:rFonts w:ascii="Cambria Math" w:hAnsi="Cambria Math"/>
                    </w:rPr>
                    <m:t>j</m:t>
                  </m:r>
                </m:sub>
              </m:sSub>
              <m:r>
                <m:rPr>
                  <m:sty m:val="p"/>
                </m:rPr>
                <w:rPr>
                  <w:rFonts w:ascii="Cambria Math" w:hAnsi="Cambria Math" w:cs="B Zar"/>
                </w:rPr>
                <m:t>(</m:t>
              </m:r>
              <m:acc>
                <m:accPr>
                  <m:ctrlPr>
                    <w:rPr>
                      <w:rFonts w:ascii="Cambria Math" w:hAnsi="Cambria Math" w:cs="B Zar"/>
                    </w:rPr>
                  </m:ctrlPr>
                </m:accPr>
                <m:e>
                  <m:r>
                    <w:rPr>
                      <w:rFonts w:ascii="Cambria Math" w:hAnsi="Cambria Math" w:cs="B Zar"/>
                    </w:rPr>
                    <m:t>x</m:t>
                  </m:r>
                </m:e>
              </m:acc>
              <m:r>
                <m:rPr>
                  <m:sty m:val="p"/>
                </m:rPr>
                <w:rPr>
                  <w:rFonts w:ascii="Cambria Math" w:hAnsi="Cambria Math" w:cs="B Zar"/>
                </w:rPr>
                <m:t>)</m:t>
              </m:r>
            </m:e>
          </m:d>
          <m:r>
            <m:rPr>
              <m:sty m:val="p"/>
            </m:rPr>
            <w:rPr>
              <w:rFonts w:ascii="Cambria Math" w:eastAsia="Cambria Math" w:hAnsi="Cambria Math" w:cs="Cambria Math"/>
            </w:rPr>
            <m:t>+</m:t>
          </m:r>
          <m:f>
            <m:fPr>
              <m:ctrlPr>
                <w:rPr>
                  <w:rFonts w:ascii="Cambria Math" w:eastAsiaTheme="minorEastAsia" w:hAnsi="Cambria Math"/>
                </w:rPr>
              </m:ctrlPr>
            </m:fPr>
            <m:num>
              <m:r>
                <m:rPr>
                  <m:sty m:val="p"/>
                </m:rPr>
                <w:rPr>
                  <w:rFonts w:ascii="Cambria Math" w:eastAsiaTheme="minorEastAsia" w:hAnsi="Cambria Math"/>
                </w:rPr>
                <m:t>1</m:t>
              </m:r>
            </m:num>
            <m:den>
              <m:sSup>
                <m:sSupPr>
                  <m:ctrlPr>
                    <w:rPr>
                      <w:rFonts w:ascii="Cambria Math" w:eastAsiaTheme="minorEastAsia" w:hAnsi="Cambria Math"/>
                    </w:rPr>
                  </m:ctrlPr>
                </m:sSupPr>
                <m:e>
                  <m:r>
                    <w:rPr>
                      <w:rFonts w:ascii="Cambria Math" w:eastAsiaTheme="minorEastAsia" w:hAnsi="Cambria Math"/>
                    </w:rPr>
                    <m:t>ρ</m:t>
                  </m:r>
                </m:e>
                <m:sup>
                  <m:r>
                    <m:rPr>
                      <m:sty m:val="p"/>
                    </m:rPr>
                    <w:rPr>
                      <w:rFonts w:ascii="Cambria Math" w:eastAsiaTheme="minorEastAsia" w:hAnsi="Cambria Math"/>
                    </w:rPr>
                    <m:t>2</m:t>
                  </m:r>
                </m:sup>
              </m:sSup>
            </m:den>
          </m:f>
          <m:sSub>
            <m:sSubPr>
              <m:ctrlPr>
                <w:rPr>
                  <w:rFonts w:ascii="Cambria Math" w:hAnsi="Cambria Math"/>
                </w:rPr>
              </m:ctrlPr>
            </m:sSubPr>
            <m:e>
              <m:acc>
                <m:accPr>
                  <m:chr m:val="̃"/>
                  <m:ctrlPr>
                    <w:rPr>
                      <w:rFonts w:ascii="Cambria Math" w:hAnsi="Cambria Math"/>
                    </w:rPr>
                  </m:ctrlPr>
                </m:accPr>
                <m:e>
                  <m:r>
                    <w:rPr>
                      <w:rFonts w:ascii="Cambria Math" w:hAnsi="Cambria Math"/>
                    </w:rPr>
                    <m:t>P</m:t>
                  </m:r>
                </m:e>
              </m:acc>
            </m:e>
            <m:sub>
              <m:r>
                <m:rPr>
                  <m:sty m:val="p"/>
                </m:rPr>
                <w:rPr>
                  <w:rFonts w:ascii="Cambria Math" w:hAnsi="Cambria Math"/>
                </w:rPr>
                <m:t>22</m:t>
              </m:r>
            </m:sub>
          </m:sSub>
          <m:d>
            <m:dPr>
              <m:ctrlPr>
                <w:rPr>
                  <w:rFonts w:ascii="Cambria Math" w:hAnsi="Cambria Math"/>
                </w:rPr>
              </m:ctrlPr>
            </m:dPr>
            <m:e>
              <m:r>
                <w:rPr>
                  <w:rFonts w:ascii="Cambria Math" w:hAnsi="Cambria Math"/>
                </w:rPr>
                <m:t>x</m:t>
              </m:r>
            </m:e>
          </m:d>
          <m:sSub>
            <m:sSubPr>
              <m:ctrlPr>
                <w:rPr>
                  <w:rFonts w:ascii="Cambria Math" w:eastAsia="Cambria Math" w:hAnsi="Cambria Math" w:cs="Cambria Math"/>
                </w:rPr>
              </m:ctrlPr>
            </m:sSubPr>
            <m:e>
              <m:acc>
                <m:accPr>
                  <m:chr m:val="̃"/>
                  <m:ctrlPr>
                    <w:rPr>
                      <w:rFonts w:ascii="Cambria Math" w:hAnsi="Cambria Math"/>
                    </w:rPr>
                  </m:ctrlPr>
                </m:accPr>
                <m:e>
                  <m:r>
                    <w:rPr>
                      <w:rFonts w:ascii="Cambria Math" w:hAnsi="Cambria Math"/>
                    </w:rPr>
                    <m:t>P</m:t>
                  </m:r>
                </m:e>
              </m:acc>
            </m:e>
            <m:sub>
              <m:r>
                <m:rPr>
                  <m:sty m:val="p"/>
                </m:rPr>
                <w:rPr>
                  <w:rFonts w:ascii="Cambria Math" w:eastAsia="Cambria Math" w:hAnsi="Cambria Math" w:cs="Cambria Math"/>
                </w:rPr>
                <m:t>22</m:t>
              </m:r>
            </m:sub>
          </m:sSub>
          <m:d>
            <m:dPr>
              <m:ctrlPr>
                <w:rPr>
                  <w:rFonts w:ascii="Cambria Math" w:hAnsi="Cambria Math"/>
                </w:rPr>
              </m:ctrlPr>
            </m:dPr>
            <m:e>
              <m:r>
                <w:rPr>
                  <w:rFonts w:ascii="Cambria Math" w:hAnsi="Cambria Math"/>
                </w:rPr>
                <m:t>x</m:t>
              </m:r>
            </m:e>
          </m:d>
          <m:r>
            <m:rPr>
              <m:sty m:val="p"/>
            </m:rPr>
            <w:rPr>
              <w:rFonts w:ascii="Cambria Math" w:eastAsia="Cambria Math" w:hAnsi="Cambria Math" w:cs="Cambria Math"/>
            </w:rPr>
            <m:t>+</m:t>
          </m:r>
          <m:r>
            <w:rPr>
              <w:rFonts w:ascii="Cambria Math" w:eastAsia="Cambria Math" w:hAnsi="Cambria Math" w:cs="Cambria Math"/>
            </w:rPr>
            <m:t>Q</m:t>
          </m:r>
        </m:oMath>
      </m:oMathPara>
    </w:p>
    <w:p w:rsidR="00E702C1" w:rsidRPr="00EC3C0A" w:rsidRDefault="003236F2" w:rsidP="001A2E70">
      <w:pPr>
        <w:pStyle w:val="Equation"/>
        <w:rPr>
          <w:oMath/>
          <w:rFonts w:ascii="Cambria Math" w:eastAsiaTheme="minorEastAsia" w:hAnsi="Cambria Math"/>
        </w:rPr>
      </w:pPr>
      <m:oMathPara>
        <m:oMath>
          <m:sSub>
            <m:sSubPr>
              <m:ctrlPr>
                <w:rPr>
                  <w:rFonts w:ascii="Cambria Math" w:eastAsia="Cambria Math" w:hAnsi="Cambria Math" w:cs="Cambria Math"/>
                </w:rPr>
              </m:ctrlPr>
            </m:sSubPr>
            <m:e>
              <m:sSup>
                <m:sSupPr>
                  <m:ctrlPr>
                    <w:rPr>
                      <w:rFonts w:ascii="Cambria Math" w:eastAsia="Cambria Math" w:hAnsi="Cambria Math" w:cs="Cambria Math"/>
                    </w:rPr>
                  </m:ctrlPr>
                </m:sSupPr>
                <m:e>
                  <m:r>
                    <w:rPr>
                      <w:rFonts w:ascii="Cambria Math" w:eastAsia="Cambria Math" w:hAnsi="Cambria Math" w:cs="Cambria Math"/>
                    </w:rPr>
                    <m:t>M</m:t>
                  </m:r>
                </m:e>
                <m:sup>
                  <m:r>
                    <m:rPr>
                      <m:sty m:val="p"/>
                    </m:rPr>
                    <w:rPr>
                      <w:rFonts w:ascii="Cambria Math" w:eastAsia="Cambria Math" w:hAnsi="Cambria Math" w:cs="Cambria Math"/>
                    </w:rPr>
                    <m:t>*</m:t>
                  </m:r>
                </m:sup>
              </m:sSup>
            </m:e>
            <m:sub>
              <m:r>
                <m:rPr>
                  <m:sty m:val="p"/>
                </m:rPr>
                <w:rPr>
                  <w:rFonts w:ascii="Cambria Math" w:eastAsia="Cambria Math" w:hAnsi="Cambria Math" w:cs="Cambria Math"/>
                </w:rPr>
                <m:t>45</m:t>
              </m:r>
            </m:sub>
          </m:sSub>
          <m:r>
            <m:rPr>
              <m:sty m:val="p"/>
            </m:rPr>
            <w:rPr>
              <w:rFonts w:ascii="Cambria Math" w:eastAsiaTheme="minorEastAsia" w:hAnsi="Cambria Math"/>
            </w:rPr>
            <m:t>=</m:t>
          </m:r>
          <m:r>
            <m:rPr>
              <m:sty m:val="p"/>
            </m:rPr>
            <w:rPr>
              <w:rFonts w:ascii="Cambria Math" w:hAnsi="Cambria Math"/>
            </w:rPr>
            <m:t>-</m:t>
          </m:r>
          <m:sSub>
            <m:sSubPr>
              <m:ctrlPr>
                <w:rPr>
                  <w:rFonts w:ascii="Cambria Math" w:eastAsia="Cambria Math" w:hAnsi="Cambria Math" w:cs="Cambria Math"/>
                </w:rPr>
              </m:ctrlPr>
            </m:sSubPr>
            <m:e>
              <m:acc>
                <m:accPr>
                  <m:chr m:val="̃"/>
                  <m:ctrlPr>
                    <w:rPr>
                      <w:rFonts w:ascii="Cambria Math" w:hAnsi="Cambria Math"/>
                    </w:rPr>
                  </m:ctrlPr>
                </m:accPr>
                <m:e>
                  <m:r>
                    <w:rPr>
                      <w:rFonts w:ascii="Cambria Math" w:hAnsi="Cambria Math"/>
                    </w:rPr>
                    <m:t>P</m:t>
                  </m:r>
                </m:e>
              </m:acc>
            </m:e>
            <m:sub>
              <m:r>
                <m:rPr>
                  <m:sty m:val="p"/>
                </m:rPr>
                <w:rPr>
                  <w:rFonts w:ascii="Cambria Math" w:eastAsia="Cambria Math" w:hAnsi="Cambria Math" w:cs="Cambria Math"/>
                </w:rPr>
                <m:t>22</m:t>
              </m:r>
            </m:sub>
          </m:sSub>
          <m:d>
            <m:dPr>
              <m:ctrlPr>
                <w:rPr>
                  <w:rFonts w:ascii="Cambria Math" w:hAnsi="Cambria Math"/>
                </w:rPr>
              </m:ctrlPr>
            </m:dPr>
            <m:e>
              <m:r>
                <w:rPr>
                  <w:rFonts w:ascii="Cambria Math" w:hAnsi="Cambria Math"/>
                </w:rPr>
                <m:t>x</m:t>
              </m:r>
            </m:e>
          </m:d>
          <m:sSub>
            <m:sSubPr>
              <m:ctrlPr>
                <w:rPr>
                  <w:rFonts w:ascii="Cambria Math" w:hAnsi="Cambria Math" w:cstheme="majorBidi"/>
                </w:rPr>
              </m:ctrlPr>
            </m:sSubPr>
            <m:e>
              <m:r>
                <w:rPr>
                  <w:rFonts w:ascii="Cambria Math" w:hAnsi="Cambria Math" w:cstheme="majorBidi"/>
                </w:rPr>
                <m:t>B</m:t>
              </m:r>
            </m:e>
            <m:sub>
              <m:r>
                <w:rPr>
                  <w:rFonts w:ascii="Cambria Math" w:hAnsi="Cambria Math" w:cstheme="majorBidi"/>
                </w:rPr>
                <m:t>i</m:t>
              </m:r>
            </m:sub>
          </m:sSub>
          <m:r>
            <m:rPr>
              <m:sty m:val="b"/>
            </m:rPr>
            <w:rPr>
              <w:rFonts w:ascii="Cambria Math" w:hAnsi="Cambria Math" w:cstheme="majorBidi"/>
            </w:rPr>
            <m:t>(</m:t>
          </m:r>
          <m:r>
            <w:rPr>
              <w:rFonts w:ascii="Cambria Math" w:hAnsi="Cambria Math" w:cstheme="majorBidi"/>
            </w:rPr>
            <m:t>x</m:t>
          </m:r>
          <m:r>
            <m:rPr>
              <m:sty m:val="p"/>
            </m:rPr>
            <w:rPr>
              <w:rFonts w:ascii="Cambria Math" w:hAnsi="Cambria Math" w:cstheme="majorBidi"/>
            </w:rPr>
            <m:t>)</m:t>
          </m:r>
          <m:sSub>
            <m:sSubPr>
              <m:ctrlPr>
                <w:rPr>
                  <w:rFonts w:ascii="Cambria Math" w:hAnsi="Cambria Math"/>
                </w:rPr>
              </m:ctrlPr>
            </m:sSubPr>
            <m:e>
              <m:r>
                <w:rPr>
                  <w:rFonts w:ascii="Cambria Math" w:hAnsi="Cambria Math"/>
                </w:rPr>
                <m:t>K</m:t>
              </m:r>
            </m:e>
            <m:sub>
              <m:r>
                <w:rPr>
                  <w:rFonts w:ascii="Cambria Math" w:hAnsi="Cambria Math"/>
                </w:rPr>
                <m:t>j</m:t>
              </m:r>
            </m:sub>
          </m:sSub>
          <m:r>
            <m:rPr>
              <m:sty m:val="p"/>
            </m:rPr>
            <w:rPr>
              <w:rFonts w:ascii="Cambria Math" w:hAnsi="Cambria Math" w:cs="B Zar"/>
            </w:rPr>
            <m:t>(</m:t>
          </m:r>
          <m:acc>
            <m:accPr>
              <m:ctrlPr>
                <w:rPr>
                  <w:rFonts w:ascii="Cambria Math" w:hAnsi="Cambria Math" w:cs="B Zar"/>
                </w:rPr>
              </m:ctrlPr>
            </m:accPr>
            <m:e>
              <m:r>
                <w:rPr>
                  <w:rFonts w:ascii="Cambria Math" w:hAnsi="Cambria Math" w:cs="B Zar"/>
                </w:rPr>
                <m:t>x</m:t>
              </m:r>
            </m:e>
          </m:acc>
          <m:r>
            <m:rPr>
              <m:sty m:val="p"/>
            </m:rPr>
            <w:rPr>
              <w:rFonts w:ascii="Cambria Math" w:hAnsi="Cambria Math" w:cs="B Zar"/>
            </w:rPr>
            <m:t>)</m:t>
          </m:r>
          <m:r>
            <m:rPr>
              <m:sty m:val="p"/>
            </m:rPr>
            <w:rPr>
              <w:rFonts w:ascii="Cambria Math" w:hAnsi="Cambria Math"/>
            </w:rPr>
            <m:t>-</m:t>
          </m:r>
          <m:r>
            <w:rPr>
              <w:rFonts w:ascii="Cambria Math" w:hAnsi="Cambria Math"/>
            </w:rPr>
            <m:t>Q</m:t>
          </m:r>
        </m:oMath>
      </m:oMathPara>
    </w:p>
    <w:p w:rsidR="00E702C1" w:rsidRPr="00392A00" w:rsidRDefault="003236F2" w:rsidP="001A2E70">
      <w:pPr>
        <w:pStyle w:val="Equation"/>
        <w:rPr>
          <w:oMath/>
          <w:rFonts w:ascii="Cambria Math" w:eastAsiaTheme="minorEastAsia" w:hAnsi="Cambria Math" w:cstheme="minorBidi"/>
          <w:rtl/>
        </w:rPr>
      </w:pPr>
      <m:oMathPara>
        <m:oMath>
          <m:sSub>
            <m:sSubPr>
              <m:ctrlPr>
                <w:rPr>
                  <w:rFonts w:ascii="Cambria Math" w:eastAsia="Cambria Math" w:hAnsi="Cambria Math" w:cs="Cambria Math"/>
                </w:rPr>
              </m:ctrlPr>
            </m:sSubPr>
            <m:e>
              <m:sSup>
                <m:sSupPr>
                  <m:ctrlPr>
                    <w:rPr>
                      <w:rFonts w:ascii="Cambria Math" w:eastAsia="Cambria Math" w:hAnsi="Cambria Math" w:cs="Cambria Math"/>
                    </w:rPr>
                  </m:ctrlPr>
                </m:sSupPr>
                <m:e>
                  <m:r>
                    <w:rPr>
                      <w:rFonts w:ascii="Cambria Math" w:eastAsia="Cambria Math" w:hAnsi="Cambria Math" w:cs="Cambria Math"/>
                    </w:rPr>
                    <m:t>M</m:t>
                  </m:r>
                </m:e>
                <m:sup>
                  <m:r>
                    <m:rPr>
                      <m:sty m:val="p"/>
                    </m:rPr>
                    <w:rPr>
                      <w:rFonts w:ascii="Cambria Math" w:eastAsia="Cambria Math" w:hAnsi="Cambria Math" w:cs="Cambria Math"/>
                    </w:rPr>
                    <m:t>*</m:t>
                  </m:r>
                </m:sup>
              </m:sSup>
            </m:e>
            <m:sub>
              <m:r>
                <m:rPr>
                  <m:sty m:val="p"/>
                </m:rPr>
                <w:rPr>
                  <w:rFonts w:ascii="Cambria Math" w:eastAsia="Cambria Math" w:hAnsi="Cambria Math" w:cs="Cambria Math"/>
                </w:rPr>
                <m:t>55</m:t>
              </m:r>
            </m:sub>
          </m:sSub>
          <m:r>
            <m:rPr>
              <m:sty m:val="p"/>
            </m:rPr>
            <w:rPr>
              <w:rFonts w:ascii="Cambria Math" w:eastAsiaTheme="minorEastAsia"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A</m:t>
                  </m:r>
                </m:e>
                <m:sub>
                  <m:r>
                    <w:rPr>
                      <w:rFonts w:ascii="Cambria Math" w:hAnsi="Cambria Math"/>
                    </w:rPr>
                    <m:t>r</m:t>
                  </m:r>
                </m:sub>
              </m:sSub>
            </m:e>
            <m:sup>
              <m:r>
                <w:rPr>
                  <w:rFonts w:ascii="Cambria Math" w:hAnsi="Cambria Math"/>
                </w:rPr>
                <m:t>T</m:t>
              </m:r>
            </m:sup>
          </m:sSup>
          <m:sSub>
            <m:sSubPr>
              <m:ctrlPr>
                <w:rPr>
                  <w:rFonts w:ascii="Cambria Math" w:hAnsi="Cambria Math"/>
                </w:rPr>
              </m:ctrlPr>
            </m:sSubPr>
            <m:e>
              <m:acc>
                <m:accPr>
                  <m:chr m:val="̃"/>
                  <m:ctrlPr>
                    <w:rPr>
                      <w:rFonts w:ascii="Cambria Math" w:hAnsi="Cambria Math"/>
                    </w:rPr>
                  </m:ctrlPr>
                </m:accPr>
                <m:e>
                  <m:r>
                    <w:rPr>
                      <w:rFonts w:ascii="Cambria Math" w:hAnsi="Cambria Math"/>
                    </w:rPr>
                    <m:t>P</m:t>
                  </m:r>
                </m:e>
              </m:acc>
            </m:e>
            <m:sub>
              <m:r>
                <m:rPr>
                  <m:sty m:val="p"/>
                </m:rPr>
                <w:rPr>
                  <w:rFonts w:ascii="Cambria Math" w:hAnsi="Cambria Math"/>
                </w:rPr>
                <m:t>33</m:t>
              </m:r>
            </m:sub>
          </m:sSub>
          <m:d>
            <m:dPr>
              <m:ctrlPr>
                <w:rPr>
                  <w:rFonts w:ascii="Cambria Math" w:hAnsi="Cambria Math"/>
                </w:rPr>
              </m:ctrlPr>
            </m:dPr>
            <m:e>
              <m:r>
                <w:rPr>
                  <w:rFonts w:ascii="Cambria Math" w:hAnsi="Cambria Math"/>
                </w:rPr>
                <m:t>x</m:t>
              </m:r>
            </m:e>
          </m:d>
          <m:r>
            <m:rPr>
              <m:sty m:val="p"/>
            </m:rPr>
            <w:rPr>
              <w:rFonts w:ascii="Cambria Math" w:hAnsi="Cambria Math"/>
            </w:rPr>
            <m:t>+</m:t>
          </m:r>
          <m:sSub>
            <m:sSubPr>
              <m:ctrlPr>
                <w:rPr>
                  <w:rFonts w:ascii="Cambria Math" w:hAnsi="Cambria Math"/>
                </w:rPr>
              </m:ctrlPr>
            </m:sSubPr>
            <m:e>
              <m:acc>
                <m:accPr>
                  <m:chr m:val="̃"/>
                  <m:ctrlPr>
                    <w:rPr>
                      <w:rFonts w:ascii="Cambria Math" w:hAnsi="Cambria Math"/>
                    </w:rPr>
                  </m:ctrlPr>
                </m:accPr>
                <m:e>
                  <m:r>
                    <w:rPr>
                      <w:rFonts w:ascii="Cambria Math" w:hAnsi="Cambria Math"/>
                    </w:rPr>
                    <m:t>P</m:t>
                  </m:r>
                </m:e>
              </m:acc>
            </m:e>
            <m:sub>
              <m:r>
                <m:rPr>
                  <m:sty m:val="p"/>
                </m:rPr>
                <w:rPr>
                  <w:rFonts w:ascii="Cambria Math" w:hAnsi="Cambria Math"/>
                </w:rPr>
                <m:t>33</m:t>
              </m:r>
            </m:sub>
          </m:sSub>
          <m:d>
            <m:dPr>
              <m:ctrlPr>
                <w:rPr>
                  <w:rFonts w:ascii="Cambria Math" w:hAnsi="Cambria Math"/>
                </w:rPr>
              </m:ctrlPr>
            </m:dPr>
            <m:e>
              <m:r>
                <w:rPr>
                  <w:rFonts w:ascii="Cambria Math" w:hAnsi="Cambria Math"/>
                </w:rPr>
                <m:t>x</m:t>
              </m:r>
            </m:e>
          </m:d>
          <m:sSub>
            <m:sSubPr>
              <m:ctrlPr>
                <w:rPr>
                  <w:rFonts w:ascii="Cambria Math" w:hAnsi="Cambria Math"/>
                </w:rPr>
              </m:ctrlPr>
            </m:sSubPr>
            <m:e>
              <m:r>
                <w:rPr>
                  <w:rFonts w:ascii="Cambria Math" w:hAnsi="Cambria Math"/>
                </w:rPr>
                <m:t>A</m:t>
              </m:r>
            </m:e>
            <m:sub>
              <m:r>
                <w:rPr>
                  <w:rFonts w:ascii="Cambria Math" w:hAnsi="Cambria Math"/>
                </w:rPr>
                <m:t>r</m:t>
              </m:r>
            </m:sub>
          </m:sSub>
          <m:r>
            <m:rPr>
              <m:sty m:val="p"/>
            </m:rPr>
            <w:rPr>
              <w:rFonts w:ascii="Cambria Math" w:hAnsi="Cambria Math"/>
            </w:rPr>
            <m:t>+</m:t>
          </m:r>
          <m:r>
            <w:rPr>
              <w:rFonts w:ascii="Cambria Math" w:eastAsia="Cambria Math" w:hAnsi="Cambria Math" w:cs="Cambria Math"/>
            </w:rPr>
            <m:t>Q</m:t>
          </m:r>
        </m:oMath>
      </m:oMathPara>
    </w:p>
    <w:p w:rsidR="001961D3" w:rsidRDefault="001961D3" w:rsidP="003C30BC">
      <w:pPr>
        <w:pStyle w:val="Text"/>
        <w:rPr>
          <w:rtl/>
        </w:rPr>
      </w:pPr>
      <w:r>
        <w:rPr>
          <w:rFonts w:hint="cs"/>
          <w:rtl/>
        </w:rPr>
        <w:t xml:space="preserve">باید توجه داشت که رابطه </w:t>
      </w:r>
      <w:r w:rsidR="003236F2">
        <w:rPr>
          <w:rtl/>
        </w:rPr>
        <w:fldChar w:fldCharType="begin"/>
      </w:r>
      <w:r>
        <w:rPr>
          <w:rFonts w:hint="cs"/>
        </w:rPr>
        <w:instrText>REF</w:instrText>
      </w:r>
      <w:r>
        <w:rPr>
          <w:rFonts w:hint="cs"/>
          <w:rtl/>
        </w:rPr>
        <w:instrText xml:space="preserve"> _</w:instrText>
      </w:r>
      <w:r>
        <w:rPr>
          <w:rFonts w:hint="cs"/>
        </w:rPr>
        <w:instrText>Ref436668037 \h</w:instrText>
      </w:r>
      <w:r w:rsidR="003236F2">
        <w:rPr>
          <w:rtl/>
        </w:rPr>
      </w:r>
      <w:r w:rsidR="003236F2">
        <w:rPr>
          <w:rtl/>
        </w:rPr>
        <w:fldChar w:fldCharType="separate"/>
      </w:r>
      <w:r w:rsidRPr="009A2C39">
        <w:rPr>
          <w:rFonts w:hint="cs"/>
          <w:sz w:val="22"/>
          <w:rtl/>
        </w:rPr>
        <w:t>(</w:t>
      </w:r>
      <w:r>
        <w:rPr>
          <w:noProof/>
          <w:sz w:val="22"/>
          <w:rtl/>
        </w:rPr>
        <w:t>15</w:t>
      </w:r>
      <w:r w:rsidRPr="009A2C39">
        <w:rPr>
          <w:rFonts w:hint="cs"/>
          <w:sz w:val="22"/>
          <w:rtl/>
        </w:rPr>
        <w:t>)</w:t>
      </w:r>
      <w:r w:rsidR="003236F2">
        <w:rPr>
          <w:rtl/>
        </w:rPr>
        <w:fldChar w:fldCharType="end"/>
      </w:r>
      <w:r>
        <w:rPr>
          <w:rFonts w:hint="cs"/>
          <w:rtl/>
        </w:rPr>
        <w:t xml:space="preserve">، مجموع مربعات نیست چون به‌صورت غیر محدب ظاهر شده است. در رابطه </w:t>
      </w:r>
      <w:r w:rsidR="003236F2">
        <w:rPr>
          <w:rtl/>
        </w:rPr>
        <w:fldChar w:fldCharType="begin"/>
      </w:r>
      <w:r>
        <w:rPr>
          <w:rFonts w:hint="cs"/>
        </w:rPr>
        <w:instrText>REF</w:instrText>
      </w:r>
      <w:r>
        <w:rPr>
          <w:rFonts w:hint="cs"/>
          <w:rtl/>
        </w:rPr>
        <w:instrText xml:space="preserve"> _</w:instrText>
      </w:r>
      <w:r>
        <w:rPr>
          <w:rFonts w:hint="cs"/>
        </w:rPr>
        <w:instrText>Ref436668037 \h</w:instrText>
      </w:r>
      <w:r w:rsidR="003236F2">
        <w:rPr>
          <w:rtl/>
        </w:rPr>
      </w:r>
      <w:r w:rsidR="003236F2">
        <w:rPr>
          <w:rtl/>
        </w:rPr>
        <w:fldChar w:fldCharType="separate"/>
      </w:r>
      <w:r w:rsidRPr="009A2C39">
        <w:rPr>
          <w:rFonts w:hint="cs"/>
          <w:sz w:val="22"/>
          <w:rtl/>
        </w:rPr>
        <w:t>(</w:t>
      </w:r>
      <w:r>
        <w:rPr>
          <w:noProof/>
          <w:sz w:val="22"/>
          <w:rtl/>
        </w:rPr>
        <w:t>15</w:t>
      </w:r>
      <w:r w:rsidRPr="009A2C39">
        <w:rPr>
          <w:rFonts w:hint="cs"/>
          <w:sz w:val="22"/>
          <w:rtl/>
        </w:rPr>
        <w:t>)</w:t>
      </w:r>
      <w:r w:rsidR="003236F2">
        <w:rPr>
          <w:rtl/>
        </w:rPr>
        <w:fldChar w:fldCharType="end"/>
      </w:r>
      <w:r>
        <w:rPr>
          <w:rFonts w:hint="cs"/>
          <w:rtl/>
        </w:rPr>
        <w:t xml:space="preserve">، پنج مجهول </w:t>
      </w:r>
      <m:oMath>
        <m:sSub>
          <m:sSubPr>
            <m:ctrlPr>
              <w:rPr>
                <w:rFonts w:ascii="Cambria Math" w:hAnsi="Cambria Math"/>
              </w:rPr>
            </m:ctrlPr>
          </m:sSubPr>
          <m:e>
            <m:acc>
              <m:accPr>
                <m:chr m:val="̃"/>
                <m:ctrlPr>
                  <w:rPr>
                    <w:rFonts w:ascii="Cambria Math" w:hAnsi="Cambria Math"/>
                  </w:rPr>
                </m:ctrlPr>
              </m:accPr>
              <m:e>
                <m:r>
                  <w:rPr>
                    <w:rFonts w:ascii="Cambria Math" w:hAnsi="Cambria Math"/>
                  </w:rPr>
                  <m:t>P</m:t>
                </m:r>
              </m:e>
            </m:acc>
          </m:e>
          <m:sub>
            <m:r>
              <m:rPr>
                <m:sty m:val="p"/>
              </m:rPr>
              <w:rPr>
                <w:rFonts w:ascii="Cambria Math"/>
              </w:rPr>
              <m:t>11</m:t>
            </m:r>
          </m:sub>
        </m:sSub>
        <m:r>
          <m:rPr>
            <m:sty m:val="p"/>
          </m:rPr>
          <w:rPr>
            <w:rFonts w:ascii="Cambria Math"/>
          </w:rPr>
          <m:t>,</m:t>
        </m:r>
        <m:r>
          <m:rPr>
            <m:sty m:val="p"/>
          </m:rPr>
          <w:rPr>
            <w:rFonts w:ascii="Cambria Math" w:hAnsi="Cambria Math" w:hint="cs"/>
            <w:rtl/>
          </w:rPr>
          <m:t>‌</m:t>
        </m:r>
        <m:sSub>
          <m:sSubPr>
            <m:ctrlPr>
              <w:rPr>
                <w:rFonts w:ascii="Cambria Math" w:hAnsi="Cambria Math"/>
              </w:rPr>
            </m:ctrlPr>
          </m:sSubPr>
          <m:e>
            <m:acc>
              <m:accPr>
                <m:chr m:val="̃"/>
                <m:ctrlPr>
                  <w:rPr>
                    <w:rFonts w:ascii="Cambria Math" w:hAnsi="Cambria Math"/>
                  </w:rPr>
                </m:ctrlPr>
              </m:accPr>
              <m:e>
                <m:r>
                  <w:rPr>
                    <w:rFonts w:ascii="Cambria Math" w:hAnsi="Cambria Math"/>
                  </w:rPr>
                  <m:t>P</m:t>
                </m:r>
              </m:e>
            </m:acc>
          </m:e>
          <m:sub>
            <m:r>
              <m:rPr>
                <m:sty m:val="p"/>
              </m:rPr>
              <w:rPr>
                <w:rFonts w:ascii="Cambria Math"/>
              </w:rPr>
              <m:t>22</m:t>
            </m:r>
          </m:sub>
        </m:sSub>
        <m:r>
          <m:rPr>
            <m:sty m:val="p"/>
          </m:rPr>
          <w:rPr>
            <w:rFonts w:ascii="Cambria Math"/>
          </w:rPr>
          <m:t>,</m:t>
        </m:r>
        <m:sSub>
          <m:sSubPr>
            <m:ctrlPr>
              <w:rPr>
                <w:rFonts w:ascii="Cambria Math" w:hAnsi="Cambria Math"/>
              </w:rPr>
            </m:ctrlPr>
          </m:sSubPr>
          <m:e>
            <m:acc>
              <m:accPr>
                <m:chr m:val="̃"/>
                <m:ctrlPr>
                  <w:rPr>
                    <w:rFonts w:ascii="Cambria Math" w:hAnsi="Cambria Math"/>
                  </w:rPr>
                </m:ctrlPr>
              </m:accPr>
              <m:e>
                <m:r>
                  <w:rPr>
                    <w:rFonts w:ascii="Cambria Math" w:hAnsi="Cambria Math"/>
                  </w:rPr>
                  <m:t>P</m:t>
                </m:r>
              </m:e>
            </m:acc>
          </m:e>
          <m:sub>
            <m:r>
              <m:rPr>
                <m:sty m:val="p"/>
              </m:rPr>
              <w:rPr>
                <w:rFonts w:ascii="Cambria Math"/>
              </w:rPr>
              <m:t>33</m:t>
            </m:r>
          </m:sub>
        </m:sSub>
        <m:r>
          <m:rPr>
            <m:sty m:val="p"/>
          </m:rPr>
          <w:rPr>
            <w:rFonts w:ascii="Cambria Math"/>
          </w:rPr>
          <m:t>,</m:t>
        </m:r>
        <m:sSub>
          <m:sSubPr>
            <m:ctrlPr>
              <w:rPr>
                <w:rFonts w:ascii="Cambria Math" w:hAnsi="Cambria Math"/>
              </w:rPr>
            </m:ctrlPr>
          </m:sSubPr>
          <m:e>
            <m:r>
              <w:rPr>
                <w:rFonts w:ascii="Cambria Math" w:hAnsi="Cambria Math"/>
              </w:rPr>
              <m:t>K</m:t>
            </m:r>
          </m:e>
          <m:sub>
            <m:r>
              <w:rPr>
                <w:rFonts w:ascii="Cambria Math" w:hAnsi="Cambria Math"/>
              </w:rPr>
              <m:t>j</m:t>
            </m:r>
          </m:sub>
        </m:sSub>
        <m:r>
          <m:rPr>
            <m:sty m:val="p"/>
          </m:rPr>
          <w:rPr>
            <w:rFonts w:ascii="Cambria Math"/>
          </w:rPr>
          <m:t>,</m:t>
        </m:r>
        <m:sSub>
          <m:sSubPr>
            <m:ctrlPr>
              <w:rPr>
                <w:rFonts w:ascii="Cambria Math" w:hAnsi="Cambria Math"/>
              </w:rPr>
            </m:ctrlPr>
          </m:sSubPr>
          <m:e>
            <m:r>
              <w:rPr>
                <w:rFonts w:ascii="Cambria Math" w:hAnsi="Cambria Math"/>
              </w:rPr>
              <m:t>L</m:t>
            </m:r>
          </m:e>
          <m:sub>
            <m:r>
              <w:rPr>
                <w:rFonts w:ascii="Cambria Math" w:hAnsi="Cambria Math"/>
              </w:rPr>
              <m:t>i</m:t>
            </m:r>
          </m:sub>
        </m:sSub>
      </m:oMath>
      <w:r>
        <w:rPr>
          <w:rFonts w:hint="cs"/>
          <w:rtl/>
        </w:rPr>
        <w:t xml:space="preserve"> وجود دارد که این پارامترها از رابطه </w:t>
      </w:r>
      <w:r w:rsidR="003236F2">
        <w:rPr>
          <w:rtl/>
        </w:rPr>
        <w:fldChar w:fldCharType="begin"/>
      </w:r>
      <w:r>
        <w:rPr>
          <w:rFonts w:hint="cs"/>
        </w:rPr>
        <w:instrText>REF</w:instrText>
      </w:r>
      <w:r>
        <w:rPr>
          <w:rFonts w:hint="cs"/>
          <w:rtl/>
        </w:rPr>
        <w:instrText xml:space="preserve"> _</w:instrText>
      </w:r>
      <w:r>
        <w:rPr>
          <w:rFonts w:hint="cs"/>
        </w:rPr>
        <w:instrText>Ref436668037 \h</w:instrText>
      </w:r>
      <w:r w:rsidR="003236F2">
        <w:rPr>
          <w:rtl/>
        </w:rPr>
      </w:r>
      <w:r w:rsidR="003236F2">
        <w:rPr>
          <w:rtl/>
        </w:rPr>
        <w:fldChar w:fldCharType="separate"/>
      </w:r>
      <w:r w:rsidRPr="009A2C39">
        <w:rPr>
          <w:rFonts w:hint="cs"/>
          <w:sz w:val="22"/>
          <w:rtl/>
        </w:rPr>
        <w:t>(</w:t>
      </w:r>
      <w:r>
        <w:rPr>
          <w:noProof/>
          <w:sz w:val="22"/>
          <w:rtl/>
        </w:rPr>
        <w:t>15</w:t>
      </w:r>
      <w:r w:rsidRPr="009A2C39">
        <w:rPr>
          <w:rFonts w:hint="cs"/>
          <w:sz w:val="22"/>
          <w:rtl/>
        </w:rPr>
        <w:t>)</w:t>
      </w:r>
      <w:r w:rsidR="003236F2">
        <w:rPr>
          <w:rtl/>
        </w:rPr>
        <w:fldChar w:fldCharType="end"/>
      </w:r>
      <w:r>
        <w:rPr>
          <w:rFonts w:hint="cs"/>
          <w:rtl/>
        </w:rPr>
        <w:t xml:space="preserve"> به‌تنهایی قابل محاسبه نیستند. در مرجع </w:t>
      </w:r>
      <w:r w:rsidR="00E702C1">
        <w:rPr>
          <w:rFonts w:hint="cs"/>
          <w:rtl/>
        </w:rPr>
        <w:t>[</w:t>
      </w:r>
      <w:r w:rsidR="003C30BC">
        <w:rPr>
          <w:rFonts w:hint="cs"/>
          <w:rtl/>
        </w:rPr>
        <w:t>5</w:t>
      </w:r>
      <w:r w:rsidR="00E702C1">
        <w:rPr>
          <w:rFonts w:hint="cs"/>
          <w:rtl/>
        </w:rPr>
        <w:t>]</w:t>
      </w:r>
      <w:r>
        <w:rPr>
          <w:rFonts w:hint="cs"/>
          <w:rtl/>
        </w:rPr>
        <w:t xml:space="preserve"> برای رفع این مشکل و حل رابطه نامساوی ماتریس خطی به این صورت عمل کرده که شرط لازم برای برقراری رابطه </w:t>
      </w:r>
      <w:r w:rsidR="003236F2">
        <w:rPr>
          <w:rtl/>
        </w:rPr>
        <w:fldChar w:fldCharType="begin"/>
      </w:r>
      <w:r>
        <w:rPr>
          <w:rFonts w:hint="cs"/>
        </w:rPr>
        <w:instrText>REF</w:instrText>
      </w:r>
      <w:r>
        <w:rPr>
          <w:rFonts w:hint="cs"/>
          <w:rtl/>
        </w:rPr>
        <w:instrText xml:space="preserve"> _</w:instrText>
      </w:r>
      <w:r>
        <w:rPr>
          <w:rFonts w:hint="cs"/>
        </w:rPr>
        <w:instrText>Ref436668037 \h</w:instrText>
      </w:r>
      <w:r w:rsidR="003236F2">
        <w:rPr>
          <w:rtl/>
        </w:rPr>
      </w:r>
      <w:r w:rsidR="003236F2">
        <w:rPr>
          <w:rtl/>
        </w:rPr>
        <w:fldChar w:fldCharType="separate"/>
      </w:r>
      <w:r w:rsidRPr="009A2C39">
        <w:rPr>
          <w:rFonts w:hint="cs"/>
          <w:sz w:val="22"/>
          <w:rtl/>
        </w:rPr>
        <w:t>(</w:t>
      </w:r>
      <w:r>
        <w:rPr>
          <w:noProof/>
          <w:sz w:val="22"/>
          <w:rtl/>
        </w:rPr>
        <w:t>15</w:t>
      </w:r>
      <w:r w:rsidRPr="009A2C39">
        <w:rPr>
          <w:rFonts w:hint="cs"/>
          <w:sz w:val="22"/>
          <w:rtl/>
        </w:rPr>
        <w:t>)</w:t>
      </w:r>
      <w:r w:rsidR="003236F2">
        <w:rPr>
          <w:rtl/>
        </w:rPr>
        <w:fldChar w:fldCharType="end"/>
      </w:r>
      <w:r>
        <w:rPr>
          <w:rFonts w:hint="cs"/>
          <w:rtl/>
        </w:rPr>
        <w:t xml:space="preserve"> اینست که </w:t>
      </w:r>
      <m:oMath>
        <m:sSub>
          <m:sSubPr>
            <m:ctrlPr>
              <w:rPr>
                <w:rFonts w:ascii="Cambria Math" w:eastAsia="Cambria Math" w:hAnsi="Cambria Math"/>
              </w:rPr>
            </m:ctrlPr>
          </m:sSubPr>
          <m:e>
            <m:sSup>
              <m:sSupPr>
                <m:ctrlPr>
                  <w:rPr>
                    <w:rFonts w:ascii="Cambria Math" w:eastAsia="Cambria Math" w:hAnsi="Cambria Math"/>
                  </w:rPr>
                </m:ctrlPr>
              </m:sSupPr>
              <m:e>
                <m:r>
                  <w:rPr>
                    <w:rFonts w:ascii="Cambria Math" w:eastAsia="Cambria Math"/>
                  </w:rPr>
                  <m:t>M</m:t>
                </m:r>
              </m:e>
              <m:sup>
                <m:r>
                  <m:rPr>
                    <m:sty m:val="p"/>
                  </m:rPr>
                  <w:rPr>
                    <w:rFonts w:eastAsia="Cambria Math" w:hAnsi="Cambria Math"/>
                  </w:rPr>
                  <m:t>*</m:t>
                </m:r>
              </m:sup>
            </m:sSup>
          </m:e>
          <m:sub>
            <m:r>
              <m:rPr>
                <m:sty m:val="p"/>
              </m:rPr>
              <w:rPr>
                <w:rFonts w:ascii="Cambria Math" w:eastAsia="Cambria Math"/>
              </w:rPr>
              <m:t>44</m:t>
            </m:r>
          </m:sub>
        </m:sSub>
        <m:r>
          <m:rPr>
            <m:sty m:val="p"/>
          </m:rPr>
          <w:rPr>
            <w:rFonts w:ascii="Cambria Math"/>
          </w:rPr>
          <m:t>&lt;</m:t>
        </m:r>
        <m:r>
          <w:rPr>
            <w:rFonts w:ascii="Cambria Math"/>
          </w:rPr>
          <m:t>0</m:t>
        </m:r>
      </m:oMath>
      <w:r>
        <w:rPr>
          <w:rFonts w:hint="cs"/>
          <w:rtl/>
        </w:rPr>
        <w:t xml:space="preserve">. بنابراین </w:t>
      </w:r>
    </w:p>
    <w:tbl>
      <w:tblPr>
        <w:bidiVisual/>
        <w:tblW w:w="0" w:type="auto"/>
        <w:jc w:val="center"/>
        <w:tblLayout w:type="fixed"/>
        <w:tblLook w:val="04A0"/>
      </w:tblPr>
      <w:tblGrid>
        <w:gridCol w:w="646"/>
        <w:gridCol w:w="4219"/>
      </w:tblGrid>
      <w:tr w:rsidR="001961D3" w:rsidTr="001961D3">
        <w:trPr>
          <w:trHeight w:val="991"/>
          <w:jc w:val="center"/>
        </w:trPr>
        <w:tc>
          <w:tcPr>
            <w:tcW w:w="646" w:type="dxa"/>
            <w:vAlign w:val="center"/>
          </w:tcPr>
          <w:p w:rsidR="001961D3" w:rsidRDefault="001961D3" w:rsidP="001961D3">
            <w:pPr>
              <w:pStyle w:val="Text"/>
              <w:ind w:firstLine="0"/>
              <w:rPr>
                <w:rtl/>
              </w:rPr>
            </w:pPr>
            <w:bookmarkStart w:id="15" w:name="_Ref436668136"/>
            <w:r w:rsidRPr="001961D3">
              <w:rPr>
                <w:rFonts w:hint="cs"/>
                <w:sz w:val="22"/>
                <w:rtl/>
              </w:rPr>
              <w:t>(</w:t>
            </w:r>
            <w:r w:rsidR="003236F2" w:rsidRPr="001961D3">
              <w:rPr>
                <w:sz w:val="22"/>
                <w:rtl/>
              </w:rPr>
              <w:fldChar w:fldCharType="begin"/>
            </w:r>
            <w:r w:rsidRPr="001961D3">
              <w:rPr>
                <w:sz w:val="22"/>
              </w:rPr>
              <w:instrText>SEQ</w:instrText>
            </w:r>
            <w:r w:rsidRPr="001961D3">
              <w:rPr>
                <w:sz w:val="22"/>
                <w:rtl/>
              </w:rPr>
              <w:instrText xml:space="preserve"> معادله \* </w:instrText>
            </w:r>
            <w:r w:rsidRPr="001961D3">
              <w:rPr>
                <w:sz w:val="22"/>
              </w:rPr>
              <w:instrText>ARABIC</w:instrText>
            </w:r>
            <w:r w:rsidR="003236F2" w:rsidRPr="001961D3">
              <w:rPr>
                <w:sz w:val="22"/>
                <w:rtl/>
              </w:rPr>
              <w:fldChar w:fldCharType="separate"/>
            </w:r>
            <w:r w:rsidRPr="001961D3">
              <w:rPr>
                <w:noProof/>
                <w:sz w:val="22"/>
                <w:rtl/>
              </w:rPr>
              <w:t>16</w:t>
            </w:r>
            <w:r w:rsidR="003236F2" w:rsidRPr="001961D3">
              <w:rPr>
                <w:sz w:val="22"/>
                <w:rtl/>
              </w:rPr>
              <w:fldChar w:fldCharType="end"/>
            </w:r>
            <w:r w:rsidRPr="001961D3">
              <w:rPr>
                <w:rFonts w:hint="cs"/>
                <w:sz w:val="22"/>
                <w:rtl/>
              </w:rPr>
              <w:t>)</w:t>
            </w:r>
            <w:bookmarkEnd w:id="15"/>
          </w:p>
        </w:tc>
        <w:tc>
          <w:tcPr>
            <w:tcW w:w="4219" w:type="dxa"/>
            <w:vAlign w:val="center"/>
          </w:tcPr>
          <w:p w:rsidR="001961D3" w:rsidRDefault="003236F2" w:rsidP="001A2E70">
            <w:pPr>
              <w:pStyle w:val="Equation"/>
            </w:pPr>
            <m:oMathPara>
              <m:oMath>
                <m:sSup>
                  <m:sSupPr>
                    <m:ctrlPr>
                      <w:rPr>
                        <w:rFonts w:ascii="Cambria Math" w:hAnsi="Cambria Math"/>
                      </w:rPr>
                    </m:ctrlPr>
                  </m:sSupPr>
                  <m:e>
                    <m:d>
                      <m:dPr>
                        <m:ctrlPr>
                          <w:rPr>
                            <w:rFonts w:ascii="Cambria Math" w:hAnsi="Cambria Math"/>
                          </w:rPr>
                        </m:ctrlPr>
                      </m:dPr>
                      <m:e>
                        <m:sSub>
                          <m:sSubPr>
                            <m:ctrlPr>
                              <w:rPr>
                                <w:rFonts w:ascii="Cambria Math" w:hAnsi="Cambria Math" w:cs="Times New Roman"/>
                              </w:rPr>
                            </m:ctrlPr>
                          </m:sSubPr>
                          <m:e>
                            <m:r>
                              <w:rPr>
                                <w:rFonts w:ascii="Cambria Math" w:hAnsi="Cambria Math" w:cs="Times New Roman"/>
                              </w:rPr>
                              <m:t>A</m:t>
                            </m:r>
                          </m:e>
                          <m:sub>
                            <m:r>
                              <w:rPr>
                                <w:rFonts w:ascii="Cambria Math" w:hAnsi="Cambria Math" w:cs="Times New Roman"/>
                              </w:rPr>
                              <m:t>i</m:t>
                            </m:r>
                          </m:sub>
                        </m:sSub>
                        <m:d>
                          <m:dPr>
                            <m:ctrlPr>
                              <w:rPr>
                                <w:rFonts w:ascii="Cambria Math" w:hAnsi="Cambria Math" w:cs="Times New Roman"/>
                                <w:b/>
                                <w:bCs/>
                              </w:rPr>
                            </m:ctrlPr>
                          </m:dPr>
                          <m:e>
                            <m:r>
                              <w:rPr>
                                <w:rFonts w:ascii="Cambria Math" w:hAnsi="Cambria Math" w:cs="Times New Roman"/>
                              </w:rPr>
                              <m:t>x</m:t>
                            </m:r>
                            <m:ctrlPr>
                              <w:rPr>
                                <w:rFonts w:ascii="Cambria Math" w:hAnsi="Cambria Math" w:cs="Times New Roman"/>
                              </w:rPr>
                            </m:ctrlPr>
                          </m:e>
                        </m:d>
                        <m:r>
                          <m:rPr>
                            <m:sty m:val="p"/>
                          </m:rPr>
                          <w:rPr>
                            <w:rFonts w:ascii="Cambria Math" w:hAnsi="Cambria Math"/>
                          </w:rPr>
                          <m:t>+</m:t>
                        </m:r>
                        <m:sSub>
                          <m:sSubPr>
                            <m:ctrlPr>
                              <w:rPr>
                                <w:rFonts w:ascii="Cambria Math" w:hAnsi="Cambria Math" w:cs="Times New Roman"/>
                              </w:rPr>
                            </m:ctrlPr>
                          </m:sSubPr>
                          <m:e>
                            <m:r>
                              <w:rPr>
                                <w:rFonts w:ascii="Cambria Math" w:hAnsi="Cambria Math" w:cs="Times New Roman"/>
                              </w:rPr>
                              <m:t>B</m:t>
                            </m:r>
                          </m:e>
                          <m:sub>
                            <m:r>
                              <w:rPr>
                                <w:rFonts w:ascii="Cambria Math" w:hAnsi="Cambria Math" w:cs="Times New Roman"/>
                              </w:rPr>
                              <m:t>i</m:t>
                            </m:r>
                          </m:sub>
                        </m:sSub>
                        <m:r>
                          <m:rPr>
                            <m:sty m:val="b"/>
                          </m:rPr>
                          <w:rPr>
                            <w:rFonts w:ascii="Cambria Math" w:hAnsi="Cambria Math" w:cs="Times New Roman"/>
                          </w:rPr>
                          <m:t>(</m:t>
                        </m:r>
                        <m:r>
                          <w:rPr>
                            <w:rFonts w:ascii="Cambria Math" w:hAnsi="Cambria Math" w:cs="Times New Roman"/>
                          </w:rPr>
                          <m:t>x</m:t>
                        </m:r>
                        <m:r>
                          <m:rPr>
                            <m:sty m:val="p"/>
                          </m:rPr>
                          <w:rPr>
                            <w:rFonts w:ascii="Cambria Math" w:hAnsi="Cambria Math" w:cs="Times New Roman"/>
                          </w:rPr>
                          <m:t>)</m:t>
                        </m:r>
                        <m:sSub>
                          <m:sSubPr>
                            <m:ctrlPr>
                              <w:rPr>
                                <w:rFonts w:ascii="Cambria Math" w:hAnsi="Cambria Math"/>
                              </w:rPr>
                            </m:ctrlPr>
                          </m:sSubPr>
                          <m:e>
                            <m:r>
                              <w:rPr>
                                <w:rFonts w:ascii="Cambria Math" w:hAnsi="Cambria Math"/>
                              </w:rPr>
                              <m:t>K</m:t>
                            </m:r>
                          </m:e>
                          <m:sub>
                            <m:r>
                              <w:rPr>
                                <w:rFonts w:ascii="Cambria Math" w:hAnsi="Cambria Math"/>
                              </w:rPr>
                              <m:t>j</m:t>
                            </m:r>
                          </m:sub>
                        </m:sSub>
                      </m:e>
                    </m:d>
                  </m:e>
                  <m:sup>
                    <m:r>
                      <w:rPr>
                        <w:rFonts w:ascii="Cambria Math" w:hAnsi="Cambria Math"/>
                      </w:rPr>
                      <m:t>T</m:t>
                    </m:r>
                  </m:sup>
                </m:sSup>
                <m:sSub>
                  <m:sSubPr>
                    <m:ctrlPr>
                      <w:rPr>
                        <w:rFonts w:ascii="Cambria Math" w:eastAsia="Cambria Math" w:hAnsi="Cambria Math" w:cs="Cambria Math"/>
                      </w:rPr>
                    </m:ctrlPr>
                  </m:sSubPr>
                  <m:e>
                    <m:acc>
                      <m:accPr>
                        <m:chr m:val="̃"/>
                        <m:ctrlPr>
                          <w:rPr>
                            <w:rFonts w:ascii="Cambria Math" w:hAnsi="Cambria Math"/>
                          </w:rPr>
                        </m:ctrlPr>
                      </m:accPr>
                      <m:e>
                        <m:r>
                          <w:rPr>
                            <w:rFonts w:ascii="Cambria Math" w:hAnsi="Cambria Math"/>
                          </w:rPr>
                          <m:t>P</m:t>
                        </m:r>
                      </m:e>
                    </m:acc>
                  </m:e>
                  <m:sub>
                    <m:r>
                      <m:rPr>
                        <m:sty m:val="p"/>
                      </m:rPr>
                      <w:rPr>
                        <w:rFonts w:ascii="Cambria Math" w:eastAsia="Cambria Math" w:hAnsi="Cambria Math" w:cs="Cambria Math"/>
                      </w:rPr>
                      <m:t>22</m:t>
                    </m:r>
                  </m:sub>
                </m:sSub>
                <m:r>
                  <m:rPr>
                    <m:sty m:val="p"/>
                  </m:rPr>
                  <w:rPr>
                    <w:rFonts w:ascii="Cambria Math" w:eastAsia="Cambria Math" w:hAnsi="Cambria Math" w:cs="Cambria Math"/>
                  </w:rPr>
                  <m:t>+</m:t>
                </m:r>
                <m:sSub>
                  <m:sSubPr>
                    <m:ctrlPr>
                      <w:rPr>
                        <w:rFonts w:ascii="Cambria Math" w:eastAsia="Cambria Math" w:hAnsi="Cambria Math" w:cs="Cambria Math"/>
                      </w:rPr>
                    </m:ctrlPr>
                  </m:sSubPr>
                  <m:e>
                    <m:acc>
                      <m:accPr>
                        <m:chr m:val="̃"/>
                        <m:ctrlPr>
                          <w:rPr>
                            <w:rFonts w:ascii="Cambria Math" w:hAnsi="Cambria Math"/>
                          </w:rPr>
                        </m:ctrlPr>
                      </m:accPr>
                      <m:e>
                        <m:r>
                          <w:rPr>
                            <w:rFonts w:ascii="Cambria Math" w:hAnsi="Cambria Math"/>
                          </w:rPr>
                          <m:t>P</m:t>
                        </m:r>
                      </m:e>
                    </m:acc>
                  </m:e>
                  <m:sub>
                    <m:r>
                      <m:rPr>
                        <m:sty m:val="p"/>
                      </m:rPr>
                      <w:rPr>
                        <w:rFonts w:ascii="Cambria Math" w:eastAsia="Cambria Math" w:hAnsi="Cambria Math" w:cs="Cambria Math"/>
                      </w:rPr>
                      <m:t>22</m:t>
                    </m:r>
                  </m:sub>
                </m:sSub>
                <m:d>
                  <m:dPr>
                    <m:ctrlPr>
                      <w:rPr>
                        <w:rFonts w:ascii="Cambria Math" w:eastAsia="Cambria Math" w:hAnsi="Cambria Math" w:cs="Cambria Math"/>
                      </w:rPr>
                    </m:ctrlPr>
                  </m:dPr>
                  <m:e>
                    <m:sSub>
                      <m:sSubPr>
                        <m:ctrlPr>
                          <w:rPr>
                            <w:rFonts w:ascii="Cambria Math" w:hAnsi="Cambria Math" w:cs="Times New Roman"/>
                          </w:rPr>
                        </m:ctrlPr>
                      </m:sSubPr>
                      <m:e>
                        <m:r>
                          <w:rPr>
                            <w:rFonts w:ascii="Cambria Math" w:hAnsi="Cambria Math" w:cs="Times New Roman"/>
                          </w:rPr>
                          <m:t>A</m:t>
                        </m:r>
                      </m:e>
                      <m:sub>
                        <m:r>
                          <w:rPr>
                            <w:rFonts w:ascii="Cambria Math" w:hAnsi="Cambria Math" w:cs="Times New Roman"/>
                          </w:rPr>
                          <m:t>i</m:t>
                        </m:r>
                      </m:sub>
                    </m:sSub>
                    <m:d>
                      <m:dPr>
                        <m:ctrlPr>
                          <w:rPr>
                            <w:rFonts w:ascii="Cambria Math" w:hAnsi="Cambria Math" w:cs="Times New Roman"/>
                            <w:b/>
                            <w:bCs/>
                          </w:rPr>
                        </m:ctrlPr>
                      </m:dPr>
                      <m:e>
                        <m:r>
                          <w:rPr>
                            <w:rFonts w:ascii="Cambria Math" w:hAnsi="Cambria Math" w:cs="Times New Roman"/>
                          </w:rPr>
                          <m:t>x</m:t>
                        </m:r>
                        <m:ctrlPr>
                          <w:rPr>
                            <w:rFonts w:ascii="Cambria Math" w:hAnsi="Cambria Math" w:cs="Times New Roman"/>
                          </w:rPr>
                        </m:ctrlPr>
                      </m:e>
                    </m:d>
                    <m:r>
                      <m:rPr>
                        <m:sty m:val="p"/>
                      </m:rPr>
                      <w:rPr>
                        <w:rFonts w:ascii="Cambria Math" w:hAnsi="Cambria Math"/>
                      </w:rPr>
                      <m:t>+</m:t>
                    </m:r>
                    <m:sSub>
                      <m:sSubPr>
                        <m:ctrlPr>
                          <w:rPr>
                            <w:rFonts w:ascii="Cambria Math" w:hAnsi="Cambria Math" w:cs="Times New Roman"/>
                          </w:rPr>
                        </m:ctrlPr>
                      </m:sSubPr>
                      <m:e>
                        <m:r>
                          <w:rPr>
                            <w:rFonts w:ascii="Cambria Math" w:hAnsi="Cambria Math" w:cs="Times New Roman"/>
                          </w:rPr>
                          <m:t>B</m:t>
                        </m:r>
                      </m:e>
                      <m:sub>
                        <m:r>
                          <w:rPr>
                            <w:rFonts w:ascii="Cambria Math" w:hAnsi="Cambria Math" w:cs="Times New Roman"/>
                          </w:rPr>
                          <m:t>i</m:t>
                        </m:r>
                      </m:sub>
                    </m:sSub>
                    <m:r>
                      <m:rPr>
                        <m:sty m:val="b"/>
                      </m:rPr>
                      <w:rPr>
                        <w:rFonts w:ascii="Cambria Math" w:hAnsi="Cambria Math" w:cs="Times New Roman"/>
                      </w:rPr>
                      <m:t>(</m:t>
                    </m:r>
                    <m:r>
                      <w:rPr>
                        <w:rFonts w:ascii="Cambria Math" w:hAnsi="Cambria Math" w:cs="Times New Roman"/>
                      </w:rPr>
                      <m:t>x</m:t>
                    </m:r>
                    <m:r>
                      <m:rPr>
                        <m:sty m:val="p"/>
                      </m:rPr>
                      <w:rPr>
                        <w:rFonts w:ascii="Cambria Math" w:hAnsi="Cambria Math" w:cs="Times New Roman"/>
                      </w:rPr>
                      <m:t>)</m:t>
                    </m:r>
                    <m:sSub>
                      <m:sSubPr>
                        <m:ctrlPr>
                          <w:rPr>
                            <w:rFonts w:ascii="Cambria Math" w:hAnsi="Cambria Math"/>
                          </w:rPr>
                        </m:ctrlPr>
                      </m:sSubPr>
                      <m:e>
                        <m:r>
                          <w:rPr>
                            <w:rFonts w:ascii="Cambria Math" w:hAnsi="Cambria Math"/>
                          </w:rPr>
                          <m:t>K</m:t>
                        </m:r>
                      </m:e>
                      <m:sub>
                        <m:r>
                          <w:rPr>
                            <w:rFonts w:ascii="Cambria Math" w:hAnsi="Cambria Math"/>
                          </w:rPr>
                          <m:t>j</m:t>
                        </m:r>
                      </m:sub>
                    </m:sSub>
                  </m:e>
                </m:d>
                <m:r>
                  <m:rPr>
                    <m:sty m:val="p"/>
                  </m:rPr>
                  <w:rPr>
                    <w:rFonts w:ascii="Cambria Math" w:eastAsia="Cambria Math" w:hAnsi="Cambria Math" w:cs="Cambria Math"/>
                  </w:rPr>
                  <m:t>+</m:t>
                </m:r>
                <m:f>
                  <m:fPr>
                    <m:ctrlPr>
                      <w:rPr>
                        <w:rFonts w:ascii="Cambria Math" w:hAnsi="Cambria Math"/>
                      </w:rPr>
                    </m:ctrlPr>
                  </m:fPr>
                  <m:num>
                    <m:r>
                      <m:rPr>
                        <m:sty m:val="p"/>
                      </m:rPr>
                      <w:rPr>
                        <w:rFonts w:ascii="Cambria Math" w:hAnsi="Cambria Math"/>
                      </w:rPr>
                      <m:t>1</m:t>
                    </m:r>
                  </m:num>
                  <m:den>
                    <m:sSup>
                      <m:sSupPr>
                        <m:ctrlPr>
                          <w:rPr>
                            <w:rFonts w:ascii="Cambria Math" w:hAnsi="Cambria Math"/>
                          </w:rPr>
                        </m:ctrlPr>
                      </m:sSupPr>
                      <m:e>
                        <m:r>
                          <w:rPr>
                            <w:rFonts w:ascii="Cambria Math" w:hAnsi="Cambria Math"/>
                          </w:rPr>
                          <m:t>ρ</m:t>
                        </m:r>
                      </m:e>
                      <m:sup>
                        <m:r>
                          <m:rPr>
                            <m:sty m:val="p"/>
                          </m:rPr>
                          <w:rPr>
                            <w:rFonts w:ascii="Cambria Math" w:hAnsi="Cambria Math"/>
                          </w:rPr>
                          <m:t>2</m:t>
                        </m:r>
                      </m:sup>
                    </m:sSup>
                  </m:den>
                </m:f>
                <m:sSub>
                  <m:sSubPr>
                    <m:ctrlPr>
                      <w:rPr>
                        <w:rFonts w:ascii="Cambria Math" w:hAnsi="Cambria Math"/>
                      </w:rPr>
                    </m:ctrlPr>
                  </m:sSubPr>
                  <m:e>
                    <m:acc>
                      <m:accPr>
                        <m:chr m:val="̃"/>
                        <m:ctrlPr>
                          <w:rPr>
                            <w:rFonts w:ascii="Cambria Math" w:hAnsi="Cambria Math"/>
                          </w:rPr>
                        </m:ctrlPr>
                      </m:accPr>
                      <m:e>
                        <m:r>
                          <w:rPr>
                            <w:rFonts w:ascii="Cambria Math" w:hAnsi="Cambria Math"/>
                          </w:rPr>
                          <m:t>P</m:t>
                        </m:r>
                      </m:e>
                    </m:acc>
                  </m:e>
                  <m:sub>
                    <m:r>
                      <m:rPr>
                        <m:sty m:val="p"/>
                      </m:rPr>
                      <w:rPr>
                        <w:rFonts w:ascii="Cambria Math" w:hAnsi="Cambria Math"/>
                      </w:rPr>
                      <m:t>22</m:t>
                    </m:r>
                  </m:sub>
                </m:sSub>
                <m:sSub>
                  <m:sSubPr>
                    <m:ctrlPr>
                      <w:rPr>
                        <w:rFonts w:ascii="Cambria Math" w:eastAsia="Cambria Math" w:hAnsi="Cambria Math" w:cs="Cambria Math"/>
                      </w:rPr>
                    </m:ctrlPr>
                  </m:sSubPr>
                  <m:e>
                    <m:acc>
                      <m:accPr>
                        <m:chr m:val="̃"/>
                        <m:ctrlPr>
                          <w:rPr>
                            <w:rFonts w:ascii="Cambria Math" w:hAnsi="Cambria Math"/>
                          </w:rPr>
                        </m:ctrlPr>
                      </m:accPr>
                      <m:e>
                        <m:r>
                          <w:rPr>
                            <w:rFonts w:ascii="Cambria Math" w:hAnsi="Cambria Math"/>
                          </w:rPr>
                          <m:t>P</m:t>
                        </m:r>
                      </m:e>
                    </m:acc>
                  </m:e>
                  <m:sub>
                    <m:r>
                      <m:rPr>
                        <m:sty m:val="p"/>
                      </m:rPr>
                      <w:rPr>
                        <w:rFonts w:ascii="Cambria Math" w:eastAsia="Cambria Math" w:hAnsi="Cambria Math" w:cs="Cambria Math"/>
                      </w:rPr>
                      <m:t>22</m:t>
                    </m:r>
                  </m:sub>
                </m:sSub>
                <m:r>
                  <m:rPr>
                    <m:sty m:val="p"/>
                  </m:rPr>
                  <w:rPr>
                    <w:rFonts w:ascii="Cambria Math" w:eastAsia="Cambria Math" w:hAnsi="Cambria Math" w:cs="Cambria Math"/>
                  </w:rPr>
                  <m:t>+</m:t>
                </m:r>
                <m:r>
                  <w:rPr>
                    <w:rFonts w:ascii="Cambria Math" w:eastAsia="Cambria Math" w:hAnsi="Cambria Math" w:cs="Cambria Math"/>
                  </w:rPr>
                  <m:t>Q</m:t>
                </m:r>
                <m:r>
                  <m:rPr>
                    <m:sty m:val="p"/>
                  </m:rPr>
                  <w:rPr>
                    <w:rFonts w:ascii="Cambria Math" w:eastAsia="Cambria Math" w:hAnsi="Cambria Math" w:cs="Cambria Math"/>
                  </w:rPr>
                  <m:t>&lt;</m:t>
                </m:r>
                <m:r>
                  <w:rPr>
                    <w:rFonts w:ascii="Cambria Math" w:eastAsia="Cambria Math" w:hAnsi="Cambria Math" w:cs="Cambria Math"/>
                  </w:rPr>
                  <m:t>0</m:t>
                </m:r>
              </m:oMath>
            </m:oMathPara>
          </w:p>
        </w:tc>
      </w:tr>
    </w:tbl>
    <w:p w:rsidR="001961D3" w:rsidRPr="004E0B64" w:rsidRDefault="001961D3" w:rsidP="001961D3">
      <w:pPr>
        <w:pStyle w:val="Text"/>
      </w:pPr>
      <w:r>
        <w:rPr>
          <w:rFonts w:hint="cs"/>
          <w:rtl/>
        </w:rPr>
        <w:t xml:space="preserve">سپس </w:t>
      </w:r>
      <w:r w:rsidRPr="004E0B64">
        <w:rPr>
          <w:rFonts w:hint="cs"/>
          <w:rtl/>
        </w:rPr>
        <w:t xml:space="preserve">با استفاده از رابطه </w:t>
      </w:r>
      <w:r w:rsidR="003236F2">
        <w:rPr>
          <w:rtl/>
        </w:rPr>
        <w:fldChar w:fldCharType="begin"/>
      </w:r>
      <w:r>
        <w:rPr>
          <w:rFonts w:hint="cs"/>
        </w:rPr>
        <w:instrText>REF</w:instrText>
      </w:r>
      <w:r>
        <w:rPr>
          <w:rFonts w:hint="cs"/>
          <w:rtl/>
        </w:rPr>
        <w:instrText xml:space="preserve"> _</w:instrText>
      </w:r>
      <w:r>
        <w:rPr>
          <w:rFonts w:hint="cs"/>
        </w:rPr>
        <w:instrText>Ref436668136 \h</w:instrText>
      </w:r>
      <w:r w:rsidR="003236F2">
        <w:rPr>
          <w:rtl/>
        </w:rPr>
      </w:r>
      <w:r w:rsidR="003236F2">
        <w:rPr>
          <w:rtl/>
        </w:rPr>
        <w:fldChar w:fldCharType="separate"/>
      </w:r>
      <w:r w:rsidRPr="009A2C39">
        <w:rPr>
          <w:rFonts w:hint="cs"/>
          <w:sz w:val="22"/>
          <w:rtl/>
        </w:rPr>
        <w:t>(</w:t>
      </w:r>
      <w:r>
        <w:rPr>
          <w:noProof/>
          <w:sz w:val="22"/>
          <w:rtl/>
        </w:rPr>
        <w:t>16</w:t>
      </w:r>
      <w:r w:rsidRPr="009A2C39">
        <w:rPr>
          <w:rFonts w:hint="cs"/>
          <w:sz w:val="22"/>
          <w:rtl/>
        </w:rPr>
        <w:t>)</w:t>
      </w:r>
      <w:r w:rsidR="003236F2">
        <w:rPr>
          <w:rtl/>
        </w:rPr>
        <w:fldChar w:fldCharType="end"/>
      </w:r>
      <w:r w:rsidRPr="004E0B64">
        <w:rPr>
          <w:rFonts w:hint="cs"/>
          <w:rtl/>
        </w:rPr>
        <w:t xml:space="preserve"> پارامترهای </w:t>
      </w:r>
      <m:oMath>
        <m:sSub>
          <m:sSubPr>
            <m:ctrlPr>
              <w:rPr>
                <w:rFonts w:ascii="Cambria Math" w:hAnsi="Cambria Math"/>
              </w:rPr>
            </m:ctrlPr>
          </m:sSubPr>
          <m:e>
            <m:acc>
              <m:accPr>
                <m:chr m:val="̃"/>
                <m:ctrlPr>
                  <w:rPr>
                    <w:rFonts w:ascii="Cambria Math" w:hAnsi="Cambria Math"/>
                  </w:rPr>
                </m:ctrlPr>
              </m:accPr>
              <m:e>
                <m:r>
                  <w:rPr>
                    <w:rFonts w:ascii="Cambria Math" w:hAnsi="Cambria Math"/>
                  </w:rPr>
                  <m:t>P</m:t>
                </m:r>
              </m:e>
            </m:acc>
          </m:e>
          <m:sub>
            <m:r>
              <m:rPr>
                <m:sty m:val="p"/>
              </m:rPr>
              <w:rPr>
                <w:rFonts w:ascii="Cambria Math"/>
              </w:rPr>
              <m:t>22,</m:t>
            </m:r>
          </m:sub>
        </m:sSub>
        <m:sSub>
          <m:sSubPr>
            <m:ctrlPr>
              <w:rPr>
                <w:rFonts w:ascii="Cambria Math" w:hAnsi="Cambria Math"/>
              </w:rPr>
            </m:ctrlPr>
          </m:sSubPr>
          <m:e>
            <m:r>
              <w:rPr>
                <w:rFonts w:ascii="Cambria Math" w:hAnsi="Cambria Math"/>
              </w:rPr>
              <m:t>K</m:t>
            </m:r>
          </m:e>
          <m:sub>
            <m:r>
              <w:rPr>
                <w:rFonts w:ascii="Cambria Math" w:hAnsi="Cambria Math"/>
              </w:rPr>
              <m:t>j</m:t>
            </m:r>
          </m:sub>
        </m:sSub>
      </m:oMath>
      <w:r w:rsidRPr="004E0B64">
        <w:rPr>
          <w:rFonts w:hint="cs"/>
          <w:rtl/>
        </w:rPr>
        <w:t xml:space="preserve"> را </w:t>
      </w:r>
      <w:r>
        <w:rPr>
          <w:rFonts w:hint="cs"/>
          <w:rtl/>
        </w:rPr>
        <w:t xml:space="preserve">محاسبه کرده و </w:t>
      </w:r>
      <w:r w:rsidRPr="004E0B64">
        <w:rPr>
          <w:rFonts w:hint="cs"/>
          <w:rtl/>
        </w:rPr>
        <w:t xml:space="preserve">با جایگذاری این پارامترها در رابطه </w:t>
      </w:r>
      <w:r w:rsidR="003236F2">
        <w:rPr>
          <w:rtl/>
        </w:rPr>
        <w:fldChar w:fldCharType="begin"/>
      </w:r>
      <w:r>
        <w:rPr>
          <w:rFonts w:hint="cs"/>
        </w:rPr>
        <w:instrText>REF</w:instrText>
      </w:r>
      <w:r>
        <w:rPr>
          <w:rFonts w:hint="cs"/>
          <w:rtl/>
        </w:rPr>
        <w:instrText xml:space="preserve"> _</w:instrText>
      </w:r>
      <w:r>
        <w:rPr>
          <w:rFonts w:hint="cs"/>
        </w:rPr>
        <w:instrText>Ref436668037 \h</w:instrText>
      </w:r>
      <w:r w:rsidR="003236F2">
        <w:rPr>
          <w:rtl/>
        </w:rPr>
      </w:r>
      <w:r w:rsidR="003236F2">
        <w:rPr>
          <w:rtl/>
        </w:rPr>
        <w:fldChar w:fldCharType="separate"/>
      </w:r>
      <w:r w:rsidRPr="009A2C39">
        <w:rPr>
          <w:rFonts w:hint="cs"/>
          <w:sz w:val="22"/>
          <w:rtl/>
        </w:rPr>
        <w:t>(</w:t>
      </w:r>
      <w:r>
        <w:rPr>
          <w:noProof/>
          <w:sz w:val="22"/>
          <w:rtl/>
        </w:rPr>
        <w:t>15</w:t>
      </w:r>
      <w:r w:rsidRPr="009A2C39">
        <w:rPr>
          <w:rFonts w:hint="cs"/>
          <w:sz w:val="22"/>
          <w:rtl/>
        </w:rPr>
        <w:t>)</w:t>
      </w:r>
      <w:r w:rsidR="003236F2">
        <w:rPr>
          <w:rtl/>
        </w:rPr>
        <w:fldChar w:fldCharType="end"/>
      </w:r>
      <w:r w:rsidRPr="004E0B64">
        <w:rPr>
          <w:rFonts w:hint="cs"/>
          <w:rtl/>
        </w:rPr>
        <w:t>،</w:t>
      </w:r>
      <w:r>
        <w:rPr>
          <w:rFonts w:hint="cs"/>
          <w:rtl/>
        </w:rPr>
        <w:t xml:space="preserve"> رابطه بدست آمده </w:t>
      </w:r>
      <w:r w:rsidRPr="004E0B64">
        <w:rPr>
          <w:rFonts w:hint="cs"/>
          <w:rtl/>
        </w:rPr>
        <w:t xml:space="preserve">به یک نامساوی ماتریس خطی استاندارد تبدیل شده و </w:t>
      </w:r>
      <w:r>
        <w:rPr>
          <w:rFonts w:hint="cs"/>
          <w:rtl/>
        </w:rPr>
        <w:t xml:space="preserve">می‌توان </w:t>
      </w:r>
      <w:r w:rsidRPr="004E0B64">
        <w:rPr>
          <w:rFonts w:hint="cs"/>
          <w:rtl/>
        </w:rPr>
        <w:t xml:space="preserve">پارامترهای </w:t>
      </w:r>
      <m:oMath>
        <m:sSub>
          <m:sSubPr>
            <m:ctrlPr>
              <w:rPr>
                <w:rFonts w:ascii="Cambria Math" w:hAnsi="Cambria Math"/>
              </w:rPr>
            </m:ctrlPr>
          </m:sSubPr>
          <m:e>
            <m:acc>
              <m:accPr>
                <m:chr m:val="̃"/>
                <m:ctrlPr>
                  <w:rPr>
                    <w:rFonts w:ascii="Cambria Math" w:hAnsi="Cambria Math"/>
                  </w:rPr>
                </m:ctrlPr>
              </m:accPr>
              <m:e>
                <m:r>
                  <w:rPr>
                    <w:rFonts w:ascii="Cambria Math" w:hAnsi="Cambria Math"/>
                  </w:rPr>
                  <m:t>P</m:t>
                </m:r>
              </m:e>
            </m:acc>
          </m:e>
          <m:sub>
            <m:r>
              <m:rPr>
                <m:sty m:val="p"/>
              </m:rPr>
              <w:rPr>
                <w:rFonts w:ascii="Cambria Math"/>
              </w:rPr>
              <m:t>11</m:t>
            </m:r>
          </m:sub>
        </m:sSub>
        <m:r>
          <m:rPr>
            <m:sty m:val="p"/>
          </m:rPr>
          <w:rPr>
            <w:rFonts w:ascii="Cambria Math"/>
          </w:rPr>
          <m:t>,</m:t>
        </m:r>
        <m:sSub>
          <m:sSubPr>
            <m:ctrlPr>
              <w:rPr>
                <w:rFonts w:ascii="Cambria Math" w:hAnsi="Cambria Math"/>
              </w:rPr>
            </m:ctrlPr>
          </m:sSubPr>
          <m:e>
            <m:acc>
              <m:accPr>
                <m:chr m:val="̃"/>
                <m:ctrlPr>
                  <w:rPr>
                    <w:rFonts w:ascii="Cambria Math" w:hAnsi="Cambria Math"/>
                  </w:rPr>
                </m:ctrlPr>
              </m:accPr>
              <m:e>
                <m:r>
                  <w:rPr>
                    <w:rFonts w:ascii="Cambria Math" w:hAnsi="Cambria Math"/>
                  </w:rPr>
                  <m:t>P</m:t>
                </m:r>
              </m:e>
            </m:acc>
          </m:e>
          <m:sub>
            <m:r>
              <m:rPr>
                <m:sty m:val="p"/>
              </m:rPr>
              <w:rPr>
                <w:rFonts w:ascii="Cambria Math"/>
              </w:rPr>
              <m:t>33</m:t>
            </m:r>
          </m:sub>
        </m:sSub>
        <m:r>
          <m:rPr>
            <m:sty m:val="p"/>
          </m:rPr>
          <w:rPr>
            <w:rFonts w:ascii="Cambria Math"/>
          </w:rPr>
          <m:t>,</m:t>
        </m:r>
        <m:sSub>
          <m:sSubPr>
            <m:ctrlPr>
              <w:rPr>
                <w:rFonts w:ascii="Cambria Math" w:hAnsi="Cambria Math"/>
              </w:rPr>
            </m:ctrlPr>
          </m:sSubPr>
          <m:e>
            <m:r>
              <w:rPr>
                <w:rFonts w:ascii="Cambria Math" w:hAnsi="Cambria Math"/>
              </w:rPr>
              <m:t>L</m:t>
            </m:r>
          </m:e>
          <m:sub>
            <m:r>
              <w:rPr>
                <w:rFonts w:ascii="Cambria Math" w:hAnsi="Cambria Math"/>
              </w:rPr>
              <m:t>i</m:t>
            </m:r>
          </m:sub>
        </m:sSub>
      </m:oMath>
      <w:r>
        <w:rPr>
          <w:rFonts w:hint="cs"/>
          <w:rtl/>
        </w:rPr>
        <w:t xml:space="preserve"> </w:t>
      </w:r>
      <w:r w:rsidRPr="004E0B64">
        <w:rPr>
          <w:rFonts w:hint="cs"/>
          <w:rtl/>
        </w:rPr>
        <w:t>را از آن به‌دست آورد. در نتیجه ضرایب رویتگر و کنترلگر محاسبه می‌شوند.</w:t>
      </w:r>
    </w:p>
    <w:p w:rsidR="001961D3" w:rsidRPr="00453A8D" w:rsidRDefault="001961D3" w:rsidP="003C30BC">
      <w:pPr>
        <w:pStyle w:val="Text"/>
        <w:rPr>
          <w:rtl/>
        </w:rPr>
      </w:pPr>
      <w:r w:rsidRPr="00C26E7A">
        <w:rPr>
          <w:rFonts w:hint="cs"/>
          <w:b/>
          <w:bCs/>
          <w:rtl/>
        </w:rPr>
        <w:t>نکته</w:t>
      </w:r>
      <w:r>
        <w:rPr>
          <w:rFonts w:hint="cs"/>
          <w:rtl/>
        </w:rPr>
        <w:t xml:space="preserve">: روش ارائه شده در مرجع </w:t>
      </w:r>
      <w:r w:rsidR="00E702C1">
        <w:rPr>
          <w:rFonts w:hint="cs"/>
          <w:rtl/>
        </w:rPr>
        <w:t>[</w:t>
      </w:r>
      <w:r w:rsidR="003C30BC">
        <w:rPr>
          <w:rFonts w:hint="cs"/>
          <w:rtl/>
        </w:rPr>
        <w:t>5</w:t>
      </w:r>
      <w:r w:rsidR="00E702C1">
        <w:rPr>
          <w:rFonts w:hint="cs"/>
          <w:rtl/>
        </w:rPr>
        <w:t>]</w:t>
      </w:r>
      <w:r>
        <w:rPr>
          <w:rFonts w:hint="cs"/>
          <w:rtl/>
        </w:rPr>
        <w:t xml:space="preserve"> </w:t>
      </w:r>
      <w:r w:rsidRPr="00453A8D">
        <w:rPr>
          <w:rFonts w:hint="cs"/>
          <w:rtl/>
        </w:rPr>
        <w:t xml:space="preserve">دارای یک ایراد </w:t>
      </w:r>
      <w:r>
        <w:rPr>
          <w:rFonts w:hint="cs"/>
          <w:rtl/>
        </w:rPr>
        <w:t>است</w:t>
      </w:r>
      <w:r w:rsidRPr="00453A8D">
        <w:rPr>
          <w:rFonts w:hint="cs"/>
          <w:rtl/>
        </w:rPr>
        <w:t xml:space="preserve"> و آن اینکه ضرایب کنترلگر </w:t>
      </w:r>
      <m:oMath>
        <m:sSub>
          <m:sSubPr>
            <m:ctrlPr>
              <w:rPr>
                <w:rFonts w:ascii="Cambria Math" w:hAnsi="Cambria Math"/>
              </w:rPr>
            </m:ctrlPr>
          </m:sSubPr>
          <m:e>
            <m:r>
              <w:rPr>
                <w:rFonts w:ascii="Cambria Math"/>
              </w:rPr>
              <m:t>K</m:t>
            </m:r>
          </m:e>
          <m:sub>
            <m:r>
              <w:rPr>
                <w:rFonts w:ascii="Cambria Math"/>
              </w:rPr>
              <m:t>j</m:t>
            </m:r>
          </m:sub>
        </m:sSub>
      </m:oMath>
      <w:r w:rsidRPr="00453A8D">
        <w:rPr>
          <w:rFonts w:hint="cs"/>
          <w:rtl/>
        </w:rPr>
        <w:t xml:space="preserve"> </w:t>
      </w:r>
      <w:r>
        <w:rPr>
          <w:rFonts w:hint="cs"/>
          <w:rtl/>
        </w:rPr>
        <w:t xml:space="preserve">فقط از حل رابطه </w:t>
      </w:r>
      <w:r w:rsidR="003236F2">
        <w:rPr>
          <w:rtl/>
        </w:rPr>
        <w:fldChar w:fldCharType="begin"/>
      </w:r>
      <w:r>
        <w:rPr>
          <w:rtl/>
        </w:rPr>
        <w:instrText xml:space="preserve"> </w:instrText>
      </w:r>
      <w:r>
        <w:rPr>
          <w:rFonts w:hint="cs"/>
        </w:rPr>
        <w:instrText>REF</w:instrText>
      </w:r>
      <w:r>
        <w:rPr>
          <w:rFonts w:hint="cs"/>
          <w:rtl/>
        </w:rPr>
        <w:instrText xml:space="preserve"> _</w:instrText>
      </w:r>
      <w:r>
        <w:rPr>
          <w:rFonts w:hint="cs"/>
        </w:rPr>
        <w:instrText>Ref436668136 \h</w:instrText>
      </w:r>
      <w:r>
        <w:rPr>
          <w:rtl/>
        </w:rPr>
        <w:instrText xml:space="preserve"> </w:instrText>
      </w:r>
      <w:r w:rsidR="003236F2">
        <w:rPr>
          <w:rtl/>
        </w:rPr>
      </w:r>
      <w:r w:rsidR="003236F2">
        <w:rPr>
          <w:rtl/>
        </w:rPr>
        <w:fldChar w:fldCharType="separate"/>
      </w:r>
      <w:r w:rsidRPr="009A2C39">
        <w:rPr>
          <w:rFonts w:hint="cs"/>
          <w:sz w:val="22"/>
          <w:rtl/>
        </w:rPr>
        <w:t>(</w:t>
      </w:r>
      <w:r>
        <w:rPr>
          <w:noProof/>
          <w:sz w:val="22"/>
          <w:rtl/>
        </w:rPr>
        <w:t>16</w:t>
      </w:r>
      <w:r w:rsidRPr="009A2C39">
        <w:rPr>
          <w:rFonts w:hint="cs"/>
          <w:sz w:val="22"/>
          <w:rtl/>
        </w:rPr>
        <w:t>)</w:t>
      </w:r>
      <w:r w:rsidR="003236F2">
        <w:rPr>
          <w:rtl/>
        </w:rPr>
        <w:fldChar w:fldCharType="end"/>
      </w:r>
      <w:r>
        <w:rPr>
          <w:rFonts w:hint="cs"/>
          <w:rtl/>
        </w:rPr>
        <w:t xml:space="preserve"> بدست می آیند. از رابطه </w:t>
      </w:r>
      <w:r w:rsidR="003236F2">
        <w:rPr>
          <w:rtl/>
        </w:rPr>
        <w:fldChar w:fldCharType="begin"/>
      </w:r>
      <w:r>
        <w:rPr>
          <w:rtl/>
        </w:rPr>
        <w:instrText xml:space="preserve"> </w:instrText>
      </w:r>
      <w:r>
        <w:rPr>
          <w:rFonts w:hint="cs"/>
        </w:rPr>
        <w:instrText>REF</w:instrText>
      </w:r>
      <w:r>
        <w:rPr>
          <w:rFonts w:hint="cs"/>
          <w:rtl/>
        </w:rPr>
        <w:instrText xml:space="preserve"> _</w:instrText>
      </w:r>
      <w:r>
        <w:rPr>
          <w:rFonts w:hint="cs"/>
        </w:rPr>
        <w:instrText>Ref436668136 \h</w:instrText>
      </w:r>
      <w:r>
        <w:rPr>
          <w:rtl/>
        </w:rPr>
        <w:instrText xml:space="preserve"> </w:instrText>
      </w:r>
      <w:r w:rsidR="003236F2">
        <w:rPr>
          <w:rtl/>
        </w:rPr>
      </w:r>
      <w:r w:rsidR="003236F2">
        <w:rPr>
          <w:rtl/>
        </w:rPr>
        <w:fldChar w:fldCharType="separate"/>
      </w:r>
      <w:r w:rsidRPr="009A2C39">
        <w:rPr>
          <w:rFonts w:hint="cs"/>
          <w:sz w:val="22"/>
          <w:rtl/>
        </w:rPr>
        <w:t>(</w:t>
      </w:r>
      <w:r>
        <w:rPr>
          <w:noProof/>
          <w:sz w:val="22"/>
          <w:rtl/>
        </w:rPr>
        <w:t>16</w:t>
      </w:r>
      <w:r w:rsidRPr="009A2C39">
        <w:rPr>
          <w:rFonts w:hint="cs"/>
          <w:sz w:val="22"/>
          <w:rtl/>
        </w:rPr>
        <w:t>)</w:t>
      </w:r>
      <w:r w:rsidR="003236F2">
        <w:rPr>
          <w:rtl/>
        </w:rPr>
        <w:fldChar w:fldCharType="end"/>
      </w:r>
      <w:r>
        <w:rPr>
          <w:rFonts w:hint="cs"/>
          <w:rtl/>
        </w:rPr>
        <w:t xml:space="preserve"> روشن است که ضرایب بدست آمده برای کنترلگر مستقل از مشخصات تعریف شده برای مدل مرجع است. </w:t>
      </w:r>
      <w:r w:rsidRPr="00453A8D">
        <w:rPr>
          <w:rFonts w:hint="cs"/>
          <w:rtl/>
        </w:rPr>
        <w:t xml:space="preserve">برای </w:t>
      </w:r>
      <w:r>
        <w:rPr>
          <w:rFonts w:hint="cs"/>
          <w:rtl/>
        </w:rPr>
        <w:t xml:space="preserve">رفع </w:t>
      </w:r>
      <w:r w:rsidRPr="00453A8D">
        <w:rPr>
          <w:rFonts w:hint="cs"/>
          <w:rtl/>
        </w:rPr>
        <w:t xml:space="preserve">این مشکل </w:t>
      </w:r>
      <w:r>
        <w:rPr>
          <w:rFonts w:hint="cs"/>
          <w:rtl/>
        </w:rPr>
        <w:t>در مقاله حاضر</w:t>
      </w:r>
      <w:r w:rsidRPr="00453A8D">
        <w:rPr>
          <w:rFonts w:hint="cs"/>
          <w:rtl/>
        </w:rPr>
        <w:t xml:space="preserve"> </w:t>
      </w:r>
      <w:r>
        <w:rPr>
          <w:rFonts w:hint="cs"/>
          <w:rtl/>
        </w:rPr>
        <w:t>اینگونه</w:t>
      </w:r>
      <w:r w:rsidRPr="00453A8D">
        <w:rPr>
          <w:rFonts w:hint="cs"/>
          <w:rtl/>
        </w:rPr>
        <w:t xml:space="preserve"> عمل </w:t>
      </w:r>
      <w:r>
        <w:rPr>
          <w:rFonts w:hint="cs"/>
          <w:rtl/>
        </w:rPr>
        <w:t>شده</w:t>
      </w:r>
      <w:r w:rsidRPr="00453A8D">
        <w:rPr>
          <w:rFonts w:hint="cs"/>
          <w:rtl/>
        </w:rPr>
        <w:t xml:space="preserve"> که </w:t>
      </w:r>
      <w:r>
        <w:rPr>
          <w:rFonts w:hint="cs"/>
          <w:rtl/>
        </w:rPr>
        <w:t xml:space="preserve">در صورتیکه ماتریس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P</m:t>
                </m:r>
              </m:e>
            </m:acc>
          </m:e>
          <m:sub>
            <m:r>
              <w:rPr>
                <w:rFonts w:ascii="Cambria Math" w:hAnsi="Cambria Math"/>
              </w:rPr>
              <m:t>22</m:t>
            </m:r>
          </m:sub>
        </m:sSub>
      </m:oMath>
      <w:r>
        <w:rPr>
          <w:rFonts w:hint="cs"/>
          <w:rtl/>
        </w:rPr>
        <w:t xml:space="preserve"> متغیر تصمیم گیری در نظر گرفته نشود رابطه </w:t>
      </w:r>
      <w:r w:rsidR="003236F2">
        <w:rPr>
          <w:rtl/>
        </w:rPr>
        <w:fldChar w:fldCharType="begin"/>
      </w:r>
      <w:r>
        <w:rPr>
          <w:rFonts w:hint="cs"/>
        </w:rPr>
        <w:instrText>REF</w:instrText>
      </w:r>
      <w:r>
        <w:rPr>
          <w:rFonts w:hint="cs"/>
          <w:rtl/>
        </w:rPr>
        <w:instrText xml:space="preserve"> _</w:instrText>
      </w:r>
      <w:r>
        <w:rPr>
          <w:rFonts w:hint="cs"/>
        </w:rPr>
        <w:instrText>Ref436668037 \h</w:instrText>
      </w:r>
      <w:r w:rsidR="003236F2">
        <w:rPr>
          <w:rtl/>
        </w:rPr>
      </w:r>
      <w:r w:rsidR="003236F2">
        <w:rPr>
          <w:rtl/>
        </w:rPr>
        <w:fldChar w:fldCharType="separate"/>
      </w:r>
      <w:r w:rsidRPr="009A2C39">
        <w:rPr>
          <w:rFonts w:hint="cs"/>
          <w:sz w:val="22"/>
          <w:rtl/>
        </w:rPr>
        <w:t>(</w:t>
      </w:r>
      <w:r>
        <w:rPr>
          <w:noProof/>
          <w:sz w:val="22"/>
          <w:rtl/>
        </w:rPr>
        <w:t>15</w:t>
      </w:r>
      <w:r w:rsidRPr="009A2C39">
        <w:rPr>
          <w:rFonts w:hint="cs"/>
          <w:sz w:val="22"/>
          <w:rtl/>
        </w:rPr>
        <w:t>)</w:t>
      </w:r>
      <w:r w:rsidR="003236F2">
        <w:rPr>
          <w:rtl/>
        </w:rPr>
        <w:fldChar w:fldCharType="end"/>
      </w:r>
      <w:r>
        <w:rPr>
          <w:rFonts w:hint="cs"/>
          <w:rtl/>
        </w:rPr>
        <w:t xml:space="preserve"> یک مجموع مربعات است و قابل حل خواهد بود. بنابراین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P</m:t>
                </m:r>
              </m:e>
            </m:acc>
          </m:e>
          <m:sub>
            <m:r>
              <w:rPr>
                <w:rFonts w:ascii="Cambria Math" w:hAnsi="Cambria Math"/>
              </w:rPr>
              <m:t>22</m:t>
            </m:r>
          </m:sub>
        </m:sSub>
      </m:oMath>
      <w:r>
        <w:rPr>
          <w:rFonts w:hint="cs"/>
          <w:rtl/>
        </w:rPr>
        <w:t xml:space="preserve"> </w:t>
      </w:r>
      <w:r w:rsidRPr="00453A8D">
        <w:rPr>
          <w:rFonts w:hint="cs"/>
          <w:rtl/>
        </w:rPr>
        <w:t xml:space="preserve">را </w:t>
      </w:r>
      <w:r>
        <w:rPr>
          <w:rFonts w:hint="cs"/>
          <w:rtl/>
        </w:rPr>
        <w:t xml:space="preserve">بعنوان درجه آزادی و </w:t>
      </w:r>
      <w:r>
        <w:rPr>
          <w:rFonts w:hint="cs"/>
          <w:rtl/>
        </w:rPr>
        <w:lastRenderedPageBreak/>
        <w:t xml:space="preserve">پارامترهای در اختیار طراحی تعبیر کرده و به صورت دستی انتخاب می شود. </w:t>
      </w:r>
    </w:p>
    <w:p w:rsidR="001961D3" w:rsidRDefault="001961D3" w:rsidP="001961D3">
      <w:pPr>
        <w:pStyle w:val="Heading1"/>
      </w:pPr>
      <w:r>
        <w:rPr>
          <w:rFonts w:hint="cs"/>
          <w:rtl/>
        </w:rPr>
        <w:t>شبیه سازی</w:t>
      </w:r>
    </w:p>
    <w:p w:rsidR="001961D3" w:rsidRPr="009D58F9" w:rsidRDefault="001961D3" w:rsidP="001961D3">
      <w:pPr>
        <w:pStyle w:val="Heading2"/>
        <w:rPr>
          <w:rtl/>
        </w:rPr>
      </w:pPr>
      <w:r w:rsidRPr="009D58F9">
        <w:rPr>
          <w:rFonts w:hint="cs"/>
          <w:rtl/>
        </w:rPr>
        <w:t>مثال شبیه‌سازی</w:t>
      </w:r>
      <w:r>
        <w:rPr>
          <w:rFonts w:hint="cs"/>
          <w:rtl/>
        </w:rPr>
        <w:t xml:space="preserve"> </w:t>
      </w:r>
      <w:r w:rsidRPr="009D58F9">
        <w:rPr>
          <w:rFonts w:hint="cs"/>
          <w:rtl/>
        </w:rPr>
        <w:t>1</w:t>
      </w:r>
    </w:p>
    <w:p w:rsidR="001961D3" w:rsidRPr="00453A8D" w:rsidRDefault="001961D3" w:rsidP="003C30BC">
      <w:pPr>
        <w:pStyle w:val="Text"/>
        <w:rPr>
          <w:rtl/>
        </w:rPr>
      </w:pPr>
      <w:r w:rsidRPr="00453A8D">
        <w:rPr>
          <w:rFonts w:hint="cs"/>
          <w:rtl/>
        </w:rPr>
        <w:t xml:space="preserve">سیستم غیر‌خطی را که در مرجع </w:t>
      </w:r>
      <w:r w:rsidR="00E702C1">
        <w:rPr>
          <w:rFonts w:hint="cs"/>
          <w:rtl/>
        </w:rPr>
        <w:t>[</w:t>
      </w:r>
      <w:r w:rsidR="003C30BC">
        <w:rPr>
          <w:rFonts w:hint="cs"/>
          <w:rtl/>
        </w:rPr>
        <w:t>5</w:t>
      </w:r>
      <w:r w:rsidR="00E702C1">
        <w:rPr>
          <w:rFonts w:hint="cs"/>
          <w:rtl/>
        </w:rPr>
        <w:t xml:space="preserve">] </w:t>
      </w:r>
      <w:r w:rsidRPr="00453A8D">
        <w:rPr>
          <w:rFonts w:hint="cs"/>
          <w:rtl/>
        </w:rPr>
        <w:t>به آن اشاره شده در نظر بگیرید</w:t>
      </w:r>
    </w:p>
    <w:tbl>
      <w:tblPr>
        <w:bidiVisual/>
        <w:tblW w:w="0" w:type="auto"/>
        <w:jc w:val="center"/>
        <w:tblLook w:val="04A0"/>
      </w:tblPr>
      <w:tblGrid>
        <w:gridCol w:w="546"/>
        <w:gridCol w:w="4319"/>
      </w:tblGrid>
      <w:tr w:rsidR="001961D3" w:rsidTr="001961D3">
        <w:trPr>
          <w:jc w:val="center"/>
        </w:trPr>
        <w:tc>
          <w:tcPr>
            <w:tcW w:w="546" w:type="dxa"/>
            <w:vAlign w:val="center"/>
          </w:tcPr>
          <w:p w:rsidR="001961D3" w:rsidRDefault="001961D3" w:rsidP="003E3665">
            <w:pPr>
              <w:pStyle w:val="Text1"/>
              <w:rPr>
                <w:rtl/>
              </w:rPr>
            </w:pPr>
            <w:r w:rsidRPr="001961D3">
              <w:rPr>
                <w:rFonts w:hint="cs"/>
                <w:sz w:val="22"/>
                <w:rtl/>
              </w:rPr>
              <w:t>(</w:t>
            </w:r>
            <w:r w:rsidR="003236F2" w:rsidRPr="001961D3">
              <w:rPr>
                <w:sz w:val="22"/>
                <w:rtl/>
              </w:rPr>
              <w:fldChar w:fldCharType="begin"/>
            </w:r>
            <w:r w:rsidRPr="001961D3">
              <w:rPr>
                <w:sz w:val="22"/>
              </w:rPr>
              <w:instrText>SEQ</w:instrText>
            </w:r>
            <w:r w:rsidRPr="001961D3">
              <w:rPr>
                <w:sz w:val="22"/>
                <w:rtl/>
              </w:rPr>
              <w:instrText xml:space="preserve"> معادله \* </w:instrText>
            </w:r>
            <w:r w:rsidRPr="001961D3">
              <w:rPr>
                <w:sz w:val="22"/>
              </w:rPr>
              <w:instrText>ARABIC</w:instrText>
            </w:r>
            <w:r w:rsidR="003236F2" w:rsidRPr="001961D3">
              <w:rPr>
                <w:sz w:val="22"/>
                <w:rtl/>
              </w:rPr>
              <w:fldChar w:fldCharType="separate"/>
            </w:r>
            <w:r w:rsidRPr="001961D3">
              <w:rPr>
                <w:noProof/>
                <w:sz w:val="22"/>
                <w:rtl/>
              </w:rPr>
              <w:t>17</w:t>
            </w:r>
            <w:r w:rsidR="003236F2" w:rsidRPr="001961D3">
              <w:rPr>
                <w:sz w:val="22"/>
                <w:rtl/>
              </w:rPr>
              <w:fldChar w:fldCharType="end"/>
            </w:r>
            <w:r w:rsidRPr="001961D3">
              <w:rPr>
                <w:rFonts w:hint="cs"/>
                <w:sz w:val="22"/>
                <w:rtl/>
              </w:rPr>
              <w:t>)</w:t>
            </w:r>
          </w:p>
        </w:tc>
        <w:tc>
          <w:tcPr>
            <w:tcW w:w="4319" w:type="dxa"/>
            <w:vAlign w:val="center"/>
          </w:tcPr>
          <w:p w:rsidR="001961D3" w:rsidRPr="001961D3" w:rsidRDefault="003236F2" w:rsidP="001A2E70">
            <w:pPr>
              <w:pStyle w:val="Equation"/>
            </w:pPr>
            <m:oMathPara>
              <m:oMath>
                <m:d>
                  <m:dPr>
                    <m:begChr m:val="{"/>
                    <m:endChr m:val=""/>
                    <m:ctrlPr>
                      <w:rPr>
                        <w:rFonts w:ascii="Cambria Math" w:hAnsi="Cambria Math"/>
                      </w:rPr>
                    </m:ctrlPr>
                  </m:dPr>
                  <m:e>
                    <m:eqArr>
                      <m:eqArrPr>
                        <m:ctrlPr>
                          <w:rPr>
                            <w:rFonts w:ascii="Cambria Math" w:hAnsi="Cambria Math"/>
                          </w:rPr>
                        </m:ctrlPr>
                      </m:eqArrPr>
                      <m:e>
                        <m:sSub>
                          <m:sSubPr>
                            <m:ctrlPr>
                              <w:rPr>
                                <w:rFonts w:ascii="Cambria Math" w:hAnsi="Cambria Math"/>
                              </w:rPr>
                            </m:ctrlPr>
                          </m:sSubPr>
                          <m:e>
                            <m:acc>
                              <m:accPr>
                                <m:chr m:val="̇"/>
                                <m:ctrlPr>
                                  <w:rPr>
                                    <w:rFonts w:ascii="Cambria Math" w:hAnsi="Cambria Math"/>
                                  </w:rPr>
                                </m:ctrlPr>
                              </m:accPr>
                              <m:e>
                                <m:r>
                                  <w:rPr>
                                    <w:rFonts w:ascii="Cambria Math" w:hAnsi="Cambria Math"/>
                                  </w:rPr>
                                  <m:t>x</m:t>
                                </m:r>
                              </m:e>
                            </m:acc>
                          </m:e>
                          <m:sub>
                            <m:r>
                              <m:rPr>
                                <m:sty m:val="p"/>
                              </m:rPr>
                              <w:rPr>
                                <w:rFonts w:ascii="Cambria Math" w:hAnsi="Cambria Math"/>
                              </w:rPr>
                              <m:t>1</m:t>
                            </m:r>
                          </m:sub>
                        </m:sSub>
                        <m:r>
                          <m:rPr>
                            <m:sty m:val="p"/>
                          </m:rPr>
                          <w:rPr>
                            <w:rFonts w:ascii="Cambria Math" w:hAnsi="Cambria Math"/>
                          </w:rPr>
                          <m:t xml:space="preserve">= </m:t>
                        </m:r>
                        <m:func>
                          <m:funcPr>
                            <m:ctrlPr>
                              <w:rPr>
                                <w:rFonts w:ascii="Cambria Math" w:hAnsi="Cambria Math"/>
                              </w:rPr>
                            </m:ctrlPr>
                          </m:funcPr>
                          <m:fName>
                            <m:r>
                              <w:rPr>
                                <w:rFonts w:ascii="Cambria Math" w:hAnsi="Cambria Math"/>
                              </w:rPr>
                              <m:t>sin</m:t>
                            </m:r>
                          </m:fName>
                          <m:e>
                            <m:sSub>
                              <m:sSubPr>
                                <m:ctrlPr>
                                  <w:rPr>
                                    <w:rFonts w:ascii="Cambria Math" w:hAnsi="Cambria Math"/>
                                  </w:rPr>
                                </m:ctrlPr>
                              </m:sSubPr>
                              <m:e>
                                <m:r>
                                  <w:rPr>
                                    <w:rFonts w:ascii="Cambria Math" w:hAnsi="Cambria Math"/>
                                  </w:rPr>
                                  <m:t>x</m:t>
                                </m:r>
                              </m:e>
                              <m:sub>
                                <m:r>
                                  <m:rPr>
                                    <m:sty m:val="p"/>
                                  </m:rPr>
                                  <w:rPr>
                                    <w:rFonts w:ascii="Cambria Math" w:hAnsi="Cambria Math"/>
                                  </w:rPr>
                                  <m:t>1</m:t>
                                </m:r>
                              </m:sub>
                            </m:sSub>
                          </m:e>
                        </m:func>
                        <m:r>
                          <m:rPr>
                            <m:sty m:val="p"/>
                          </m:rPr>
                          <w:rPr>
                            <w:rFonts w:ascii="Cambria Math" w:hAnsi="Cambria Math"/>
                          </w:rPr>
                          <m:t>-0.3</m:t>
                        </m:r>
                        <m:sSub>
                          <m:sSubPr>
                            <m:ctrlPr>
                              <w:rPr>
                                <w:rFonts w:ascii="Cambria Math" w:hAnsi="Cambria Math"/>
                              </w:rPr>
                            </m:ctrlPr>
                          </m:sSubPr>
                          <m:e>
                            <m:r>
                              <w:rPr>
                                <w:rFonts w:ascii="Cambria Math" w:hAnsi="Cambria Math"/>
                              </w:rPr>
                              <m:t>x</m:t>
                            </m:r>
                          </m:e>
                          <m:sub>
                            <m:r>
                              <m:rPr>
                                <m:sty m:val="p"/>
                              </m:rPr>
                              <w:rPr>
                                <w:rFonts w:ascii="Cambria Math" w:hAnsi="Cambria Math"/>
                              </w:rPr>
                              <m:t>2</m:t>
                            </m:r>
                          </m:sub>
                        </m:sSub>
                        <m:r>
                          <m:rPr>
                            <m:sty m:val="p"/>
                          </m:rPr>
                          <w:rPr>
                            <w:rFonts w:ascii="Cambria Math" w:hAnsi="Cambria Math"/>
                          </w:rPr>
                          <m:t>+</m:t>
                        </m:r>
                        <m:d>
                          <m:dPr>
                            <m:ctrlPr>
                              <w:rPr>
                                <w:rFonts w:ascii="Cambria Math" w:hAnsi="Cambria Math"/>
                              </w:rPr>
                            </m:ctrlPr>
                          </m:dPr>
                          <m:e>
                            <m:sSup>
                              <m:sSupPr>
                                <m:ctrlPr>
                                  <w:rPr>
                                    <w:rFonts w:ascii="Cambria Math" w:hAnsi="Cambria Math"/>
                                  </w:rPr>
                                </m:ctrlPr>
                              </m:sSupPr>
                              <m:e>
                                <m:sSub>
                                  <m:sSubPr>
                                    <m:ctrlPr>
                                      <w:rPr>
                                        <w:rFonts w:ascii="Cambria Math" w:hAnsi="Cambria Math"/>
                                      </w:rPr>
                                    </m:ctrlPr>
                                  </m:sSubPr>
                                  <m:e>
                                    <m:r>
                                      <w:rPr>
                                        <w:rFonts w:ascii="Cambria Math" w:hAnsi="Cambria Math"/>
                                      </w:rPr>
                                      <m:t>x</m:t>
                                    </m:r>
                                  </m:e>
                                  <m:sub>
                                    <m:r>
                                      <m:rPr>
                                        <m:sty m:val="p"/>
                                      </m:rPr>
                                      <w:rPr>
                                        <w:rFonts w:ascii="Cambria Math" w:hAnsi="Cambria Math"/>
                                      </w:rPr>
                                      <m:t>1</m:t>
                                    </m:r>
                                  </m:sub>
                                </m:sSub>
                              </m:e>
                              <m:sup>
                                <m:r>
                                  <m:rPr>
                                    <m:sty m:val="p"/>
                                  </m:rPr>
                                  <w:rPr>
                                    <w:rFonts w:ascii="Cambria Math" w:hAnsi="Cambria Math"/>
                                  </w:rPr>
                                  <m:t>2</m:t>
                                </m:r>
                              </m:sup>
                            </m:sSup>
                            <m:r>
                              <m:rPr>
                                <m:sty m:val="p"/>
                              </m:rPr>
                              <w:rPr>
                                <w:rFonts w:ascii="Cambria Math" w:hAnsi="Cambria Math"/>
                              </w:rPr>
                              <m:t>+1</m:t>
                            </m:r>
                          </m:e>
                        </m:d>
                        <m:r>
                          <w:rPr>
                            <w:rFonts w:ascii="Cambria Math" w:hAnsi="Cambria Math"/>
                          </w:rPr>
                          <m:t>u</m:t>
                        </m:r>
                        <m:r>
                          <m:rPr>
                            <m:sty m:val="p"/>
                          </m:rPr>
                          <w:rPr>
                            <w:rFonts w:ascii="Cambria Math" w:hAnsi="Cambria Math"/>
                          </w:rPr>
                          <m:t>(</m:t>
                        </m:r>
                        <m:r>
                          <w:rPr>
                            <w:rFonts w:ascii="Cambria Math" w:hAnsi="Cambria Math"/>
                          </w:rPr>
                          <m:t>t</m:t>
                        </m:r>
                        <m:r>
                          <m:rPr>
                            <m:sty m:val="p"/>
                          </m:rPr>
                          <w:rPr>
                            <w:rFonts w:ascii="Cambria Math" w:hAnsi="Cambria Math"/>
                          </w:rPr>
                          <m:t>)</m:t>
                        </m:r>
                      </m:e>
                      <m:e>
                        <m:sSub>
                          <m:sSubPr>
                            <m:ctrlPr>
                              <w:rPr>
                                <w:rFonts w:ascii="Cambria Math" w:hAnsi="Cambria Math"/>
                              </w:rPr>
                            </m:ctrlPr>
                          </m:sSubPr>
                          <m:e>
                            <m:acc>
                              <m:accPr>
                                <m:chr m:val="̇"/>
                                <m:ctrlPr>
                                  <w:rPr>
                                    <w:rFonts w:ascii="Cambria Math" w:hAnsi="Cambria Math"/>
                                  </w:rPr>
                                </m:ctrlPr>
                              </m:accPr>
                              <m:e>
                                <m:r>
                                  <w:rPr>
                                    <w:rFonts w:ascii="Cambria Math" w:hAnsi="Cambria Math"/>
                                  </w:rPr>
                                  <m:t>x</m:t>
                                </m:r>
                              </m:e>
                            </m:acc>
                          </m:e>
                          <m:sub>
                            <m:r>
                              <m:rPr>
                                <m:sty m:val="p"/>
                              </m:rPr>
                              <w:rPr>
                                <w:rFonts w:ascii="Cambria Math" w:hAnsi="Cambria Math"/>
                              </w:rPr>
                              <m:t>2</m:t>
                            </m:r>
                          </m:sub>
                        </m:sSub>
                        <m:r>
                          <m:rPr>
                            <m:sty m:val="p"/>
                          </m:rPr>
                          <w:rPr>
                            <w:rFonts w:ascii="Cambria Math" w:hAnsi="Cambria Math"/>
                          </w:rPr>
                          <m:t>=-1.5</m:t>
                        </m:r>
                        <m:sSub>
                          <m:sSubPr>
                            <m:ctrlPr>
                              <w:rPr>
                                <w:rFonts w:ascii="Cambria Math" w:hAnsi="Cambria Math"/>
                              </w:rPr>
                            </m:ctrlPr>
                          </m:sSubPr>
                          <m:e>
                            <m:r>
                              <w:rPr>
                                <w:rFonts w:ascii="Cambria Math" w:hAnsi="Cambria Math"/>
                              </w:rPr>
                              <m:t>x</m:t>
                            </m:r>
                          </m:e>
                          <m:sub>
                            <m:r>
                              <m:rPr>
                                <m:sty m:val="p"/>
                              </m:rPr>
                              <w:rPr>
                                <w:rFonts w:ascii="Cambria Math" w:hAnsi="Cambria Math"/>
                              </w:rPr>
                              <m:t>1</m:t>
                            </m:r>
                          </m:sub>
                        </m:sSub>
                        <m:r>
                          <m:rPr>
                            <m:sty m:val="p"/>
                          </m:rPr>
                          <w:rPr>
                            <w:rFonts w:ascii="Cambria Math" w:hAnsi="Cambria Math"/>
                          </w:rPr>
                          <m:t>-2</m:t>
                        </m:r>
                        <m:sSub>
                          <m:sSubPr>
                            <m:ctrlPr>
                              <w:rPr>
                                <w:rFonts w:ascii="Cambria Math" w:hAnsi="Cambria Math"/>
                              </w:rPr>
                            </m:ctrlPr>
                          </m:sSubPr>
                          <m:e>
                            <m:r>
                              <w:rPr>
                                <w:rFonts w:ascii="Cambria Math" w:hAnsi="Cambria Math"/>
                              </w:rPr>
                              <m:t>x</m:t>
                            </m:r>
                          </m:e>
                          <m:sub>
                            <m:r>
                              <m:rPr>
                                <m:sty m:val="p"/>
                              </m:rPr>
                              <w:rPr>
                                <w:rFonts w:ascii="Cambria Math" w:hAnsi="Cambria Math"/>
                              </w:rPr>
                              <m:t>2</m:t>
                            </m:r>
                          </m:sub>
                        </m:sSub>
                        <m:r>
                          <m:rPr>
                            <m:sty m:val="p"/>
                          </m:rP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x</m:t>
                                </m:r>
                              </m:e>
                              <m:sub>
                                <m:r>
                                  <m:rPr>
                                    <m:sty m:val="p"/>
                                  </m:rPr>
                                  <w:rPr>
                                    <w:rFonts w:ascii="Cambria Math" w:hAnsi="Cambria Math"/>
                                  </w:rPr>
                                  <m:t>2</m:t>
                                </m:r>
                              </m:sub>
                            </m:sSub>
                          </m:e>
                          <m:sup>
                            <m:r>
                              <m:rPr>
                                <m:sty m:val="p"/>
                              </m:rPr>
                              <w:rPr>
                                <w:rFonts w:ascii="Cambria Math" w:hAnsi="Cambria Math"/>
                              </w:rPr>
                              <m:t>3</m:t>
                            </m:r>
                          </m:sup>
                        </m:sSup>
                        <m:ctrlPr>
                          <w:rPr>
                            <w:rFonts w:ascii="Cambria Math" w:eastAsia="Cambria Math" w:hAnsi="Cambria Math" w:cs="Cambria Math"/>
                          </w:rPr>
                        </m:ctrlPr>
                      </m:e>
                      <m:e>
                        <m:r>
                          <w:rPr>
                            <w:rFonts w:ascii="Cambria Math" w:eastAsia="Cambria Math" w:hAnsi="Cambria Math" w:cs="Cambria Math"/>
                          </w:rPr>
                          <m:t>y</m:t>
                        </m:r>
                        <m:r>
                          <m:rPr>
                            <m:sty m:val="p"/>
                          </m:rPr>
                          <w:rPr>
                            <w:rFonts w:ascii="Cambria Math" w:eastAsia="Cambria Math" w:hAnsi="Cambria Math" w:cs="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1</m:t>
                            </m:r>
                          </m:sub>
                        </m:sSub>
                      </m:e>
                    </m:eqArr>
                  </m:e>
                </m:d>
              </m:oMath>
            </m:oMathPara>
          </w:p>
        </w:tc>
      </w:tr>
    </w:tbl>
    <w:p w:rsidR="001961D3" w:rsidRPr="00453A8D" w:rsidRDefault="001961D3" w:rsidP="001961D3">
      <w:pPr>
        <w:pStyle w:val="Text"/>
      </w:pPr>
      <w:r>
        <w:rPr>
          <w:rFonts w:hint="cs"/>
          <w:rtl/>
        </w:rPr>
        <w:t>می‌توان با استفاده از روش غیر‌خطی‌گری قطاعی</w:t>
      </w:r>
      <w:r>
        <w:rPr>
          <w:rStyle w:val="EndnoteReference"/>
          <w:rtl/>
        </w:rPr>
        <w:endnoteReference w:id="1"/>
      </w:r>
      <w:r w:rsidRPr="00453A8D">
        <w:rPr>
          <w:rFonts w:hint="cs"/>
          <w:rtl/>
        </w:rPr>
        <w:t xml:space="preserve"> </w:t>
      </w:r>
      <w:r>
        <w:rPr>
          <w:rFonts w:hint="cs"/>
          <w:rtl/>
        </w:rPr>
        <w:t xml:space="preserve">یک </w:t>
      </w:r>
      <w:r w:rsidRPr="00453A8D">
        <w:rPr>
          <w:rFonts w:hint="cs"/>
          <w:rtl/>
        </w:rPr>
        <w:t xml:space="preserve">مدل فازی چندجمله‌ای </w:t>
      </w:r>
      <w:r>
        <w:rPr>
          <w:rFonts w:hint="cs"/>
          <w:rtl/>
        </w:rPr>
        <w:t>با دو قاعده بدست آورد به گونه ای که به طور دقیق سیستم را توصیف کند. ماتریس های سیستم فازی چندجمله ای بدست آمده به صورت زیر خواند بود.</w:t>
      </w:r>
    </w:p>
    <w:p w:rsidR="001961D3" w:rsidRPr="00E0405A" w:rsidRDefault="003236F2" w:rsidP="001A2E70">
      <w:pPr>
        <w:pStyle w:val="Equation"/>
        <w:rPr>
          <w:rtl/>
        </w:rPr>
      </w:pPr>
      <m:oMathPara>
        <m:oMath>
          <m:sSub>
            <m:sSubPr>
              <m:ctrlPr>
                <w:rPr>
                  <w:rFonts w:ascii="Cambria Math" w:hAnsi="Cambria Math"/>
                </w:rPr>
              </m:ctrlPr>
            </m:sSubPr>
            <m:e>
              <m:r>
                <w:rPr>
                  <w:rFonts w:ascii="Cambria Math" w:hAnsi="Cambria Math"/>
                </w:rPr>
                <m:t>A</m:t>
              </m:r>
            </m:e>
            <m:sub>
              <m:r>
                <m:rPr>
                  <m:sty m:val="p"/>
                </m:rPr>
                <w:rPr>
                  <w:rFonts w:ascii="Cambria Math" w:hAnsi="Cambria Math"/>
                </w:rPr>
                <m:t>1</m:t>
              </m:r>
            </m:sub>
          </m:sSub>
          <m:d>
            <m:dPr>
              <m:ctrlPr>
                <w:rPr>
                  <w:rFonts w:ascii="Cambria Math" w:hAnsi="Cambria Math"/>
                </w:rPr>
              </m:ctrlPr>
            </m:dPr>
            <m:e>
              <m:r>
                <w:rPr>
                  <w:rFonts w:ascii="Cambria Math" w:hAnsi="Cambria Math"/>
                </w:rPr>
                <m:t>x</m:t>
              </m:r>
            </m:e>
          </m:d>
          <m:r>
            <m:rPr>
              <m:sty m:val="p"/>
            </m:rPr>
            <w:rPr>
              <w:rFonts w:ascii="Cambria Math" w:hAnsi="Cambria Math"/>
            </w:rPr>
            <m:t>=</m:t>
          </m:r>
          <m:d>
            <m:dPr>
              <m:begChr m:val="["/>
              <m:endChr m:val="]"/>
              <m:ctrlPr>
                <w:rPr>
                  <w:rFonts w:ascii="Cambria Math" w:hAnsi="Cambria Math"/>
                </w:rPr>
              </m:ctrlPr>
            </m:dPr>
            <m:e>
              <m:m>
                <m:mPr>
                  <m:mcs>
                    <m:mc>
                      <m:mcPr>
                        <m:count m:val="2"/>
                        <m:mcJc m:val="center"/>
                      </m:mcPr>
                    </m:mc>
                  </m:mcs>
                  <m:ctrlPr>
                    <w:rPr>
                      <w:rFonts w:ascii="Cambria Math" w:hAnsi="Cambria Math"/>
                    </w:rPr>
                  </m:ctrlPr>
                </m:mPr>
                <m:mr>
                  <m:e>
                    <m:r>
                      <m:rPr>
                        <m:sty m:val="p"/>
                      </m:rPr>
                      <w:rPr>
                        <w:rFonts w:ascii="Cambria Math" w:hAnsi="Cambria Math"/>
                      </w:rPr>
                      <m:t>1</m:t>
                    </m:r>
                  </m:e>
                  <m:e>
                    <m:r>
                      <m:rPr>
                        <m:sty m:val="p"/>
                      </m:rPr>
                      <w:rPr>
                        <w:rFonts w:ascii="Cambria Math" w:hAnsi="Cambria Math"/>
                      </w:rPr>
                      <m:t>-0.3</m:t>
                    </m:r>
                    <m:sSub>
                      <m:sSubPr>
                        <m:ctrlPr>
                          <w:rPr>
                            <w:rFonts w:ascii="Cambria Math" w:hAnsi="Cambria Math"/>
                          </w:rPr>
                        </m:ctrlPr>
                      </m:sSubPr>
                      <m:e>
                        <m:r>
                          <w:rPr>
                            <w:rFonts w:ascii="Cambria Math" w:hAnsi="Cambria Math"/>
                          </w:rPr>
                          <m:t>x</m:t>
                        </m:r>
                      </m:e>
                      <m:sub>
                        <m:r>
                          <m:rPr>
                            <m:sty m:val="p"/>
                          </m:rPr>
                          <w:rPr>
                            <w:rFonts w:ascii="Cambria Math" w:hAnsi="Cambria Math"/>
                          </w:rPr>
                          <m:t>2</m:t>
                        </m:r>
                      </m:sub>
                    </m:sSub>
                  </m:e>
                </m:mr>
                <m:mr>
                  <m:e>
                    <m:r>
                      <m:rPr>
                        <m:sty m:val="p"/>
                      </m:rPr>
                      <w:rPr>
                        <w:rFonts w:ascii="Cambria Math" w:hAnsi="Cambria Math"/>
                      </w:rPr>
                      <m:t>-1.5</m:t>
                    </m:r>
                  </m:e>
                  <m:e>
                    <m:r>
                      <m:rPr>
                        <m:sty m:val="p"/>
                      </m:rPr>
                      <w:rPr>
                        <w:rFonts w:ascii="Cambria Math" w:hAnsi="Cambria Math"/>
                      </w:rPr>
                      <m:t>-2-</m:t>
                    </m:r>
                    <m:sSup>
                      <m:sSupPr>
                        <m:ctrlPr>
                          <w:rPr>
                            <w:rFonts w:ascii="Cambria Math" w:hAnsi="Cambria Math"/>
                          </w:rPr>
                        </m:ctrlPr>
                      </m:sSupPr>
                      <m:e>
                        <m:sSub>
                          <m:sSubPr>
                            <m:ctrlPr>
                              <w:rPr>
                                <w:rFonts w:ascii="Cambria Math" w:hAnsi="Cambria Math"/>
                              </w:rPr>
                            </m:ctrlPr>
                          </m:sSubPr>
                          <m:e>
                            <m:r>
                              <w:rPr>
                                <w:rFonts w:ascii="Cambria Math" w:hAnsi="Cambria Math"/>
                              </w:rPr>
                              <m:t>x</m:t>
                            </m:r>
                          </m:e>
                          <m:sub>
                            <m:r>
                              <m:rPr>
                                <m:sty m:val="p"/>
                              </m:rPr>
                              <w:rPr>
                                <w:rFonts w:ascii="Cambria Math" w:hAnsi="Cambria Math"/>
                              </w:rPr>
                              <m:t>2</m:t>
                            </m:r>
                          </m:sub>
                        </m:sSub>
                      </m:e>
                      <m:sup>
                        <m:r>
                          <m:rPr>
                            <m:sty m:val="p"/>
                          </m:rPr>
                          <w:rPr>
                            <w:rFonts w:ascii="Cambria Math" w:hAnsi="Cambria Math"/>
                          </w:rPr>
                          <m:t>2</m:t>
                        </m:r>
                      </m:sup>
                    </m:sSup>
                  </m:e>
                </m:mr>
              </m:m>
            </m:e>
          </m:d>
        </m:oMath>
      </m:oMathPara>
    </w:p>
    <w:p w:rsidR="001961D3" w:rsidRPr="00460423" w:rsidRDefault="003236F2" w:rsidP="001A2E70">
      <w:pPr>
        <w:pStyle w:val="Equation"/>
      </w:pPr>
      <m:oMathPara>
        <m:oMath>
          <m:sSub>
            <m:sSubPr>
              <m:ctrlPr>
                <w:rPr>
                  <w:rFonts w:ascii="Cambria Math" w:hAnsi="Cambria Math"/>
                  <w:iCs/>
                </w:rPr>
              </m:ctrlPr>
            </m:sSubPr>
            <m:e>
              <m:r>
                <w:rPr>
                  <w:rFonts w:ascii="Cambria Math" w:hAnsi="Cambria Math"/>
                </w:rPr>
                <m:t>A</m:t>
              </m:r>
            </m:e>
            <m:sub>
              <m:r>
                <m:rPr>
                  <m:sty m:val="p"/>
                </m:rPr>
                <w:rPr>
                  <w:rFonts w:ascii="Cambria Math" w:hAnsi="Cambria Math"/>
                </w:rPr>
                <m:t>2</m:t>
              </m:r>
            </m:sub>
          </m:sSub>
          <m:d>
            <m:dPr>
              <m:ctrlPr>
                <w:rPr>
                  <w:rFonts w:ascii="Cambria Math" w:hAnsi="Cambria Math"/>
                </w:rPr>
              </m:ctrlPr>
            </m:dPr>
            <m:e>
              <m:r>
                <w:rPr>
                  <w:rFonts w:ascii="Cambria Math" w:hAnsi="Cambria Math"/>
                </w:rPr>
                <m:t>x</m:t>
              </m:r>
            </m:e>
          </m:d>
          <m:r>
            <m:rPr>
              <m:sty m:val="p"/>
            </m:rPr>
            <w:rPr>
              <w:rFonts w:ascii="Cambria Math" w:hAnsi="Cambria Math"/>
            </w:rPr>
            <m:t>=</m:t>
          </m:r>
          <m:d>
            <m:dPr>
              <m:begChr m:val="["/>
              <m:endChr m:val="]"/>
              <m:ctrlPr>
                <w:rPr>
                  <w:rFonts w:ascii="Cambria Math" w:hAnsi="Cambria Math"/>
                  <w:iCs/>
                </w:rPr>
              </m:ctrlPr>
            </m:dPr>
            <m:e>
              <m:m>
                <m:mPr>
                  <m:mcs>
                    <m:mc>
                      <m:mcPr>
                        <m:count m:val="2"/>
                        <m:mcJc m:val="center"/>
                      </m:mcPr>
                    </m:mc>
                  </m:mcs>
                  <m:ctrlPr>
                    <w:rPr>
                      <w:rFonts w:ascii="Cambria Math" w:hAnsi="Cambria Math"/>
                      <w:iCs/>
                    </w:rPr>
                  </m:ctrlPr>
                </m:mPr>
                <m:mr>
                  <m:e>
                    <m:r>
                      <m:rPr>
                        <m:sty m:val="p"/>
                      </m:rPr>
                      <w:rPr>
                        <w:rFonts w:ascii="Cambria Math" w:hAnsi="Cambria Math"/>
                      </w:rPr>
                      <m:t>-0.2172</m:t>
                    </m:r>
                  </m:e>
                  <m:e>
                    <m:r>
                      <m:rPr>
                        <m:sty m:val="p"/>
                      </m:rPr>
                      <w:rPr>
                        <w:rFonts w:ascii="Cambria Math" w:hAnsi="Cambria Math"/>
                      </w:rPr>
                      <m:t>-0.3</m:t>
                    </m:r>
                    <m:sSub>
                      <m:sSubPr>
                        <m:ctrlPr>
                          <w:rPr>
                            <w:rFonts w:ascii="Cambria Math" w:hAnsi="Cambria Math"/>
                            <w:iCs/>
                          </w:rPr>
                        </m:ctrlPr>
                      </m:sSubPr>
                      <m:e>
                        <m:r>
                          <w:rPr>
                            <w:rFonts w:ascii="Cambria Math" w:hAnsi="Cambria Math"/>
                          </w:rPr>
                          <m:t>x</m:t>
                        </m:r>
                      </m:e>
                      <m:sub>
                        <m:r>
                          <m:rPr>
                            <m:sty m:val="p"/>
                          </m:rPr>
                          <w:rPr>
                            <w:rFonts w:ascii="Cambria Math" w:hAnsi="Cambria Math"/>
                          </w:rPr>
                          <m:t>2</m:t>
                        </m:r>
                      </m:sub>
                    </m:sSub>
                  </m:e>
                </m:mr>
                <m:mr>
                  <m:e>
                    <m:r>
                      <m:rPr>
                        <m:sty m:val="p"/>
                      </m:rPr>
                      <w:rPr>
                        <w:rFonts w:ascii="Cambria Math" w:hAnsi="Cambria Math"/>
                      </w:rPr>
                      <m:t>-1.5</m:t>
                    </m:r>
                  </m:e>
                  <m:e>
                    <m:r>
                      <m:rPr>
                        <m:sty m:val="p"/>
                      </m:rPr>
                      <w:rPr>
                        <w:rFonts w:ascii="Cambria Math" w:hAnsi="Cambria Math"/>
                      </w:rPr>
                      <m:t>-2-</m:t>
                    </m:r>
                    <m:sSup>
                      <m:sSupPr>
                        <m:ctrlPr>
                          <w:rPr>
                            <w:rFonts w:ascii="Cambria Math" w:hAnsi="Cambria Math"/>
                          </w:rPr>
                        </m:ctrlPr>
                      </m:sSupPr>
                      <m:e>
                        <m:sSub>
                          <m:sSubPr>
                            <m:ctrlPr>
                              <w:rPr>
                                <w:rFonts w:ascii="Cambria Math" w:hAnsi="Cambria Math"/>
                              </w:rPr>
                            </m:ctrlPr>
                          </m:sSubPr>
                          <m:e>
                            <m:r>
                              <w:rPr>
                                <w:rFonts w:ascii="Cambria Math" w:hAnsi="Cambria Math"/>
                              </w:rPr>
                              <m:t>x</m:t>
                            </m:r>
                          </m:e>
                          <m:sub>
                            <m:r>
                              <m:rPr>
                                <m:sty m:val="p"/>
                              </m:rPr>
                              <w:rPr>
                                <w:rFonts w:ascii="Cambria Math" w:hAnsi="Cambria Math"/>
                              </w:rPr>
                              <m:t>2</m:t>
                            </m:r>
                          </m:sub>
                        </m:sSub>
                      </m:e>
                      <m:sup>
                        <m:r>
                          <m:rPr>
                            <m:sty m:val="p"/>
                          </m:rPr>
                          <w:rPr>
                            <w:rFonts w:ascii="Cambria Math" w:hAnsi="Cambria Math"/>
                          </w:rPr>
                          <m:t>2</m:t>
                        </m:r>
                      </m:sup>
                    </m:sSup>
                  </m:e>
                </m:mr>
              </m:m>
            </m:e>
          </m:d>
        </m:oMath>
      </m:oMathPara>
    </w:p>
    <w:p w:rsidR="001961D3" w:rsidRPr="00E0405A" w:rsidRDefault="003236F2" w:rsidP="001A2E70">
      <w:pPr>
        <w:pStyle w:val="Equation"/>
        <w:rPr>
          <w:rtl/>
        </w:rPr>
      </w:pPr>
      <m:oMathPara>
        <m:oMath>
          <m:sSub>
            <m:sSubPr>
              <m:ctrlPr>
                <w:rPr>
                  <w:rFonts w:ascii="Cambria Math" w:hAnsi="Cambria Math"/>
                </w:rPr>
              </m:ctrlPr>
            </m:sSubPr>
            <m:e>
              <m:r>
                <m:rPr>
                  <m:sty m:val="p"/>
                </m:rPr>
                <w:rPr>
                  <w:rFonts w:ascii="Cambria Math" w:hAnsi="Cambria Math"/>
                </w:rPr>
                <m:t xml:space="preserve"> </m:t>
              </m:r>
              <m:r>
                <w:rPr>
                  <w:rFonts w:ascii="Cambria Math" w:hAnsi="Cambria Math"/>
                </w:rPr>
                <m:t>B</m:t>
              </m:r>
            </m:e>
            <m:sub>
              <m:r>
                <m:rPr>
                  <m:sty m:val="p"/>
                </m:rPr>
                <w:rPr>
                  <w:rFonts w:ascii="Cambria Math" w:hAnsi="Cambria Math"/>
                </w:rPr>
                <m:t>1</m:t>
              </m:r>
            </m:sub>
          </m:sSub>
          <m:d>
            <m:dPr>
              <m:ctrlPr>
                <w:rPr>
                  <w:rFonts w:ascii="Cambria Math" w:hAnsi="Cambria Math"/>
                </w:rPr>
              </m:ctrlPr>
            </m:dPr>
            <m:e>
              <m:r>
                <w:rPr>
                  <w:rFonts w:ascii="Cambria Math" w:hAnsi="Cambria Math"/>
                </w:rPr>
                <m:t>x</m:t>
              </m:r>
            </m:e>
          </m:d>
          <m:r>
            <m:rPr>
              <m:sty m:val="p"/>
            </m:rPr>
            <w:rPr>
              <w:rFonts w:ascii="Cambria Math" w:hAnsi="Cambria Math"/>
            </w:rPr>
            <m:t>=</m:t>
          </m:r>
          <m:sSub>
            <m:sSubPr>
              <m:ctrlPr>
                <w:rPr>
                  <w:rFonts w:ascii="Cambria Math" w:hAnsi="Cambria Math"/>
                </w:rPr>
              </m:ctrlPr>
            </m:sSubPr>
            <m:e>
              <m:r>
                <w:rPr>
                  <w:rFonts w:ascii="Cambria Math" w:hAnsi="Cambria Math"/>
                </w:rPr>
                <m:t>B</m:t>
              </m:r>
            </m:e>
            <m:sub>
              <m:r>
                <m:rPr>
                  <m:sty m:val="p"/>
                </m:rPr>
                <w:rPr>
                  <w:rFonts w:ascii="Cambria Math" w:hAnsi="Cambria Math"/>
                </w:rPr>
                <m:t>2</m:t>
              </m:r>
            </m:sub>
          </m:sSub>
          <m:d>
            <m:dPr>
              <m:ctrlPr>
                <w:rPr>
                  <w:rFonts w:ascii="Cambria Math" w:hAnsi="Cambria Math"/>
                </w:rPr>
              </m:ctrlPr>
            </m:dPr>
            <m:e>
              <m:r>
                <w:rPr>
                  <w:rFonts w:ascii="Cambria Math" w:hAnsi="Cambria Math"/>
                </w:rPr>
                <m:t>x</m:t>
              </m:r>
            </m:e>
          </m:d>
          <m:r>
            <m:rPr>
              <m:sty m:val="p"/>
            </m:rPr>
            <w:rPr>
              <w:rFonts w:ascii="Cambria Math" w:hAnsi="Cambria Math"/>
            </w:rPr>
            <m:t>=</m:t>
          </m:r>
          <m:d>
            <m:dPr>
              <m:begChr m:val="["/>
              <m:endChr m:val="]"/>
              <m:ctrlPr>
                <w:rPr>
                  <w:rFonts w:ascii="Cambria Math" w:hAnsi="Cambria Math"/>
                </w:rPr>
              </m:ctrlPr>
            </m:dPr>
            <m:e>
              <m:m>
                <m:mPr>
                  <m:mcs>
                    <m:mc>
                      <m:mcPr>
                        <m:count m:val="1"/>
                        <m:mcJc m:val="center"/>
                      </m:mcPr>
                    </m:mc>
                  </m:mcs>
                  <m:ctrlPr>
                    <w:rPr>
                      <w:rFonts w:ascii="Cambria Math" w:hAnsi="Cambria Math"/>
                    </w:rPr>
                  </m:ctrlPr>
                </m:mPr>
                <m:mr>
                  <m:e>
                    <m:sSup>
                      <m:sSupPr>
                        <m:ctrlPr>
                          <w:rPr>
                            <w:rFonts w:ascii="Cambria Math" w:hAnsi="Cambria Math"/>
                          </w:rPr>
                        </m:ctrlPr>
                      </m:sSupPr>
                      <m:e>
                        <m:sSub>
                          <m:sSubPr>
                            <m:ctrlPr>
                              <w:rPr>
                                <w:rFonts w:ascii="Cambria Math" w:hAnsi="Cambria Math"/>
                              </w:rPr>
                            </m:ctrlPr>
                          </m:sSubPr>
                          <m:e>
                            <m:r>
                              <w:rPr>
                                <w:rFonts w:ascii="Cambria Math" w:hAnsi="Cambria Math"/>
                              </w:rPr>
                              <m:t>x</m:t>
                            </m:r>
                          </m:e>
                          <m:sub>
                            <m:r>
                              <m:rPr>
                                <m:sty m:val="p"/>
                              </m:rPr>
                              <w:rPr>
                                <w:rFonts w:ascii="Cambria Math" w:hAnsi="Cambria Math"/>
                              </w:rPr>
                              <m:t>1</m:t>
                            </m:r>
                          </m:sub>
                        </m:sSub>
                      </m:e>
                      <m:sup>
                        <m:r>
                          <m:rPr>
                            <m:sty m:val="p"/>
                          </m:rPr>
                          <w:rPr>
                            <w:rFonts w:ascii="Cambria Math" w:hAnsi="Cambria Math"/>
                          </w:rPr>
                          <m:t>2</m:t>
                        </m:r>
                      </m:sup>
                    </m:sSup>
                    <m:r>
                      <m:rPr>
                        <m:sty m:val="p"/>
                      </m:rPr>
                      <w:rPr>
                        <w:rFonts w:ascii="Cambria Math" w:hAnsi="Cambria Math"/>
                      </w:rPr>
                      <m:t>+1</m:t>
                    </m:r>
                  </m:e>
                </m:mr>
                <m:mr>
                  <m:e>
                    <m:r>
                      <m:rPr>
                        <m:sty m:val="p"/>
                      </m:rPr>
                      <w:rPr>
                        <w:rFonts w:ascii="Cambria Math" w:hAnsi="Cambria Math"/>
                      </w:rPr>
                      <m:t>0</m:t>
                    </m:r>
                  </m:e>
                </m:mr>
              </m:m>
            </m:e>
          </m:d>
        </m:oMath>
      </m:oMathPara>
    </w:p>
    <w:p w:rsidR="001961D3" w:rsidRPr="001961D3" w:rsidRDefault="003236F2" w:rsidP="001A2E70">
      <w:pPr>
        <w:pStyle w:val="Equation"/>
      </w:pPr>
      <m:oMathPara>
        <m:oMath>
          <m:sSub>
            <m:sSubPr>
              <m:ctrlPr>
                <w:rPr>
                  <w:rFonts w:ascii="Cambria Math" w:hAnsi="Cambria Math"/>
                </w:rPr>
              </m:ctrlPr>
            </m:sSubPr>
            <m:e>
              <m:r>
                <w:rPr>
                  <w:rFonts w:ascii="Cambria Math" w:hAnsi="Cambria Math"/>
                </w:rPr>
                <m:t>C</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2</m:t>
              </m:r>
            </m:sub>
          </m:sSub>
          <m:r>
            <w:rPr>
              <w:rFonts w:ascii="Cambria Math" w:hAnsi="Cambria Math"/>
            </w:rPr>
            <m:t>=</m:t>
          </m:r>
          <m:d>
            <m:dPr>
              <m:begChr m:val="["/>
              <m:endChr m:val="]"/>
              <m:ctrlPr>
                <w:rPr>
                  <w:rFonts w:ascii="Cambria Math" w:hAnsi="Cambria Math"/>
                </w:rPr>
              </m:ctrlPr>
            </m:dPr>
            <m:e>
              <m:m>
                <m:mPr>
                  <m:mcs>
                    <m:mc>
                      <m:mcPr>
                        <m:count m:val="2"/>
                        <m:mcJc m:val="center"/>
                      </m:mcPr>
                    </m:mc>
                  </m:mcs>
                  <m:ctrlPr>
                    <w:rPr>
                      <w:rFonts w:ascii="Cambria Math" w:hAnsi="Cambria Math"/>
                    </w:rPr>
                  </m:ctrlPr>
                </m:mPr>
                <m:mr>
                  <m:e>
                    <m:r>
                      <w:rPr>
                        <w:rFonts w:ascii="Cambria Math" w:hAnsi="Cambria Math"/>
                      </w:rPr>
                      <m:t>1</m:t>
                    </m:r>
                  </m:e>
                  <m:e>
                    <m:r>
                      <w:rPr>
                        <w:rFonts w:ascii="Cambria Math" w:hAnsi="Cambria Math"/>
                      </w:rPr>
                      <m:t>0</m:t>
                    </m:r>
                  </m:e>
                </m:mr>
              </m:m>
            </m:e>
          </m:d>
        </m:oMath>
      </m:oMathPara>
    </w:p>
    <w:p w:rsidR="001961D3" w:rsidRPr="00E0405A" w:rsidRDefault="003236F2" w:rsidP="001A2E70">
      <w:pPr>
        <w:pStyle w:val="Equation"/>
        <w:rPr>
          <w:rtl/>
        </w:rPr>
      </w:pPr>
      <m:oMathPara>
        <m:oMath>
          <m:sSub>
            <m:sSubPr>
              <m:ctrlPr>
                <w:rPr>
                  <w:rFonts w:ascii="Cambria Math" w:hAnsi="Cambria Math"/>
                </w:rPr>
              </m:ctrlPr>
            </m:sSubPr>
            <m:e>
              <m:r>
                <w:rPr>
                  <w:rFonts w:ascii="Cambria Math" w:hAnsi="Cambria Math"/>
                </w:rPr>
                <m:t>h</m:t>
              </m:r>
            </m:e>
            <m:sub>
              <m:r>
                <m:rPr>
                  <m:sty m:val="p"/>
                </m:rPr>
                <w:rPr>
                  <w:rFonts w:ascii="Cambria Math" w:hAnsi="Cambria Math"/>
                </w:rPr>
                <m:t>1</m:t>
              </m:r>
            </m:sub>
          </m:sSub>
          <m:d>
            <m:dPr>
              <m:ctrlPr>
                <w:rPr>
                  <w:rFonts w:ascii="Cambria Math" w:hAnsi="Cambria Math"/>
                </w:rPr>
              </m:ctrlPr>
            </m:dPr>
            <m:e>
              <m:r>
                <w:rPr>
                  <w:rFonts w:ascii="Cambria Math" w:hAnsi="Cambria Math"/>
                </w:rPr>
                <m:t>z</m:t>
              </m:r>
            </m:e>
          </m:d>
          <m:r>
            <m:rPr>
              <m:sty m:val="p"/>
            </m:rPr>
            <w:rPr>
              <w:rFonts w:ascii="Cambria Math" w:hAnsi="Cambria Math"/>
            </w:rPr>
            <m:t>=</m:t>
          </m:r>
          <m:f>
            <m:fPr>
              <m:ctrlPr>
                <w:rPr>
                  <w:rFonts w:ascii="Cambria Math" w:hAnsi="Cambria Math"/>
                </w:rPr>
              </m:ctrlPr>
            </m:fPr>
            <m:num>
              <m:func>
                <m:funcPr>
                  <m:ctrlPr>
                    <w:rPr>
                      <w:rFonts w:ascii="Cambria Math" w:hAnsi="Cambria Math"/>
                    </w:rPr>
                  </m:ctrlPr>
                </m:funcPr>
                <m:fName>
                  <m:r>
                    <w:rPr>
                      <w:rFonts w:ascii="Cambria Math" w:hAnsi="Cambria Math"/>
                    </w:rPr>
                    <m:t>sin</m:t>
                  </m:r>
                </m:fName>
                <m:e>
                  <m:r>
                    <w:rPr>
                      <w:rFonts w:ascii="Cambria Math" w:hAnsi="Cambria Math"/>
                    </w:rPr>
                    <m:t>y</m:t>
                  </m:r>
                  <m:r>
                    <m:rPr>
                      <m:sty m:val="p"/>
                    </m:rPr>
                    <w:rPr>
                      <w:rFonts w:ascii="Cambria Math" w:hAnsi="Cambria Math"/>
                    </w:rPr>
                    <m:t>+0.21727</m:t>
                  </m:r>
                </m:e>
              </m:func>
            </m:num>
            <m:den>
              <m:r>
                <m:rPr>
                  <m:sty m:val="p"/>
                </m:rPr>
                <w:rPr>
                  <w:rFonts w:ascii="Cambria Math" w:hAnsi="Cambria Math"/>
                </w:rPr>
                <m:t>1.2172</m:t>
              </m:r>
              <m:r>
                <w:rPr>
                  <w:rFonts w:ascii="Cambria Math" w:hAnsi="Cambria Math"/>
                </w:rPr>
                <m:t>y</m:t>
              </m:r>
            </m:den>
          </m:f>
        </m:oMath>
      </m:oMathPara>
    </w:p>
    <w:p w:rsidR="001961D3" w:rsidRPr="00460423" w:rsidRDefault="003236F2" w:rsidP="001A2E70">
      <w:pPr>
        <w:pStyle w:val="Equation"/>
      </w:pPr>
      <m:oMathPara>
        <m:oMath>
          <m:sSub>
            <m:sSubPr>
              <m:ctrlPr>
                <w:rPr>
                  <w:rFonts w:ascii="Cambria Math" w:hAnsi="Cambria Math"/>
                </w:rPr>
              </m:ctrlPr>
            </m:sSubPr>
            <m:e>
              <m:r>
                <w:rPr>
                  <w:rFonts w:ascii="Cambria Math" w:hAnsi="Cambria Math"/>
                </w:rPr>
                <m:t>h</m:t>
              </m:r>
            </m:e>
            <m:sub>
              <m:r>
                <m:rPr>
                  <m:sty m:val="p"/>
                </m:rPr>
                <w:rPr>
                  <w:rFonts w:ascii="Cambria Math" w:hAnsi="Cambria Math"/>
                </w:rPr>
                <m:t>2</m:t>
              </m:r>
            </m:sub>
          </m:sSub>
          <m:r>
            <m:rPr>
              <m:sty m:val="p"/>
            </m:rPr>
            <w:rPr>
              <w:rFonts w:ascii="Cambria Math" w:hAnsi="Cambria Math"/>
            </w:rPr>
            <m:t>(</m:t>
          </m:r>
          <m:r>
            <w:rPr>
              <w:rFonts w:ascii="Cambria Math" w:hAnsi="Cambria Math"/>
            </w:rPr>
            <m:t>z</m:t>
          </m:r>
          <m:r>
            <m:rPr>
              <m:sty m:val="p"/>
            </m:rPr>
            <w:rPr>
              <w:rFonts w:ascii="Cambria Math" w:hAnsi="Cambria Math"/>
            </w:rPr>
            <m:t>)=</m:t>
          </m:r>
          <m:f>
            <m:fPr>
              <m:ctrlPr>
                <w:rPr>
                  <w:rFonts w:ascii="Cambria Math" w:hAnsi="Cambria Math"/>
                </w:rPr>
              </m:ctrlPr>
            </m:fPr>
            <m:num>
              <m:r>
                <w:rPr>
                  <w:rFonts w:ascii="Cambria Math" w:hAnsi="Cambria Math"/>
                </w:rPr>
                <m:t>y</m:t>
              </m:r>
              <m:r>
                <m:rPr>
                  <m:sty m:val="p"/>
                </m:rPr>
                <w:rPr>
                  <w:rFonts w:ascii="Cambria Math" w:hAnsi="Cambria Math"/>
                </w:rPr>
                <m:t>-</m:t>
              </m:r>
              <m:func>
                <m:funcPr>
                  <m:ctrlPr>
                    <w:rPr>
                      <w:rFonts w:ascii="Cambria Math" w:hAnsi="Cambria Math"/>
                    </w:rPr>
                  </m:ctrlPr>
                </m:funcPr>
                <m:fName>
                  <m:r>
                    <w:rPr>
                      <w:rFonts w:ascii="Cambria Math" w:hAnsi="Cambria Math"/>
                    </w:rPr>
                    <m:t>sin</m:t>
                  </m:r>
                </m:fName>
                <m:e>
                  <m:r>
                    <w:rPr>
                      <w:rFonts w:ascii="Cambria Math" w:hAnsi="Cambria Math"/>
                    </w:rPr>
                    <m:t>y</m:t>
                  </m:r>
                </m:e>
              </m:func>
            </m:num>
            <m:den>
              <m:r>
                <m:rPr>
                  <m:sty m:val="p"/>
                </m:rPr>
                <w:rPr>
                  <w:rFonts w:ascii="Cambria Math" w:hAnsi="Cambria Math"/>
                </w:rPr>
                <m:t>1.2172</m:t>
              </m:r>
              <m:r>
                <w:rPr>
                  <w:rFonts w:ascii="Cambria Math" w:hAnsi="Cambria Math"/>
                </w:rPr>
                <m:t>y</m:t>
              </m:r>
            </m:den>
          </m:f>
        </m:oMath>
      </m:oMathPara>
    </w:p>
    <w:p w:rsidR="001961D3" w:rsidRPr="00CB0769" w:rsidRDefault="001961D3" w:rsidP="001961D3">
      <w:pPr>
        <w:pStyle w:val="Text"/>
        <w:rPr>
          <w:rtl/>
        </w:rPr>
      </w:pPr>
      <w:r>
        <w:rPr>
          <w:rFonts w:hint="cs"/>
          <w:rtl/>
        </w:rPr>
        <w:t xml:space="preserve">با انتخاب </w:t>
      </w:r>
      <w:r w:rsidRPr="00CB0769">
        <w:rPr>
          <w:rFonts w:hint="cs"/>
          <w:rtl/>
        </w:rPr>
        <w:t>مدل مرجع به‌صورت</w:t>
      </w:r>
    </w:p>
    <w:p w:rsidR="001961D3" w:rsidRPr="001961D3" w:rsidRDefault="003236F2" w:rsidP="001A2E70">
      <w:pPr>
        <w:pStyle w:val="Equation"/>
      </w:pPr>
      <m:oMathPara>
        <m:oMath>
          <m:sSub>
            <m:sSubPr>
              <m:ctrlPr>
                <w:rPr>
                  <w:rFonts w:ascii="Cambria Math" w:hAnsi="Cambria Math"/>
                </w:rPr>
              </m:ctrlPr>
            </m:sSubPr>
            <m:e>
              <m:r>
                <w:rPr>
                  <w:rFonts w:ascii="Cambria Math" w:hAnsi="Cambria Math"/>
                </w:rPr>
                <m:t>A</m:t>
              </m:r>
            </m:e>
            <m:sub>
              <m:r>
                <w:rPr>
                  <w:rFonts w:ascii="Cambria Math" w:hAnsi="Cambria Math"/>
                </w:rPr>
                <m:t>r</m:t>
              </m:r>
            </m:sub>
          </m:sSub>
          <m:r>
            <m:rPr>
              <m:sty m:val="p"/>
            </m:rPr>
            <w:rPr>
              <w:rFonts w:ascii="Cambria Math" w:hAnsi="Cambria Math"/>
            </w:rPr>
            <m:t>=</m:t>
          </m:r>
          <m:d>
            <m:dPr>
              <m:begChr m:val="["/>
              <m:endChr m:val="]"/>
              <m:ctrlPr>
                <w:rPr>
                  <w:rFonts w:ascii="Cambria Math" w:hAnsi="Cambria Math"/>
                </w:rPr>
              </m:ctrlPr>
            </m:dPr>
            <m:e>
              <m:m>
                <m:mPr>
                  <m:mcs>
                    <m:mc>
                      <m:mcPr>
                        <m:count m:val="2"/>
                        <m:mcJc m:val="center"/>
                      </m:mcPr>
                    </m:mc>
                  </m:mcs>
                  <m:ctrlPr>
                    <w:rPr>
                      <w:rFonts w:ascii="Cambria Math" w:hAnsi="Cambria Math"/>
                    </w:rPr>
                  </m:ctrlPr>
                </m:mPr>
                <m:mr>
                  <m:e>
                    <m:r>
                      <m:rPr>
                        <m:sty m:val="p"/>
                      </m:rPr>
                      <w:rPr>
                        <w:rFonts w:ascii="Cambria Math" w:hAnsi="Cambria Math"/>
                      </w:rPr>
                      <m:t>-0.5</m:t>
                    </m:r>
                  </m:e>
                  <m:e>
                    <m:r>
                      <m:rPr>
                        <m:sty m:val="p"/>
                      </m:rPr>
                      <w:rPr>
                        <w:rFonts w:ascii="Cambria Math" w:hAnsi="Cambria Math"/>
                      </w:rPr>
                      <m:t>1</m:t>
                    </m:r>
                  </m:e>
                </m:mr>
                <m:mr>
                  <m:e>
                    <m:r>
                      <m:rPr>
                        <m:sty m:val="p"/>
                      </m:rPr>
                      <w:rPr>
                        <w:rFonts w:ascii="Cambria Math" w:hAnsi="Cambria Math"/>
                      </w:rPr>
                      <m:t>-1.5</m:t>
                    </m:r>
                  </m:e>
                  <m:e>
                    <m:r>
                      <m:rPr>
                        <m:sty m:val="p"/>
                      </m:rPr>
                      <w:rPr>
                        <w:rFonts w:ascii="Cambria Math" w:hAnsi="Cambria Math"/>
                      </w:rPr>
                      <m:t>-3</m:t>
                    </m:r>
                  </m:e>
                </m:mr>
              </m:m>
            </m:e>
          </m:d>
          <m:r>
            <m:rPr>
              <m:sty m:val="p"/>
            </m:rPr>
            <w:rPr>
              <w:rFonts w:ascii="Cambria Math" w:hAnsi="Cambria Math"/>
            </w:rPr>
            <m:t xml:space="preserve"> </m:t>
          </m:r>
          <m:sSub>
            <m:sSubPr>
              <m:ctrlPr>
                <w:rPr>
                  <w:rFonts w:ascii="Cambria Math" w:hAnsi="Cambria Math"/>
                  <w:iCs/>
                </w:rPr>
              </m:ctrlPr>
            </m:sSubPr>
            <m:e>
              <m:r>
                <w:rPr>
                  <w:rFonts w:ascii="Cambria Math" w:hAnsi="Cambria Math"/>
                </w:rPr>
                <m:t>B</m:t>
              </m:r>
            </m:e>
            <m:sub>
              <m:r>
                <w:rPr>
                  <w:rFonts w:ascii="Cambria Math" w:hAnsi="Cambria Math"/>
                </w:rPr>
                <m:t>r</m:t>
              </m:r>
            </m:sub>
          </m:sSub>
          <m:r>
            <m:rPr>
              <m:sty m:val="p"/>
            </m:rPr>
            <w:rPr>
              <w:rFonts w:ascii="Cambria Math" w:hAnsi="Cambria Math"/>
            </w:rPr>
            <m:t>=</m:t>
          </m:r>
          <m:d>
            <m:dPr>
              <m:begChr m:val="["/>
              <m:endChr m:val="]"/>
              <m:ctrlPr>
                <w:rPr>
                  <w:rFonts w:ascii="Cambria Math" w:hAnsi="Cambria Math"/>
                </w:rPr>
              </m:ctrlPr>
            </m:dPr>
            <m:e>
              <m:m>
                <m:mPr>
                  <m:mcs>
                    <m:mc>
                      <m:mcPr>
                        <m:count m:val="1"/>
                        <m:mcJc m:val="center"/>
                      </m:mcPr>
                    </m:mc>
                  </m:mcs>
                  <m:ctrlPr>
                    <w:rPr>
                      <w:rFonts w:ascii="Cambria Math" w:hAnsi="Cambria Math"/>
                    </w:rPr>
                  </m:ctrlPr>
                </m:mPr>
                <m:mr>
                  <m:e>
                    <m:r>
                      <m:rPr>
                        <m:sty m:val="p"/>
                      </m:rPr>
                      <w:rPr>
                        <w:rFonts w:ascii="Cambria Math" w:hAnsi="Cambria Math"/>
                      </w:rPr>
                      <m:t>1</m:t>
                    </m:r>
                  </m:e>
                </m:mr>
                <m:mr>
                  <m:e>
                    <m:r>
                      <m:rPr>
                        <m:sty m:val="p"/>
                      </m:rPr>
                      <w:rPr>
                        <w:rFonts w:ascii="Cambria Math" w:hAnsi="Cambria Math"/>
                      </w:rPr>
                      <m:t>0</m:t>
                    </m:r>
                  </m:e>
                </m:mr>
              </m:m>
            </m:e>
          </m:d>
          <m:sSub>
            <m:sSubPr>
              <m:ctrlPr>
                <w:rPr>
                  <w:rFonts w:ascii="Cambria Math" w:hAnsi="Cambria Math"/>
                  <w:iCs/>
                </w:rPr>
              </m:ctrlPr>
            </m:sSubPr>
            <m:e>
              <m:r>
                <m:rPr>
                  <m:sty m:val="p"/>
                </m:rPr>
                <w:rPr>
                  <w:rFonts w:ascii="Cambria Math" w:hAnsi="Cambria Math"/>
                </w:rPr>
                <m:t xml:space="preserve"> </m:t>
              </m:r>
              <m:r>
                <w:rPr>
                  <w:rFonts w:ascii="Cambria Math" w:hAnsi="Cambria Math"/>
                </w:rPr>
                <m:t>C</m:t>
              </m:r>
            </m:e>
            <m:sub>
              <m:r>
                <w:rPr>
                  <w:rFonts w:ascii="Cambria Math" w:hAnsi="Cambria Math"/>
                </w:rPr>
                <m:t>r</m:t>
              </m:r>
            </m:sub>
          </m:sSub>
          <m:r>
            <m:rPr>
              <m:sty m:val="p"/>
            </m:rPr>
            <w:rPr>
              <w:rFonts w:ascii="Cambria Math" w:hAnsi="Cambria Math"/>
            </w:rPr>
            <m:t xml:space="preserve">= </m:t>
          </m:r>
          <m:d>
            <m:dPr>
              <m:begChr m:val="["/>
              <m:endChr m:val="]"/>
              <m:ctrlPr>
                <w:rPr>
                  <w:rFonts w:ascii="Cambria Math" w:hAnsi="Cambria Math"/>
                </w:rPr>
              </m:ctrlPr>
            </m:dPr>
            <m:e>
              <m:m>
                <m:mPr>
                  <m:mcs>
                    <m:mc>
                      <m:mcPr>
                        <m:count m:val="2"/>
                        <m:mcJc m:val="center"/>
                      </m:mcPr>
                    </m:mc>
                  </m:mcs>
                  <m:ctrlPr>
                    <w:rPr>
                      <w:rFonts w:ascii="Cambria Math" w:hAnsi="Cambria Math"/>
                    </w:rPr>
                  </m:ctrlPr>
                </m:mPr>
                <m:mr>
                  <m:e>
                    <m:r>
                      <m:rPr>
                        <m:sty m:val="p"/>
                      </m:rPr>
                      <w:rPr>
                        <w:rFonts w:ascii="Cambria Math" w:hAnsi="Cambria Math"/>
                      </w:rPr>
                      <m:t>1</m:t>
                    </m:r>
                  </m:e>
                  <m:e>
                    <m:r>
                      <m:rPr>
                        <m:sty m:val="p"/>
                      </m:rPr>
                      <w:rPr>
                        <w:rFonts w:ascii="Cambria Math" w:hAnsi="Cambria Math"/>
                      </w:rPr>
                      <m:t>0</m:t>
                    </m:r>
                  </m:e>
                </m:mr>
              </m:m>
            </m:e>
          </m:d>
        </m:oMath>
      </m:oMathPara>
    </w:p>
    <w:p w:rsidR="001961D3" w:rsidRPr="00CB0769" w:rsidRDefault="001961D3" w:rsidP="001961D3">
      <w:pPr>
        <w:pStyle w:val="Text"/>
        <w:rPr>
          <w:rtl/>
        </w:rPr>
      </w:pPr>
      <w:r w:rsidRPr="00CB0769">
        <w:rPr>
          <w:rFonts w:hint="cs"/>
          <w:rtl/>
        </w:rPr>
        <w:t xml:space="preserve">با استفاده از </w:t>
      </w:r>
      <w:r>
        <w:rPr>
          <w:rFonts w:hint="cs"/>
          <w:rtl/>
        </w:rPr>
        <w:t>جعبه ابزار</w:t>
      </w:r>
      <w:r w:rsidRPr="00CB0769">
        <w:rPr>
          <w:rFonts w:hint="cs"/>
          <w:rtl/>
        </w:rPr>
        <w:t xml:space="preserve"> یالمیپ</w:t>
      </w:r>
      <w:r>
        <w:rPr>
          <w:rStyle w:val="EndnoteReference"/>
          <w:rtl/>
        </w:rPr>
        <w:endnoteReference w:id="2"/>
      </w:r>
      <w:r>
        <w:rPr>
          <w:rStyle w:val="EndnoteReference"/>
          <w:rtl/>
        </w:rPr>
        <w:endnoteReference w:id="3"/>
      </w:r>
      <w:r w:rsidRPr="00CB0769">
        <w:rPr>
          <w:rFonts w:hint="cs"/>
          <w:rtl/>
        </w:rPr>
        <w:t xml:space="preserve"> در متلب، پارامترهای مسئله را به‌دست می‌آ</w:t>
      </w:r>
      <w:r>
        <w:rPr>
          <w:rFonts w:hint="cs"/>
          <w:rtl/>
        </w:rPr>
        <w:t>یند</w:t>
      </w:r>
    </w:p>
    <w:p w:rsidR="00AE00FD" w:rsidRPr="00D35D2B" w:rsidRDefault="003236F2" w:rsidP="001A2E70">
      <w:pPr>
        <w:pStyle w:val="Equation"/>
      </w:pPr>
      <m:oMathPara>
        <m:oMath>
          <m:sSub>
            <m:sSubPr>
              <m:ctrlPr>
                <w:rPr>
                  <w:rFonts w:ascii="Cambria Math" w:hAnsi="Cambria Math" w:cs="B Zar"/>
                </w:rPr>
              </m:ctrlPr>
            </m:sSubPr>
            <m:e>
              <m:acc>
                <m:accPr>
                  <m:chr m:val="̃"/>
                  <m:ctrlPr>
                    <w:rPr>
                      <w:rFonts w:ascii="Cambria Math" w:hAnsi="Cambria Math" w:cs="B Zar"/>
                    </w:rPr>
                  </m:ctrlPr>
                </m:accPr>
                <m:e>
                  <m:r>
                    <w:rPr>
                      <w:rFonts w:ascii="Cambria Math" w:hAnsi="Cambria Math" w:cs="B Zar"/>
                    </w:rPr>
                    <m:t>P</m:t>
                  </m:r>
                </m:e>
              </m:acc>
            </m:e>
            <m:sub>
              <m:r>
                <m:rPr>
                  <m:sty m:val="p"/>
                </m:rPr>
                <w:rPr>
                  <w:rFonts w:ascii="Cambria Math" w:hAnsi="Cambria Math" w:cs="B Zar"/>
                </w:rPr>
                <m:t>11</m:t>
              </m:r>
            </m:sub>
          </m:sSub>
          <m:r>
            <m:rPr>
              <m:sty m:val="p"/>
            </m:rPr>
            <w:rPr>
              <w:rFonts w:ascii="Cambria Math" w:hAnsi="Cambria Math"/>
            </w:rPr>
            <m:t>=</m:t>
          </m:r>
          <m:sSup>
            <m:sSupPr>
              <m:ctrlPr>
                <w:rPr>
                  <w:rFonts w:ascii="Cambria Math" w:hAnsi="Cambria Math"/>
                  <w:iCs/>
                </w:rPr>
              </m:ctrlPr>
            </m:sSupPr>
            <m:e>
              <m:r>
                <m:rPr>
                  <m:sty m:val="p"/>
                </m:rPr>
                <w:rPr>
                  <w:rFonts w:ascii="Cambria Math" w:hAnsi="Cambria Math"/>
                </w:rPr>
                <m:t>10</m:t>
              </m:r>
            </m:e>
            <m:sup>
              <m:r>
                <m:rPr>
                  <m:sty m:val="p"/>
                </m:rPr>
                <w:rPr>
                  <w:rFonts w:ascii="Cambria Math" w:hAnsi="Cambria Math"/>
                </w:rPr>
                <m:t>4</m:t>
              </m:r>
            </m:sup>
          </m:sSup>
          <m:d>
            <m:dPr>
              <m:begChr m:val="["/>
              <m:endChr m:val="]"/>
              <m:ctrlPr>
                <w:rPr>
                  <w:rFonts w:ascii="Cambria Math" w:hAnsi="Cambria Math"/>
                  <w:iCs/>
                </w:rPr>
              </m:ctrlPr>
            </m:dPr>
            <m:e>
              <m:m>
                <m:mPr>
                  <m:mcs>
                    <m:mc>
                      <m:mcPr>
                        <m:count m:val="2"/>
                        <m:mcJc m:val="center"/>
                      </m:mcPr>
                    </m:mc>
                  </m:mcs>
                  <m:ctrlPr>
                    <w:rPr>
                      <w:rFonts w:ascii="Cambria Math" w:hAnsi="Cambria Math"/>
                      <w:iCs/>
                    </w:rPr>
                  </m:ctrlPr>
                </m:mPr>
                <m:mr>
                  <m:e>
                    <m:r>
                      <m:rPr>
                        <m:sty m:val="p"/>
                      </m:rPr>
                      <w:rPr>
                        <w:rFonts w:ascii="Cambria Math" w:hAnsi="Cambria Math"/>
                      </w:rPr>
                      <m:t>1.9884</m:t>
                    </m:r>
                  </m:e>
                  <m:e>
                    <m:r>
                      <m:rPr>
                        <m:sty m:val="p"/>
                      </m:rPr>
                      <w:rPr>
                        <w:rFonts w:ascii="Cambria Math" w:hAnsi="Cambria Math"/>
                      </w:rPr>
                      <m:t>-0.0004</m:t>
                    </m:r>
                  </m:e>
                </m:mr>
                <m:mr>
                  <m:e>
                    <m:r>
                      <m:rPr>
                        <m:sty m:val="p"/>
                      </m:rPr>
                      <w:rPr>
                        <w:rFonts w:ascii="Cambria Math" w:hAnsi="Cambria Math"/>
                      </w:rPr>
                      <m:t>-0.0007</m:t>
                    </m:r>
                  </m:e>
                  <m:e>
                    <m:r>
                      <m:rPr>
                        <m:sty m:val="p"/>
                      </m:rPr>
                      <w:rPr>
                        <w:rFonts w:ascii="Cambria Math" w:hAnsi="Cambria Math"/>
                      </w:rPr>
                      <m:t>0.0023</m:t>
                    </m:r>
                  </m:e>
                </m:mr>
              </m:m>
            </m:e>
          </m:d>
          <m:r>
            <m:rPr>
              <m:sty m:val="p"/>
            </m:rPr>
            <w:rPr>
              <w:rFonts w:ascii="Cambria Math" w:hAnsi="Cambria Math"/>
            </w:rPr>
            <m:t xml:space="preserve"> </m:t>
          </m:r>
        </m:oMath>
      </m:oMathPara>
    </w:p>
    <w:p w:rsidR="00B20F49" w:rsidRPr="00B20F49" w:rsidRDefault="003236F2" w:rsidP="001A2E70">
      <w:pPr>
        <w:pStyle w:val="Equation"/>
        <w:rPr>
          <w:rtl/>
        </w:rPr>
      </w:pPr>
      <m:oMathPara>
        <m:oMath>
          <m:sSub>
            <m:sSubPr>
              <m:ctrlPr>
                <w:rPr>
                  <w:rFonts w:ascii="Cambria Math" w:hAnsi="Cambria Math" w:cs="B Zar"/>
                </w:rPr>
              </m:ctrlPr>
            </m:sSubPr>
            <m:e>
              <m:acc>
                <m:accPr>
                  <m:chr m:val="̃"/>
                  <m:ctrlPr>
                    <w:rPr>
                      <w:rFonts w:ascii="Cambria Math" w:hAnsi="Cambria Math" w:cs="B Zar"/>
                    </w:rPr>
                  </m:ctrlPr>
                </m:accPr>
                <m:e>
                  <m:r>
                    <w:rPr>
                      <w:rFonts w:ascii="Cambria Math" w:hAnsi="Cambria Math" w:cs="B Zar"/>
                    </w:rPr>
                    <m:t>P</m:t>
                  </m:r>
                </m:e>
              </m:acc>
            </m:e>
            <m:sub>
              <m:r>
                <m:rPr>
                  <m:sty m:val="p"/>
                </m:rPr>
                <w:rPr>
                  <w:rFonts w:ascii="Cambria Math" w:hAnsi="Cambria Math" w:cs="B Zar"/>
                </w:rPr>
                <m:t>22</m:t>
              </m:r>
            </m:sub>
          </m:sSub>
          <m:r>
            <m:rPr>
              <m:sty m:val="p"/>
            </m:rPr>
            <w:rPr>
              <w:rFonts w:ascii="Cambria Math" w:hAnsi="Cambria Math"/>
            </w:rPr>
            <m:t>=</m:t>
          </m:r>
          <m:d>
            <m:dPr>
              <m:begChr m:val="["/>
              <m:endChr m:val="]"/>
              <m:ctrlPr>
                <w:rPr>
                  <w:rFonts w:ascii="Cambria Math" w:hAnsi="Cambria Math"/>
                </w:rPr>
              </m:ctrlPr>
            </m:dPr>
            <m:e>
              <m:m>
                <m:mPr>
                  <m:mcs>
                    <m:mc>
                      <m:mcPr>
                        <m:count m:val="2"/>
                        <m:mcJc m:val="center"/>
                      </m:mcPr>
                    </m:mc>
                  </m:mcs>
                  <m:ctrlPr>
                    <w:rPr>
                      <w:rFonts w:ascii="Cambria Math" w:hAnsi="Cambria Math"/>
                    </w:rPr>
                  </m:ctrlPr>
                </m:mPr>
                <m:mr>
                  <m:e>
                    <m:r>
                      <m:rPr>
                        <m:sty m:val="p"/>
                      </m:rPr>
                      <w:rPr>
                        <w:rFonts w:ascii="Cambria Math" w:hAnsi="Cambria Math"/>
                      </w:rPr>
                      <m:t>10.08</m:t>
                    </m:r>
                  </m:e>
                  <m:e>
                    <m:r>
                      <m:rPr>
                        <m:sty m:val="p"/>
                      </m:rPr>
                      <w:rPr>
                        <w:rFonts w:ascii="Cambria Math" w:hAnsi="Cambria Math"/>
                      </w:rPr>
                      <m:t>0</m:t>
                    </m:r>
                  </m:e>
                </m:mr>
                <m:mr>
                  <m:e>
                    <m:r>
                      <m:rPr>
                        <m:sty m:val="p"/>
                      </m:rPr>
                      <w:rPr>
                        <w:rFonts w:ascii="Cambria Math" w:hAnsi="Cambria Math"/>
                      </w:rPr>
                      <m:t>0</m:t>
                    </m:r>
                  </m:e>
                  <m:e>
                    <m:r>
                      <m:rPr>
                        <m:sty m:val="p"/>
                      </m:rPr>
                      <w:rPr>
                        <w:rFonts w:ascii="Cambria Math" w:hAnsi="Cambria Math"/>
                      </w:rPr>
                      <m:t>3.564</m:t>
                    </m:r>
                  </m:e>
                </m:mr>
              </m:m>
            </m:e>
          </m:d>
          <m:r>
            <m:rPr>
              <m:sty m:val="p"/>
            </m:rPr>
            <w:rPr>
              <w:rFonts w:ascii="Cambria Math" w:hAnsi="Cambria Math"/>
            </w:rPr>
            <m:t xml:space="preserve"> </m:t>
          </m:r>
        </m:oMath>
      </m:oMathPara>
    </w:p>
    <w:p w:rsidR="00AE00FD" w:rsidRPr="00D35D2B" w:rsidRDefault="003236F2" w:rsidP="001A2E70">
      <w:pPr>
        <w:pStyle w:val="Equation"/>
      </w:pPr>
      <m:oMathPara>
        <m:oMath>
          <m:sSub>
            <m:sSubPr>
              <m:ctrlPr>
                <w:rPr>
                  <w:rFonts w:ascii="Cambria Math" w:hAnsi="Cambria Math" w:cs="B Zar"/>
                </w:rPr>
              </m:ctrlPr>
            </m:sSubPr>
            <m:e>
              <m:acc>
                <m:accPr>
                  <m:chr m:val="̃"/>
                  <m:ctrlPr>
                    <w:rPr>
                      <w:rFonts w:ascii="Cambria Math" w:hAnsi="Cambria Math" w:cs="B Zar"/>
                    </w:rPr>
                  </m:ctrlPr>
                </m:accPr>
                <m:e>
                  <m:r>
                    <w:rPr>
                      <w:rFonts w:ascii="Cambria Math" w:hAnsi="Cambria Math" w:cs="B Zar"/>
                    </w:rPr>
                    <m:t>P</m:t>
                  </m:r>
                </m:e>
              </m:acc>
            </m:e>
            <m:sub>
              <m:r>
                <m:rPr>
                  <m:sty m:val="p"/>
                </m:rPr>
                <w:rPr>
                  <w:rFonts w:ascii="Cambria Math" w:hAnsi="Cambria Math" w:cs="B Zar"/>
                </w:rPr>
                <m:t>33</m:t>
              </m:r>
            </m:sub>
          </m:sSub>
          <m:r>
            <m:rPr>
              <m:sty m:val="p"/>
            </m:rPr>
            <w:rPr>
              <w:rFonts w:ascii="Cambria Math" w:hAnsi="Cambria Math"/>
            </w:rPr>
            <m:t>=</m:t>
          </m:r>
          <m:sSup>
            <m:sSupPr>
              <m:ctrlPr>
                <w:rPr>
                  <w:rFonts w:ascii="Cambria Math" w:hAnsi="Cambria Math"/>
                </w:rPr>
              </m:ctrlPr>
            </m:sSupPr>
            <m:e>
              <m:r>
                <m:rPr>
                  <m:sty m:val="p"/>
                </m:rPr>
                <w:rPr>
                  <w:rFonts w:ascii="Cambria Math" w:hAnsi="Cambria Math"/>
                </w:rPr>
                <m:t>10</m:t>
              </m:r>
            </m:e>
            <m:sup>
              <m:r>
                <m:rPr>
                  <m:sty m:val="p"/>
                </m:rPr>
                <w:rPr>
                  <w:rFonts w:ascii="Cambria Math" w:hAnsi="Cambria Math"/>
                </w:rPr>
                <m:t>6</m:t>
              </m:r>
            </m:sup>
          </m:sSup>
          <m:d>
            <m:dPr>
              <m:begChr m:val="["/>
              <m:endChr m:val="]"/>
              <m:ctrlPr>
                <w:rPr>
                  <w:rFonts w:ascii="Cambria Math" w:hAnsi="Cambria Math"/>
                </w:rPr>
              </m:ctrlPr>
            </m:dPr>
            <m:e>
              <m:m>
                <m:mPr>
                  <m:mcs>
                    <m:mc>
                      <m:mcPr>
                        <m:count m:val="2"/>
                        <m:mcJc m:val="center"/>
                      </m:mcPr>
                    </m:mc>
                  </m:mcs>
                  <m:ctrlPr>
                    <w:rPr>
                      <w:rFonts w:ascii="Cambria Math" w:hAnsi="Cambria Math"/>
                    </w:rPr>
                  </m:ctrlPr>
                </m:mPr>
                <m:mr>
                  <m:e>
                    <m:r>
                      <m:rPr>
                        <m:sty m:val="p"/>
                      </m:rPr>
                      <w:rPr>
                        <w:rFonts w:ascii="Cambria Math" w:hAnsi="Cambria Math"/>
                      </w:rPr>
                      <m:t>1.5134</m:t>
                    </m:r>
                  </m:e>
                  <m:e>
                    <m:r>
                      <m:rPr>
                        <m:sty m:val="p"/>
                      </m:rPr>
                      <w:rPr>
                        <w:rFonts w:ascii="Cambria Math" w:hAnsi="Cambria Math"/>
                      </w:rPr>
                      <m:t>0.4054</m:t>
                    </m:r>
                  </m:e>
                </m:mr>
                <m:mr>
                  <m:e>
                    <m:r>
                      <m:rPr>
                        <m:sty m:val="p"/>
                      </m:rPr>
                      <w:rPr>
                        <w:rFonts w:ascii="Cambria Math" w:hAnsi="Cambria Math"/>
                      </w:rPr>
                      <m:t>0.4054</m:t>
                    </m:r>
                  </m:e>
                  <m:e>
                    <m:r>
                      <m:rPr>
                        <m:sty m:val="p"/>
                      </m:rPr>
                      <w:rPr>
                        <w:rFonts w:ascii="Cambria Math" w:hAnsi="Cambria Math"/>
                      </w:rPr>
                      <m:t>1.44</m:t>
                    </m:r>
                  </m:e>
                </m:mr>
              </m:m>
            </m:e>
          </m:d>
          <m:r>
            <m:rPr>
              <m:sty m:val="p"/>
            </m:rPr>
            <w:rPr>
              <w:rFonts w:ascii="Cambria Math" w:hAnsi="Cambria Math"/>
            </w:rPr>
            <m:t xml:space="preserve"> </m:t>
          </m:r>
        </m:oMath>
      </m:oMathPara>
    </w:p>
    <w:p w:rsidR="001961D3" w:rsidRPr="00D35D2B" w:rsidRDefault="003236F2" w:rsidP="001A2E70">
      <w:pPr>
        <w:pStyle w:val="Equation"/>
      </w:pPr>
      <m:oMathPara>
        <m:oMath>
          <m:sSub>
            <m:sSubPr>
              <m:ctrlPr>
                <w:rPr>
                  <w:rFonts w:ascii="Cambria Math" w:hAnsi="Cambria Math"/>
                </w:rPr>
              </m:ctrlPr>
            </m:sSubPr>
            <m:e>
              <m:r>
                <w:rPr>
                  <w:rFonts w:ascii="Cambria Math" w:hAnsi="Cambria Math"/>
                </w:rPr>
                <m:t>K</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K</m:t>
              </m:r>
            </m:e>
            <m:sub>
              <m:r>
                <m:rPr>
                  <m:sty m:val="p"/>
                </m:rPr>
                <w:rPr>
                  <w:rFonts w:ascii="Cambria Math" w:hAnsi="Cambria Math"/>
                </w:rPr>
                <m:t>2</m:t>
              </m:r>
            </m:sub>
          </m:sSub>
          <m:d>
            <m:dPr>
              <m:begChr m:val="["/>
              <m:endChr m:val="]"/>
              <m:ctrlPr>
                <w:rPr>
                  <w:rFonts w:ascii="Cambria Math" w:hAnsi="Cambria Math"/>
                </w:rPr>
              </m:ctrlPr>
            </m:dPr>
            <m:e>
              <m:m>
                <m:mPr>
                  <m:mcs>
                    <m:mc>
                      <m:mcPr>
                        <m:count m:val="2"/>
                        <m:mcJc m:val="center"/>
                      </m:mcPr>
                    </m:mc>
                  </m:mcs>
                  <m:ctrlPr>
                    <w:rPr>
                      <w:rFonts w:ascii="Cambria Math" w:hAnsi="Cambria Math"/>
                    </w:rPr>
                  </m:ctrlPr>
                </m:mPr>
                <m:mr>
                  <m:e>
                    <m:r>
                      <m:rPr>
                        <m:sty m:val="p"/>
                      </m:rPr>
                      <w:rPr>
                        <w:rFonts w:ascii="Cambria Math" w:hAnsi="Cambria Math"/>
                      </w:rPr>
                      <m:t>-4.5679</m:t>
                    </m:r>
                  </m:e>
                  <m:e>
                    <m:r>
                      <m:rPr>
                        <m:sty m:val="p"/>
                      </m:rPr>
                      <w:rPr>
                        <w:rFonts w:ascii="Cambria Math" w:hAnsi="Cambria Math"/>
                      </w:rPr>
                      <m:t>0.0937</m:t>
                    </m:r>
                  </m:e>
                </m:mr>
              </m:m>
            </m:e>
          </m:d>
        </m:oMath>
      </m:oMathPara>
    </w:p>
    <w:p w:rsidR="001961D3" w:rsidRPr="001961D3" w:rsidRDefault="003236F2" w:rsidP="001A2E70">
      <w:pPr>
        <w:pStyle w:val="Equation"/>
        <w:rPr>
          <w:rFonts w:eastAsiaTheme="minorEastAsia" w:cs="B Zar"/>
          <w:color w:val="000000" w:themeColor="text1"/>
          <w:sz w:val="28"/>
          <w:szCs w:val="28"/>
        </w:rPr>
      </w:pPr>
      <m:oMathPara>
        <m:oMath>
          <m:sSub>
            <m:sSubPr>
              <m:ctrlPr>
                <w:rPr>
                  <w:rFonts w:ascii="Cambria Math" w:hAnsi="Cambria Math"/>
                </w:rPr>
              </m:ctrlPr>
            </m:sSubPr>
            <m:e>
              <m:r>
                <w:rPr>
                  <w:rFonts w:ascii="Cambria Math" w:hAnsi="Cambria Math"/>
                </w:rPr>
                <m:t>L</m:t>
              </m:r>
            </m:e>
            <m:sub>
              <m:r>
                <m:rPr>
                  <m:sty m:val="p"/>
                </m:rPr>
                <w:rPr>
                  <w:rFonts w:ascii="Cambria Math" w:hAnsi="Cambria Math"/>
                </w:rPr>
                <m:t>1</m:t>
              </m:r>
            </m:sub>
          </m:sSub>
          <m:r>
            <m:rPr>
              <m:sty m:val="p"/>
            </m:rPr>
            <w:rPr>
              <w:rFonts w:ascii="Cambria Math" w:hAnsi="Cambria Math"/>
            </w:rPr>
            <m:t>=</m:t>
          </m:r>
          <m:d>
            <m:dPr>
              <m:begChr m:val="["/>
              <m:endChr m:val="]"/>
              <m:ctrlPr>
                <w:rPr>
                  <w:rFonts w:ascii="Cambria Math" w:hAnsi="Cambria Math"/>
                </w:rPr>
              </m:ctrlPr>
            </m:dPr>
            <m:e>
              <m:m>
                <m:mPr>
                  <m:mcs>
                    <m:mc>
                      <m:mcPr>
                        <m:count m:val="1"/>
                        <m:mcJc m:val="center"/>
                      </m:mcPr>
                    </m:mc>
                  </m:mcs>
                  <m:ctrlPr>
                    <w:rPr>
                      <w:rFonts w:ascii="Cambria Math" w:hAnsi="Cambria Math"/>
                    </w:rPr>
                  </m:ctrlPr>
                </m:mPr>
                <m:mr>
                  <m:e>
                    <m:r>
                      <m:rPr>
                        <m:sty m:val="p"/>
                      </m:rPr>
                      <w:rPr>
                        <w:rFonts w:ascii="Cambria Math" w:hAnsi="Cambria Math"/>
                      </w:rPr>
                      <m:t>69.4129</m:t>
                    </m:r>
                  </m:e>
                </m:mr>
                <m:mr>
                  <m:e>
                    <m:r>
                      <m:rPr>
                        <m:sty m:val="p"/>
                      </m:rPr>
                      <w:rPr>
                        <w:rFonts w:ascii="Cambria Math" w:hAnsi="Cambria Math"/>
                      </w:rPr>
                      <m:t>-1.5001</m:t>
                    </m:r>
                  </m:e>
                </m:mr>
              </m:m>
            </m:e>
          </m:d>
          <m:sSub>
            <m:sSubPr>
              <m:ctrlPr>
                <w:rPr>
                  <w:rFonts w:ascii="Cambria Math" w:hAnsi="Cambria Math"/>
                </w:rPr>
              </m:ctrlPr>
            </m:sSubPr>
            <m:e>
              <m:r>
                <w:rPr>
                  <w:rFonts w:ascii="Cambria Math" w:hAnsi="Cambria Math"/>
                </w:rPr>
                <m:t>L</m:t>
              </m:r>
            </m:e>
            <m:sub>
              <m:r>
                <m:rPr>
                  <m:sty m:val="p"/>
                </m:rPr>
                <w:rPr>
                  <w:rFonts w:ascii="Cambria Math" w:hAnsi="Cambria Math"/>
                </w:rPr>
                <m:t>2</m:t>
              </m:r>
            </m:sub>
          </m:sSub>
          <m:r>
            <m:rPr>
              <m:sty m:val="p"/>
            </m:rPr>
            <w:rPr>
              <w:rFonts w:ascii="Cambria Math" w:hAnsi="Cambria Math"/>
            </w:rPr>
            <m:t>=</m:t>
          </m:r>
          <m:d>
            <m:dPr>
              <m:begChr m:val="["/>
              <m:endChr m:val="]"/>
              <m:ctrlPr>
                <w:rPr>
                  <w:rFonts w:ascii="Cambria Math" w:hAnsi="Cambria Math"/>
                </w:rPr>
              </m:ctrlPr>
            </m:dPr>
            <m:e>
              <m:m>
                <m:mPr>
                  <m:mcs>
                    <m:mc>
                      <m:mcPr>
                        <m:count m:val="1"/>
                        <m:mcJc m:val="center"/>
                      </m:mcPr>
                    </m:mc>
                  </m:mcs>
                  <m:ctrlPr>
                    <w:rPr>
                      <w:rFonts w:ascii="Cambria Math" w:hAnsi="Cambria Math"/>
                    </w:rPr>
                  </m:ctrlPr>
                </m:mPr>
                <m:mr>
                  <m:e>
                    <m:r>
                      <m:rPr>
                        <m:sty m:val="p"/>
                      </m:rPr>
                      <w:rPr>
                        <w:rFonts w:ascii="Cambria Math" w:hAnsi="Cambria Math"/>
                      </w:rPr>
                      <m:t>66.0492</m:t>
                    </m:r>
                  </m:e>
                </m:mr>
                <m:mr>
                  <m:e>
                    <m:r>
                      <m:rPr>
                        <m:sty m:val="p"/>
                      </m:rPr>
                      <w:rPr>
                        <w:rFonts w:ascii="Cambria Math" w:hAnsi="Cambria Math"/>
                      </w:rPr>
                      <m:t>-6.1496</m:t>
                    </m:r>
                  </m:e>
                </m:mr>
              </m:m>
            </m:e>
          </m:d>
        </m:oMath>
      </m:oMathPara>
    </w:p>
    <w:p w:rsidR="001961D3" w:rsidRDefault="001961D3" w:rsidP="001961D3">
      <w:pPr>
        <w:pStyle w:val="Text"/>
        <w:rPr>
          <w:rtl/>
        </w:rPr>
      </w:pPr>
      <w:r>
        <w:rPr>
          <w:rFonts w:hint="cs"/>
          <w:rtl/>
        </w:rPr>
        <w:lastRenderedPageBreak/>
        <w:t xml:space="preserve">در </w:t>
      </w:r>
      <w:r w:rsidR="003236F2">
        <w:rPr>
          <w:rtl/>
        </w:rPr>
        <w:fldChar w:fldCharType="begin"/>
      </w:r>
      <w:r>
        <w:rPr>
          <w:rFonts w:hint="cs"/>
        </w:rPr>
        <w:instrText>REF</w:instrText>
      </w:r>
      <w:r>
        <w:rPr>
          <w:rFonts w:hint="cs"/>
          <w:rtl/>
        </w:rPr>
        <w:instrText xml:space="preserve"> _</w:instrText>
      </w:r>
      <w:r>
        <w:rPr>
          <w:rFonts w:hint="cs"/>
        </w:rPr>
        <w:instrText>Ref436668894 \h</w:instrText>
      </w:r>
      <w:r w:rsidR="003236F2">
        <w:rPr>
          <w:rtl/>
        </w:rPr>
      </w:r>
      <w:r w:rsidR="003236F2">
        <w:rPr>
          <w:rtl/>
        </w:rPr>
        <w:fldChar w:fldCharType="separate"/>
      </w:r>
      <w:r>
        <w:rPr>
          <w:rtl/>
        </w:rPr>
        <w:t xml:space="preserve">شکل </w:t>
      </w:r>
      <w:r>
        <w:rPr>
          <w:rFonts w:hint="cs"/>
          <w:rtl/>
        </w:rPr>
        <w:t>(</w:t>
      </w:r>
      <w:r>
        <w:rPr>
          <w:noProof/>
          <w:rtl/>
        </w:rPr>
        <w:t>1</w:t>
      </w:r>
      <w:r w:rsidR="003236F2">
        <w:rPr>
          <w:rtl/>
        </w:rPr>
        <w:fldChar w:fldCharType="end"/>
      </w:r>
      <w:r>
        <w:rPr>
          <w:rFonts w:hint="cs"/>
          <w:rtl/>
        </w:rPr>
        <w:t xml:space="preserve">) رفتار سیستم حلقه بسته را در تعقیب ورودی مرجع پله می توان مشاهده کرد. همانطور که در </w:t>
      </w:r>
      <w:r w:rsidR="003236F2">
        <w:rPr>
          <w:rtl/>
        </w:rPr>
        <w:fldChar w:fldCharType="begin"/>
      </w:r>
      <w:r>
        <w:rPr>
          <w:rFonts w:hint="cs"/>
        </w:rPr>
        <w:instrText>REF</w:instrText>
      </w:r>
      <w:r>
        <w:rPr>
          <w:rFonts w:hint="cs"/>
          <w:rtl/>
        </w:rPr>
        <w:instrText xml:space="preserve"> _</w:instrText>
      </w:r>
      <w:r>
        <w:rPr>
          <w:rFonts w:hint="cs"/>
        </w:rPr>
        <w:instrText>Ref436668894 \h</w:instrText>
      </w:r>
      <w:r w:rsidR="003236F2">
        <w:rPr>
          <w:rtl/>
        </w:rPr>
      </w:r>
      <w:r w:rsidR="003236F2">
        <w:rPr>
          <w:rtl/>
        </w:rPr>
        <w:fldChar w:fldCharType="separate"/>
      </w:r>
      <w:r>
        <w:rPr>
          <w:rtl/>
        </w:rPr>
        <w:t xml:space="preserve">شکل </w:t>
      </w:r>
      <w:r>
        <w:rPr>
          <w:rFonts w:hint="cs"/>
          <w:rtl/>
        </w:rPr>
        <w:t>(</w:t>
      </w:r>
      <w:r>
        <w:rPr>
          <w:noProof/>
          <w:rtl/>
        </w:rPr>
        <w:t>1</w:t>
      </w:r>
      <w:r w:rsidR="003236F2">
        <w:rPr>
          <w:rtl/>
        </w:rPr>
        <w:fldChar w:fldCharType="end"/>
      </w:r>
      <w:r>
        <w:rPr>
          <w:rFonts w:hint="cs"/>
          <w:rtl/>
        </w:rPr>
        <w:t xml:space="preserve">) دیده می شود، به مدل مرجع، ورودی پالس داده شده و خروجی سیستم به‌خوبی این ورودی را تعقیب می‌کند. </w:t>
      </w:r>
      <w:r w:rsidR="003236F2">
        <w:rPr>
          <w:rtl/>
        </w:rPr>
        <w:fldChar w:fldCharType="begin"/>
      </w:r>
      <w:r>
        <w:rPr>
          <w:rFonts w:hint="cs"/>
        </w:rPr>
        <w:instrText>REF</w:instrText>
      </w:r>
      <w:r>
        <w:rPr>
          <w:rFonts w:hint="cs"/>
          <w:rtl/>
        </w:rPr>
        <w:instrText xml:space="preserve"> _</w:instrText>
      </w:r>
      <w:r>
        <w:rPr>
          <w:rFonts w:hint="cs"/>
        </w:rPr>
        <w:instrText>Ref436668973 \h</w:instrText>
      </w:r>
      <w:r w:rsidR="003236F2">
        <w:rPr>
          <w:rtl/>
        </w:rPr>
      </w:r>
      <w:r w:rsidR="003236F2">
        <w:rPr>
          <w:rtl/>
        </w:rPr>
        <w:fldChar w:fldCharType="separate"/>
      </w:r>
      <w:r>
        <w:rPr>
          <w:rtl/>
        </w:rPr>
        <w:t xml:space="preserve">شکل </w:t>
      </w:r>
      <w:r>
        <w:rPr>
          <w:rFonts w:hint="cs"/>
          <w:rtl/>
        </w:rPr>
        <w:t>(</w:t>
      </w:r>
      <w:r>
        <w:rPr>
          <w:noProof/>
          <w:rtl/>
        </w:rPr>
        <w:t>2</w:t>
      </w:r>
      <w:r w:rsidR="003236F2">
        <w:rPr>
          <w:rtl/>
        </w:rPr>
        <w:fldChar w:fldCharType="end"/>
      </w:r>
      <w:r>
        <w:rPr>
          <w:rFonts w:hint="cs"/>
          <w:rtl/>
        </w:rPr>
        <w:t xml:space="preserve">) و </w:t>
      </w:r>
      <w:r w:rsidR="003236F2">
        <w:rPr>
          <w:rtl/>
        </w:rPr>
        <w:fldChar w:fldCharType="begin"/>
      </w:r>
      <w:r>
        <w:rPr>
          <w:rFonts w:hint="cs"/>
        </w:rPr>
        <w:instrText>REF</w:instrText>
      </w:r>
      <w:r>
        <w:rPr>
          <w:rFonts w:hint="cs"/>
          <w:rtl/>
        </w:rPr>
        <w:instrText xml:space="preserve"> _</w:instrText>
      </w:r>
      <w:r>
        <w:rPr>
          <w:rFonts w:hint="cs"/>
        </w:rPr>
        <w:instrText>Ref436669048 \h</w:instrText>
      </w:r>
      <w:r w:rsidR="003236F2">
        <w:rPr>
          <w:rtl/>
        </w:rPr>
      </w:r>
      <w:r w:rsidR="003236F2">
        <w:rPr>
          <w:rtl/>
        </w:rPr>
        <w:fldChar w:fldCharType="separate"/>
      </w:r>
      <w:r>
        <w:rPr>
          <w:rtl/>
        </w:rPr>
        <w:t xml:space="preserve">شکل </w:t>
      </w:r>
      <w:r>
        <w:rPr>
          <w:rFonts w:hint="cs"/>
          <w:rtl/>
        </w:rPr>
        <w:t>(</w:t>
      </w:r>
      <w:r>
        <w:rPr>
          <w:noProof/>
          <w:rtl/>
        </w:rPr>
        <w:t>3</w:t>
      </w:r>
      <w:r w:rsidR="003236F2">
        <w:rPr>
          <w:rtl/>
        </w:rPr>
        <w:fldChar w:fldCharType="end"/>
      </w:r>
      <w:r>
        <w:rPr>
          <w:rFonts w:hint="cs"/>
          <w:rtl/>
        </w:rPr>
        <w:t xml:space="preserve">) تخمین هریک از حالات </w:t>
      </w:r>
      <m:oMath>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oMath>
      <w:r>
        <w:rPr>
          <w:rFonts w:hint="cs"/>
          <w:rtl/>
        </w:rPr>
        <w:t xml:space="preserve"> توسط رویتگر را نشان می‌دهد. ملاحضه می‌شود که عمل رویت به ‌خوبی انجام شده و با اینکه در شبیه سازی شرایط اولیه سیستم اصلی و رویتگر متفاوت انتخاب شده اند اما بعد از گذشت زمان کوتاهی خطای تخمین حالت از بین رفته است. </w:t>
      </w:r>
      <w:r w:rsidR="003236F2">
        <w:rPr>
          <w:rtl/>
        </w:rPr>
        <w:fldChar w:fldCharType="begin"/>
      </w:r>
      <w:r>
        <w:rPr>
          <w:rFonts w:hint="cs"/>
        </w:rPr>
        <w:instrText>REF</w:instrText>
      </w:r>
      <w:r>
        <w:rPr>
          <w:rFonts w:hint="cs"/>
          <w:rtl/>
        </w:rPr>
        <w:instrText xml:space="preserve"> _</w:instrText>
      </w:r>
      <w:r>
        <w:rPr>
          <w:rFonts w:hint="cs"/>
        </w:rPr>
        <w:instrText>Ref436669069 \h</w:instrText>
      </w:r>
      <w:r w:rsidR="003236F2">
        <w:rPr>
          <w:rtl/>
        </w:rPr>
      </w:r>
      <w:r w:rsidR="003236F2">
        <w:rPr>
          <w:rtl/>
        </w:rPr>
        <w:fldChar w:fldCharType="separate"/>
      </w:r>
      <w:r>
        <w:rPr>
          <w:rtl/>
        </w:rPr>
        <w:t xml:space="preserve">شکل </w:t>
      </w:r>
      <w:r>
        <w:rPr>
          <w:rFonts w:hint="cs"/>
          <w:rtl/>
        </w:rPr>
        <w:t>(</w:t>
      </w:r>
      <w:r>
        <w:rPr>
          <w:noProof/>
          <w:rtl/>
        </w:rPr>
        <w:t>4</w:t>
      </w:r>
      <w:r w:rsidR="003236F2">
        <w:rPr>
          <w:rtl/>
        </w:rPr>
        <w:fldChar w:fldCharType="end"/>
      </w:r>
      <w:r>
        <w:rPr>
          <w:rFonts w:hint="cs"/>
          <w:rtl/>
        </w:rPr>
        <w:t xml:space="preserve">) سیگنال کنترلی </w:t>
      </w:r>
      <m:oMath>
        <m:r>
          <w:rPr>
            <w:rFonts w:ascii="Cambria Math" w:hAnsi="Cambria Math"/>
          </w:rPr>
          <m:t>u</m:t>
        </m:r>
      </m:oMath>
      <w:r>
        <w:rPr>
          <w:rFonts w:hint="cs"/>
          <w:rtl/>
        </w:rPr>
        <w:t xml:space="preserve"> که برای کاهش خطای تعقیب به سیستم اعمال می‌شود را نشان می‌دهد.</w:t>
      </w:r>
    </w:p>
    <w:p w:rsidR="001961D3" w:rsidRDefault="00544703" w:rsidP="001961D3">
      <w:pPr>
        <w:pStyle w:val="FigureCaption"/>
        <w:rPr>
          <w:rtl/>
        </w:rPr>
      </w:pPr>
      <w:r w:rsidRPr="00544703">
        <w:rPr>
          <w:noProof/>
          <w:rtl/>
        </w:rPr>
        <w:drawing>
          <wp:inline distT="0" distB="0" distL="0" distR="0">
            <wp:extent cx="3352800" cy="1819275"/>
            <wp:effectExtent l="19050" t="0" r="0" b="0"/>
            <wp:docPr id="10" name="Picture 9" descr="tr1.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1.emf"/>
                    <pic:cNvPicPr/>
                  </pic:nvPicPr>
                  <pic:blipFill>
                    <a:blip r:embed="rId9" cstate="print"/>
                    <a:stretch>
                      <a:fillRect/>
                    </a:stretch>
                  </pic:blipFill>
                  <pic:spPr>
                    <a:xfrm>
                      <a:off x="0" y="0"/>
                      <a:ext cx="3352800" cy="1819275"/>
                    </a:xfrm>
                    <a:prstGeom prst="rect">
                      <a:avLst/>
                    </a:prstGeom>
                  </pic:spPr>
                </pic:pic>
              </a:graphicData>
            </a:graphic>
          </wp:inline>
        </w:drawing>
      </w:r>
    </w:p>
    <w:p w:rsidR="001961D3" w:rsidRDefault="001961D3" w:rsidP="001961D3">
      <w:pPr>
        <w:pStyle w:val="FigureCaption"/>
        <w:rPr>
          <w:rtl/>
        </w:rPr>
      </w:pPr>
      <w:bookmarkStart w:id="16" w:name="_Ref436668894"/>
      <w:r>
        <w:rPr>
          <w:rtl/>
        </w:rPr>
        <w:t xml:space="preserve">شکل </w:t>
      </w:r>
      <w:r>
        <w:rPr>
          <w:rFonts w:hint="cs"/>
          <w:rtl/>
        </w:rPr>
        <w:t>(</w:t>
      </w:r>
      <w:r w:rsidR="003236F2">
        <w:rPr>
          <w:rtl/>
        </w:rPr>
        <w:fldChar w:fldCharType="begin"/>
      </w:r>
      <w:r>
        <w:rPr>
          <w:rFonts w:hint="cs"/>
        </w:rPr>
        <w:instrText>SEQ</w:instrText>
      </w:r>
      <w:r>
        <w:rPr>
          <w:rFonts w:hint="cs"/>
          <w:rtl/>
        </w:rPr>
        <w:instrText xml:space="preserve"> شکل \* </w:instrText>
      </w:r>
      <w:r>
        <w:rPr>
          <w:rFonts w:hint="cs"/>
        </w:rPr>
        <w:instrText>ARABIC</w:instrText>
      </w:r>
      <w:r w:rsidR="003236F2">
        <w:rPr>
          <w:rtl/>
        </w:rPr>
        <w:fldChar w:fldCharType="separate"/>
      </w:r>
      <w:r>
        <w:rPr>
          <w:noProof/>
          <w:rtl/>
        </w:rPr>
        <w:t>1</w:t>
      </w:r>
      <w:r w:rsidR="003236F2">
        <w:rPr>
          <w:rtl/>
        </w:rPr>
        <w:fldChar w:fldCharType="end"/>
      </w:r>
      <w:bookmarkEnd w:id="16"/>
      <w:r>
        <w:rPr>
          <w:rFonts w:hint="cs"/>
          <w:rtl/>
        </w:rPr>
        <w:t>) تعقیب ورودی مرجع توسط خروجی سیستم</w:t>
      </w:r>
    </w:p>
    <w:p w:rsidR="001961D3" w:rsidRPr="00525047" w:rsidRDefault="00544703" w:rsidP="001961D3">
      <w:pPr>
        <w:pStyle w:val="FigureCaption"/>
        <w:jc w:val="left"/>
        <w:rPr>
          <w:rtl/>
        </w:rPr>
      </w:pPr>
      <w:r w:rsidRPr="00544703">
        <w:rPr>
          <w:noProof/>
          <w:rtl/>
        </w:rPr>
        <w:drawing>
          <wp:inline distT="0" distB="0" distL="0" distR="0">
            <wp:extent cx="3276600" cy="1762125"/>
            <wp:effectExtent l="19050" t="0" r="0" b="0"/>
            <wp:docPr id="11" name="Picture 10" descr="ob1.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1.emf"/>
                    <pic:cNvPicPr/>
                  </pic:nvPicPr>
                  <pic:blipFill>
                    <a:blip r:embed="rId10" cstate="print"/>
                    <a:stretch>
                      <a:fillRect/>
                    </a:stretch>
                  </pic:blipFill>
                  <pic:spPr>
                    <a:xfrm>
                      <a:off x="0" y="0"/>
                      <a:ext cx="3276600" cy="1762125"/>
                    </a:xfrm>
                    <a:prstGeom prst="rect">
                      <a:avLst/>
                    </a:prstGeom>
                  </pic:spPr>
                </pic:pic>
              </a:graphicData>
            </a:graphic>
          </wp:inline>
        </w:drawing>
      </w:r>
    </w:p>
    <w:p w:rsidR="001961D3" w:rsidRDefault="001961D3" w:rsidP="001961D3">
      <w:pPr>
        <w:pStyle w:val="FigureCaption"/>
        <w:rPr>
          <w:rtl/>
        </w:rPr>
      </w:pPr>
      <w:bookmarkStart w:id="17" w:name="_Ref436668973"/>
      <w:r>
        <w:rPr>
          <w:rtl/>
        </w:rPr>
        <w:t xml:space="preserve">شکل </w:t>
      </w:r>
      <w:r>
        <w:rPr>
          <w:rFonts w:hint="cs"/>
          <w:rtl/>
        </w:rPr>
        <w:t>(</w:t>
      </w:r>
      <w:r w:rsidR="003236F2">
        <w:rPr>
          <w:rtl/>
        </w:rPr>
        <w:fldChar w:fldCharType="begin"/>
      </w:r>
      <w:r>
        <w:rPr>
          <w:rFonts w:hint="cs"/>
        </w:rPr>
        <w:instrText>SEQ</w:instrText>
      </w:r>
      <w:r>
        <w:rPr>
          <w:rFonts w:hint="cs"/>
          <w:rtl/>
        </w:rPr>
        <w:instrText xml:space="preserve"> شکل \* </w:instrText>
      </w:r>
      <w:r>
        <w:rPr>
          <w:rFonts w:hint="cs"/>
        </w:rPr>
        <w:instrText>ARABIC</w:instrText>
      </w:r>
      <w:r w:rsidR="003236F2">
        <w:rPr>
          <w:rtl/>
        </w:rPr>
        <w:fldChar w:fldCharType="separate"/>
      </w:r>
      <w:r>
        <w:rPr>
          <w:noProof/>
          <w:rtl/>
        </w:rPr>
        <w:t>2</w:t>
      </w:r>
      <w:r w:rsidR="003236F2">
        <w:rPr>
          <w:rtl/>
        </w:rPr>
        <w:fldChar w:fldCharType="end"/>
      </w:r>
      <w:bookmarkEnd w:id="17"/>
      <w:r>
        <w:rPr>
          <w:rFonts w:hint="cs"/>
          <w:rtl/>
        </w:rPr>
        <w:t xml:space="preserve">) تخمین حالت </w:t>
      </w:r>
      <m:oMath>
        <m:sSub>
          <m:sSubPr>
            <m:ctrlPr>
              <w:rPr>
                <w:rFonts w:ascii="Cambria Math" w:hAnsi="Cambria Math"/>
                <w:i/>
              </w:rPr>
            </m:ctrlPr>
          </m:sSubPr>
          <m:e>
            <m:r>
              <m:rPr>
                <m:sty m:val="bi"/>
              </m:rPr>
              <w:rPr>
                <w:rFonts w:ascii="Cambria Math" w:hAnsi="Cambria Math"/>
              </w:rPr>
              <m:t>x</m:t>
            </m:r>
          </m:e>
          <m:sub>
            <m:r>
              <m:rPr>
                <m:sty m:val="bi"/>
              </m:rPr>
              <w:rPr>
                <w:rFonts w:ascii="Cambria Math" w:hAnsi="Cambria Math"/>
              </w:rPr>
              <m:t>1</m:t>
            </m:r>
          </m:sub>
        </m:sSub>
      </m:oMath>
    </w:p>
    <w:p w:rsidR="001961D3" w:rsidRDefault="00544703" w:rsidP="001961D3">
      <w:pPr>
        <w:pStyle w:val="FigureCaption"/>
        <w:rPr>
          <w:rtl/>
        </w:rPr>
      </w:pPr>
      <w:bookmarkStart w:id="18" w:name="_Ref436669048"/>
      <w:r w:rsidRPr="00544703">
        <w:rPr>
          <w:noProof/>
          <w:rtl/>
        </w:rPr>
        <w:drawing>
          <wp:inline distT="0" distB="0" distL="0" distR="0">
            <wp:extent cx="3333750" cy="1924050"/>
            <wp:effectExtent l="19050" t="0" r="0" b="0"/>
            <wp:docPr id="25" name="Picture 24" descr="ob7.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7.emf"/>
                    <pic:cNvPicPr/>
                  </pic:nvPicPr>
                  <pic:blipFill>
                    <a:blip r:embed="rId11" cstate="print"/>
                    <a:stretch>
                      <a:fillRect/>
                    </a:stretch>
                  </pic:blipFill>
                  <pic:spPr>
                    <a:xfrm>
                      <a:off x="0" y="0"/>
                      <a:ext cx="3333750" cy="1924050"/>
                    </a:xfrm>
                    <a:prstGeom prst="rect">
                      <a:avLst/>
                    </a:prstGeom>
                  </pic:spPr>
                </pic:pic>
              </a:graphicData>
            </a:graphic>
          </wp:inline>
        </w:drawing>
      </w:r>
      <w:r w:rsidR="001961D3">
        <w:rPr>
          <w:rtl/>
        </w:rPr>
        <w:t xml:space="preserve">شکل </w:t>
      </w:r>
      <w:r w:rsidR="001961D3">
        <w:rPr>
          <w:rFonts w:hint="cs"/>
          <w:rtl/>
        </w:rPr>
        <w:t>(</w:t>
      </w:r>
      <w:r w:rsidR="003236F2">
        <w:rPr>
          <w:rtl/>
        </w:rPr>
        <w:fldChar w:fldCharType="begin"/>
      </w:r>
      <w:r w:rsidR="001961D3">
        <w:rPr>
          <w:rFonts w:hint="cs"/>
        </w:rPr>
        <w:instrText>SEQ</w:instrText>
      </w:r>
      <w:r w:rsidR="001961D3">
        <w:rPr>
          <w:rFonts w:hint="cs"/>
          <w:rtl/>
        </w:rPr>
        <w:instrText xml:space="preserve"> شکل \* </w:instrText>
      </w:r>
      <w:r w:rsidR="001961D3">
        <w:rPr>
          <w:rFonts w:hint="cs"/>
        </w:rPr>
        <w:instrText>ARABIC</w:instrText>
      </w:r>
      <w:r w:rsidR="003236F2">
        <w:rPr>
          <w:rtl/>
        </w:rPr>
        <w:fldChar w:fldCharType="separate"/>
      </w:r>
      <w:r w:rsidR="001961D3">
        <w:rPr>
          <w:noProof/>
          <w:rtl/>
        </w:rPr>
        <w:t>3</w:t>
      </w:r>
      <w:r w:rsidR="003236F2">
        <w:rPr>
          <w:rtl/>
        </w:rPr>
        <w:fldChar w:fldCharType="end"/>
      </w:r>
      <w:bookmarkEnd w:id="18"/>
      <w:r w:rsidR="001961D3">
        <w:rPr>
          <w:rFonts w:hint="cs"/>
          <w:rtl/>
        </w:rPr>
        <w:t xml:space="preserve">) تخمین حالت </w:t>
      </w:r>
      <m:oMath>
        <m:sSub>
          <m:sSubPr>
            <m:ctrlPr>
              <w:rPr>
                <w:rFonts w:ascii="Cambria Math" w:hAnsi="Cambria Math"/>
              </w:rPr>
            </m:ctrlPr>
          </m:sSubPr>
          <m:e>
            <m:r>
              <m:rPr>
                <m:sty m:val="bi"/>
              </m:rPr>
              <w:rPr>
                <w:rFonts w:ascii="Cambria Math" w:hAnsi="Cambria Math"/>
              </w:rPr>
              <m:t>x</m:t>
            </m:r>
          </m:e>
          <m:sub>
            <m:r>
              <m:rPr>
                <m:sty m:val="b"/>
              </m:rPr>
              <w:rPr>
                <w:rFonts w:ascii="Cambria Math" w:hAnsi="Cambria Math"/>
              </w:rPr>
              <m:t>2</m:t>
            </m:r>
          </m:sub>
        </m:sSub>
      </m:oMath>
    </w:p>
    <w:p w:rsidR="001961D3" w:rsidRDefault="00544703" w:rsidP="001961D3">
      <w:pPr>
        <w:pStyle w:val="FigureCaption"/>
        <w:rPr>
          <w:rtl/>
        </w:rPr>
      </w:pPr>
      <w:bookmarkStart w:id="19" w:name="_Ref436669069"/>
      <w:r w:rsidRPr="00544703">
        <w:rPr>
          <w:noProof/>
          <w:rtl/>
        </w:rPr>
        <w:lastRenderedPageBreak/>
        <w:drawing>
          <wp:inline distT="0" distB="0" distL="0" distR="0">
            <wp:extent cx="3390900" cy="2085975"/>
            <wp:effectExtent l="19050" t="0" r="0" b="0"/>
            <wp:docPr id="17" name="Picture 16" descr="con1.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1.emf"/>
                    <pic:cNvPicPr/>
                  </pic:nvPicPr>
                  <pic:blipFill>
                    <a:blip r:embed="rId12" cstate="print"/>
                    <a:stretch>
                      <a:fillRect/>
                    </a:stretch>
                  </pic:blipFill>
                  <pic:spPr>
                    <a:xfrm>
                      <a:off x="0" y="0"/>
                      <a:ext cx="3390900" cy="2085975"/>
                    </a:xfrm>
                    <a:prstGeom prst="rect">
                      <a:avLst/>
                    </a:prstGeom>
                  </pic:spPr>
                </pic:pic>
              </a:graphicData>
            </a:graphic>
          </wp:inline>
        </w:drawing>
      </w:r>
      <w:r w:rsidR="001961D3">
        <w:rPr>
          <w:rtl/>
        </w:rPr>
        <w:t xml:space="preserve">شکل </w:t>
      </w:r>
      <w:r w:rsidR="001961D3">
        <w:rPr>
          <w:rFonts w:hint="cs"/>
          <w:rtl/>
        </w:rPr>
        <w:t>(</w:t>
      </w:r>
      <w:r w:rsidR="003236F2">
        <w:rPr>
          <w:rtl/>
        </w:rPr>
        <w:fldChar w:fldCharType="begin"/>
      </w:r>
      <w:r w:rsidR="001961D3">
        <w:rPr>
          <w:rFonts w:hint="cs"/>
        </w:rPr>
        <w:instrText>SEQ</w:instrText>
      </w:r>
      <w:r w:rsidR="001961D3">
        <w:rPr>
          <w:rFonts w:hint="cs"/>
          <w:rtl/>
        </w:rPr>
        <w:instrText xml:space="preserve"> شکل \* </w:instrText>
      </w:r>
      <w:r w:rsidR="001961D3">
        <w:rPr>
          <w:rFonts w:hint="cs"/>
        </w:rPr>
        <w:instrText>ARABIC</w:instrText>
      </w:r>
      <w:r w:rsidR="003236F2">
        <w:rPr>
          <w:rtl/>
        </w:rPr>
        <w:fldChar w:fldCharType="separate"/>
      </w:r>
      <w:r w:rsidR="001961D3">
        <w:rPr>
          <w:noProof/>
          <w:rtl/>
        </w:rPr>
        <w:t>4</w:t>
      </w:r>
      <w:r w:rsidR="003236F2">
        <w:rPr>
          <w:rtl/>
        </w:rPr>
        <w:fldChar w:fldCharType="end"/>
      </w:r>
      <w:bookmarkEnd w:id="19"/>
      <w:r w:rsidR="001961D3">
        <w:rPr>
          <w:rFonts w:hint="cs"/>
          <w:rtl/>
        </w:rPr>
        <w:t xml:space="preserve">) </w:t>
      </w:r>
      <w:r w:rsidR="001961D3" w:rsidRPr="00525047">
        <w:rPr>
          <w:rFonts w:hint="cs"/>
          <w:rtl/>
        </w:rPr>
        <w:t>سیگنال کنترلی</w:t>
      </w:r>
    </w:p>
    <w:p w:rsidR="001961D3" w:rsidRPr="006B38F1" w:rsidRDefault="001961D3" w:rsidP="001961D3">
      <w:pPr>
        <w:pStyle w:val="Text"/>
        <w:rPr>
          <w:rtl/>
        </w:rPr>
      </w:pPr>
    </w:p>
    <w:p w:rsidR="001961D3" w:rsidRPr="003743CA" w:rsidRDefault="001961D3" w:rsidP="001961D3">
      <w:pPr>
        <w:pStyle w:val="Heading2"/>
        <w:rPr>
          <w:rtl/>
        </w:rPr>
      </w:pPr>
      <w:r w:rsidRPr="003743CA">
        <w:rPr>
          <w:rFonts w:hint="cs"/>
          <w:rtl/>
        </w:rPr>
        <w:t>مثال شبیه‌سازی2</w:t>
      </w:r>
    </w:p>
    <w:p w:rsidR="001961D3" w:rsidRDefault="001961D3" w:rsidP="003C30BC">
      <w:pPr>
        <w:pStyle w:val="Text"/>
        <w:rPr>
          <w:rtl/>
        </w:rPr>
      </w:pPr>
      <w:r w:rsidRPr="003743CA">
        <w:rPr>
          <w:rFonts w:hint="cs"/>
          <w:rtl/>
        </w:rPr>
        <w:t xml:space="preserve">سیستم آشوبناک لورنز را </w:t>
      </w:r>
      <w:r>
        <w:rPr>
          <w:rFonts w:hint="cs"/>
          <w:rtl/>
        </w:rPr>
        <w:t>که در مرجع</w:t>
      </w:r>
      <w:r w:rsidR="00E702C1">
        <w:rPr>
          <w:rFonts w:hint="cs"/>
          <w:rtl/>
        </w:rPr>
        <w:t xml:space="preserve"> [</w:t>
      </w:r>
      <w:r w:rsidR="003C30BC">
        <w:rPr>
          <w:rFonts w:hint="cs"/>
          <w:rtl/>
        </w:rPr>
        <w:t>10</w:t>
      </w:r>
      <w:r w:rsidR="00E702C1">
        <w:rPr>
          <w:rFonts w:hint="cs"/>
          <w:rtl/>
        </w:rPr>
        <w:t xml:space="preserve">] </w:t>
      </w:r>
      <w:r>
        <w:rPr>
          <w:rFonts w:hint="cs"/>
          <w:rtl/>
        </w:rPr>
        <w:t xml:space="preserve">آمده </w:t>
      </w:r>
      <w:r w:rsidRPr="003743CA">
        <w:rPr>
          <w:rFonts w:hint="cs"/>
          <w:rtl/>
        </w:rPr>
        <w:t>در نظر بگیرید</w:t>
      </w:r>
    </w:p>
    <w:tbl>
      <w:tblPr>
        <w:bidiVisual/>
        <w:tblW w:w="0" w:type="auto"/>
        <w:jc w:val="center"/>
        <w:tblLook w:val="04A0"/>
      </w:tblPr>
      <w:tblGrid>
        <w:gridCol w:w="546"/>
        <w:gridCol w:w="4319"/>
      </w:tblGrid>
      <w:tr w:rsidR="001961D3" w:rsidTr="001961D3">
        <w:trPr>
          <w:jc w:val="center"/>
        </w:trPr>
        <w:tc>
          <w:tcPr>
            <w:tcW w:w="546" w:type="dxa"/>
            <w:vAlign w:val="center"/>
          </w:tcPr>
          <w:p w:rsidR="001961D3" w:rsidRDefault="001961D3" w:rsidP="001961D3">
            <w:pPr>
              <w:pStyle w:val="Text"/>
              <w:ind w:firstLine="0"/>
              <w:rPr>
                <w:rtl/>
              </w:rPr>
            </w:pPr>
            <w:r w:rsidRPr="001961D3">
              <w:rPr>
                <w:rFonts w:hint="cs"/>
                <w:sz w:val="22"/>
                <w:rtl/>
              </w:rPr>
              <w:t>(</w:t>
            </w:r>
            <w:r w:rsidR="003236F2" w:rsidRPr="001961D3">
              <w:rPr>
                <w:sz w:val="22"/>
                <w:rtl/>
              </w:rPr>
              <w:fldChar w:fldCharType="begin"/>
            </w:r>
            <w:r w:rsidRPr="001961D3">
              <w:rPr>
                <w:sz w:val="22"/>
              </w:rPr>
              <w:instrText>SEQ</w:instrText>
            </w:r>
            <w:r w:rsidRPr="001961D3">
              <w:rPr>
                <w:sz w:val="22"/>
                <w:rtl/>
              </w:rPr>
              <w:instrText xml:space="preserve"> معادله \* </w:instrText>
            </w:r>
            <w:r w:rsidRPr="001961D3">
              <w:rPr>
                <w:sz w:val="22"/>
              </w:rPr>
              <w:instrText>ARABIC</w:instrText>
            </w:r>
            <w:r w:rsidR="003236F2" w:rsidRPr="001961D3">
              <w:rPr>
                <w:sz w:val="22"/>
                <w:rtl/>
              </w:rPr>
              <w:fldChar w:fldCharType="separate"/>
            </w:r>
            <w:r w:rsidRPr="001961D3">
              <w:rPr>
                <w:noProof/>
                <w:sz w:val="22"/>
                <w:rtl/>
              </w:rPr>
              <w:t>18</w:t>
            </w:r>
            <w:r w:rsidR="003236F2" w:rsidRPr="001961D3">
              <w:rPr>
                <w:sz w:val="22"/>
                <w:rtl/>
              </w:rPr>
              <w:fldChar w:fldCharType="end"/>
            </w:r>
            <w:r w:rsidRPr="001961D3">
              <w:rPr>
                <w:rFonts w:hint="cs"/>
                <w:sz w:val="22"/>
                <w:rtl/>
              </w:rPr>
              <w:t>)</w:t>
            </w:r>
          </w:p>
        </w:tc>
        <w:tc>
          <w:tcPr>
            <w:tcW w:w="4319" w:type="dxa"/>
            <w:vAlign w:val="center"/>
          </w:tcPr>
          <w:p w:rsidR="001961D3" w:rsidRDefault="003236F2" w:rsidP="001A2E70">
            <w:pPr>
              <w:pStyle w:val="Equation"/>
            </w:pPr>
            <m:oMathPara>
              <m:oMath>
                <m:d>
                  <m:dPr>
                    <m:begChr m:val="{"/>
                    <m:endChr m:val=""/>
                    <m:ctrlPr>
                      <w:rPr>
                        <w:rFonts w:ascii="Cambria Math" w:hAnsi="Cambria Math"/>
                      </w:rPr>
                    </m:ctrlPr>
                  </m:dPr>
                  <m:e>
                    <m:eqArr>
                      <m:eqArrPr>
                        <m:ctrlPr>
                          <w:rPr>
                            <w:rFonts w:ascii="Cambria Math" w:hAnsi="Cambria Math"/>
                          </w:rPr>
                        </m:ctrlPr>
                      </m:eqArrPr>
                      <m:e>
                        <m:sSub>
                          <m:sSubPr>
                            <m:ctrlPr>
                              <w:rPr>
                                <w:rFonts w:ascii="Cambria Math" w:hAnsi="Cambria Math"/>
                              </w:rPr>
                            </m:ctrlPr>
                          </m:sSubPr>
                          <m:e>
                            <m:acc>
                              <m:accPr>
                                <m:chr m:val="̇"/>
                                <m:ctrlPr>
                                  <w:rPr>
                                    <w:rFonts w:ascii="Cambria Math" w:hAnsi="Cambria Math"/>
                                  </w:rPr>
                                </m:ctrlPr>
                              </m:accPr>
                              <m:e>
                                <m:r>
                                  <w:rPr>
                                    <w:rFonts w:ascii="Cambria Math" w:hAnsi="Cambria Math"/>
                                  </w:rPr>
                                  <m:t>x</m:t>
                                </m:r>
                              </m:e>
                            </m:acc>
                          </m:e>
                          <m:sub>
                            <m:r>
                              <m:rPr>
                                <m:sty m:val="p"/>
                              </m:rPr>
                              <w:rPr>
                                <w:rFonts w:ascii="Cambria Math" w:hAnsi="Cambria Math"/>
                              </w:rPr>
                              <m:t>1</m:t>
                            </m:r>
                          </m:sub>
                        </m:sSub>
                        <m:r>
                          <m:rPr>
                            <m:sty m:val="p"/>
                          </m:rPr>
                          <w:rPr>
                            <w:rFonts w:ascii="Cambria Math" w:hAnsi="Cambria Math"/>
                          </w:rPr>
                          <m:t>=10</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1</m:t>
                                </m:r>
                              </m:sub>
                            </m:sSub>
                          </m:e>
                        </m:d>
                        <m:r>
                          <m:rPr>
                            <m:sty m:val="p"/>
                          </m:rPr>
                          <w:rPr>
                            <w:rFonts w:ascii="Cambria Math" w:hAnsi="Cambria Math"/>
                          </w:rPr>
                          <m:t>+</m:t>
                        </m:r>
                        <m:r>
                          <w:rPr>
                            <w:rFonts w:ascii="Cambria Math" w:hAnsi="Cambria Math"/>
                          </w:rPr>
                          <m:t>u</m:t>
                        </m:r>
                        <m:r>
                          <m:rPr>
                            <m:sty m:val="p"/>
                          </m:rPr>
                          <w:rPr>
                            <w:rFonts w:ascii="Cambria Math" w:hAnsi="Cambria Math"/>
                          </w:rPr>
                          <m:t>(</m:t>
                        </m:r>
                        <m:r>
                          <w:rPr>
                            <w:rFonts w:ascii="Cambria Math" w:hAnsi="Cambria Math"/>
                          </w:rPr>
                          <m:t>t</m:t>
                        </m:r>
                        <m:r>
                          <m:rPr>
                            <m:sty m:val="p"/>
                          </m:rPr>
                          <w:rPr>
                            <w:rFonts w:ascii="Cambria Math" w:hAnsi="Cambria Math"/>
                          </w:rPr>
                          <m:t>)</m:t>
                        </m:r>
                      </m:e>
                      <m:e>
                        <m:sSub>
                          <m:sSubPr>
                            <m:ctrlPr>
                              <w:rPr>
                                <w:rFonts w:ascii="Cambria Math" w:hAnsi="Cambria Math"/>
                              </w:rPr>
                            </m:ctrlPr>
                          </m:sSubPr>
                          <m:e>
                            <m:acc>
                              <m:accPr>
                                <m:chr m:val="̇"/>
                                <m:ctrlPr>
                                  <w:rPr>
                                    <w:rFonts w:ascii="Cambria Math" w:hAnsi="Cambria Math"/>
                                  </w:rPr>
                                </m:ctrlPr>
                              </m:accPr>
                              <m:e>
                                <m:r>
                                  <w:rPr>
                                    <w:rFonts w:ascii="Cambria Math" w:hAnsi="Cambria Math"/>
                                  </w:rPr>
                                  <m:t>x</m:t>
                                </m:r>
                              </m:e>
                            </m:acc>
                          </m:e>
                          <m:sub>
                            <m:r>
                              <m:rPr>
                                <m:sty m:val="p"/>
                              </m:rPr>
                              <w:rPr>
                                <w:rFonts w:ascii="Cambria Math" w:hAnsi="Cambria Math"/>
                              </w:rPr>
                              <m:t>2</m:t>
                            </m:r>
                          </m:sub>
                        </m:sSub>
                        <m:r>
                          <m:rPr>
                            <m:sty m:val="p"/>
                          </m:rPr>
                          <w:rPr>
                            <w:rFonts w:ascii="Cambria Math" w:hAnsi="Cambria Math"/>
                          </w:rPr>
                          <m:t>=28</m:t>
                        </m:r>
                        <m:sSub>
                          <m:sSubPr>
                            <m:ctrlPr>
                              <w:rPr>
                                <w:rFonts w:ascii="Cambria Math" w:hAnsi="Cambria Math"/>
                              </w:rPr>
                            </m:ctrlPr>
                          </m:sSubPr>
                          <m:e>
                            <m:r>
                              <w:rPr>
                                <w:rFonts w:ascii="Cambria Math" w:hAnsi="Cambria Math"/>
                              </w:rPr>
                              <m:t>x</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1</m:t>
                            </m:r>
                          </m:sub>
                        </m:sSub>
                        <m:sSub>
                          <m:sSubPr>
                            <m:ctrlPr>
                              <w:rPr>
                                <w:rFonts w:ascii="Cambria Math" w:hAnsi="Cambria Math"/>
                              </w:rPr>
                            </m:ctrlPr>
                          </m:sSubPr>
                          <m:e>
                            <m:r>
                              <w:rPr>
                                <w:rFonts w:ascii="Cambria Math" w:hAnsi="Cambria Math"/>
                              </w:rPr>
                              <m:t>x</m:t>
                            </m:r>
                          </m:e>
                          <m:sub>
                            <m:r>
                              <m:rPr>
                                <m:sty m:val="p"/>
                              </m:rPr>
                              <w:rPr>
                                <w:rFonts w:ascii="Cambria Math" w:hAnsi="Cambria Math"/>
                              </w:rPr>
                              <m:t>3</m:t>
                            </m:r>
                          </m:sub>
                        </m:sSub>
                      </m:e>
                      <m:e>
                        <m:sSub>
                          <m:sSubPr>
                            <m:ctrlPr>
                              <w:rPr>
                                <w:rFonts w:ascii="Cambria Math" w:hAnsi="Cambria Math"/>
                              </w:rPr>
                            </m:ctrlPr>
                          </m:sSubPr>
                          <m:e>
                            <m:acc>
                              <m:accPr>
                                <m:chr m:val="̇"/>
                                <m:ctrlPr>
                                  <w:rPr>
                                    <w:rFonts w:ascii="Cambria Math" w:hAnsi="Cambria Math"/>
                                  </w:rPr>
                                </m:ctrlPr>
                              </m:accPr>
                              <m:e>
                                <m:r>
                                  <w:rPr>
                                    <w:rFonts w:ascii="Cambria Math" w:hAnsi="Cambria Math"/>
                                  </w:rPr>
                                  <m:t>x</m:t>
                                </m:r>
                              </m:e>
                            </m:acc>
                          </m:e>
                          <m:sub>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1</m:t>
                            </m:r>
                          </m:sub>
                        </m:sSub>
                        <m:sSub>
                          <m:sSubPr>
                            <m:ctrlPr>
                              <w:rPr>
                                <w:rFonts w:ascii="Cambria Math" w:hAnsi="Cambria Math"/>
                              </w:rPr>
                            </m:ctrlPr>
                          </m:sSubPr>
                          <m:e>
                            <m:r>
                              <w:rPr>
                                <w:rFonts w:ascii="Cambria Math" w:hAnsi="Cambria Math"/>
                              </w:rPr>
                              <m:t>x</m:t>
                            </m:r>
                          </m:e>
                          <m:sub>
                            <m:r>
                              <m:rPr>
                                <m:sty m:val="p"/>
                              </m:rPr>
                              <w:rPr>
                                <w:rFonts w:ascii="Cambria Math" w:hAnsi="Cambria Math"/>
                              </w:rPr>
                              <m:t>2</m:t>
                            </m:r>
                          </m:sub>
                        </m:sSub>
                        <m:r>
                          <m:rPr>
                            <m:sty m:val="p"/>
                          </m:rPr>
                          <w:rPr>
                            <w:rFonts w:ascii="Cambria Math" w:hAnsi="Cambria Math"/>
                          </w:rPr>
                          <m:t>-</m:t>
                        </m:r>
                        <m:f>
                          <m:fPr>
                            <m:ctrlPr>
                              <w:rPr>
                                <w:rFonts w:ascii="Cambria Math" w:hAnsi="Cambria Math"/>
                              </w:rPr>
                            </m:ctrlPr>
                          </m:fPr>
                          <m:num>
                            <m:r>
                              <m:rPr>
                                <m:sty m:val="p"/>
                              </m:rPr>
                              <w:rPr>
                                <w:rFonts w:ascii="Cambria Math" w:hAnsi="Cambria Math"/>
                              </w:rPr>
                              <m:t>8</m:t>
                            </m:r>
                          </m:num>
                          <m:den>
                            <m:r>
                              <m:rPr>
                                <m:sty m:val="p"/>
                              </m:rPr>
                              <w:rPr>
                                <w:rFonts w:ascii="Cambria Math" w:hAnsi="Cambria Math"/>
                              </w:rPr>
                              <m:t>3</m:t>
                            </m:r>
                          </m:den>
                        </m:f>
                        <m:sSub>
                          <m:sSubPr>
                            <m:ctrlPr>
                              <w:rPr>
                                <w:rFonts w:ascii="Cambria Math" w:hAnsi="Cambria Math"/>
                              </w:rPr>
                            </m:ctrlPr>
                          </m:sSubPr>
                          <m:e>
                            <m:r>
                              <w:rPr>
                                <w:rFonts w:ascii="Cambria Math" w:hAnsi="Cambria Math"/>
                              </w:rPr>
                              <m:t>x</m:t>
                            </m:r>
                          </m:e>
                          <m:sub>
                            <m:r>
                              <m:rPr>
                                <m:sty m:val="p"/>
                              </m:rPr>
                              <w:rPr>
                                <w:rFonts w:ascii="Cambria Math" w:hAnsi="Cambria Math"/>
                              </w:rPr>
                              <m:t>3</m:t>
                            </m:r>
                          </m:sub>
                        </m:sSub>
                      </m:e>
                    </m:eqArr>
                  </m:e>
                </m:d>
              </m:oMath>
            </m:oMathPara>
          </w:p>
        </w:tc>
      </w:tr>
    </w:tbl>
    <w:p w:rsidR="001961D3" w:rsidRDefault="001961D3" w:rsidP="001961D3">
      <w:pPr>
        <w:pStyle w:val="Text"/>
        <w:rPr>
          <w:rtl/>
        </w:rPr>
      </w:pPr>
      <w:r>
        <w:rPr>
          <w:rFonts w:hint="cs"/>
          <w:rtl/>
        </w:rPr>
        <w:t xml:space="preserve">برای سیستم فوق می توان یک مدل فازی </w:t>
      </w:r>
      <w:r>
        <w:t>TS</w:t>
      </w:r>
      <w:r>
        <w:rPr>
          <w:rFonts w:hint="cs"/>
          <w:rtl/>
        </w:rPr>
        <w:t xml:space="preserve"> با دوقاعده به صورت زیر تعریف کرد</w:t>
      </w:r>
    </w:p>
    <w:p w:rsidR="001961D3" w:rsidRPr="001961D3" w:rsidRDefault="003236F2" w:rsidP="001A2E70">
      <w:pPr>
        <w:pStyle w:val="Equation"/>
      </w:pPr>
      <m:oMathPara>
        <m:oMath>
          <m:sSub>
            <m:sSubPr>
              <m:ctrlPr>
                <w:rPr>
                  <w:rFonts w:ascii="Cambria Math" w:hAnsi="Cambria Math"/>
                  <w:iCs/>
                </w:rPr>
              </m:ctrlPr>
            </m:sSubPr>
            <m:e>
              <m:r>
                <w:rPr>
                  <w:rFonts w:ascii="Cambria Math" w:hAnsi="Cambria Math"/>
                </w:rPr>
                <m:t>A</m:t>
              </m:r>
            </m:e>
            <m:sub>
              <m:r>
                <m:rPr>
                  <m:sty m:val="p"/>
                </m:rPr>
                <w:rPr>
                  <w:rFonts w:ascii="Cambria Math" w:hAnsi="Cambria Math"/>
                </w:rPr>
                <m:t>1</m:t>
              </m:r>
            </m:sub>
          </m:sSub>
          <m:r>
            <m:rPr>
              <m:sty m:val="p"/>
            </m:rPr>
            <w:rPr>
              <w:rFonts w:ascii="Cambria Math" w:hAnsi="Cambria Math"/>
            </w:rPr>
            <m:t>=</m:t>
          </m:r>
          <m:d>
            <m:dPr>
              <m:begChr m:val="["/>
              <m:endChr m:val="]"/>
              <m:ctrlPr>
                <w:rPr>
                  <w:rFonts w:ascii="Cambria Math" w:hAnsi="Cambria Math"/>
                  <w:iCs/>
                </w:rPr>
              </m:ctrlPr>
            </m:dPr>
            <m:e>
              <m:m>
                <m:mPr>
                  <m:mcs>
                    <m:mc>
                      <m:mcPr>
                        <m:count m:val="3"/>
                        <m:mcJc m:val="center"/>
                      </m:mcPr>
                    </m:mc>
                  </m:mcs>
                  <m:ctrlPr>
                    <w:rPr>
                      <w:rFonts w:ascii="Cambria Math" w:hAnsi="Cambria Math"/>
                      <w:iCs/>
                    </w:rPr>
                  </m:ctrlPr>
                </m:mPr>
                <m:mr>
                  <m:e>
                    <m:r>
                      <m:rPr>
                        <m:sty m:val="p"/>
                      </m:rPr>
                      <w:rPr>
                        <w:rFonts w:ascii="Cambria Math" w:hAnsi="Cambria Math"/>
                      </w:rPr>
                      <m:t>-10</m:t>
                    </m:r>
                  </m:e>
                  <m:e>
                    <m:r>
                      <m:rPr>
                        <m:sty m:val="p"/>
                      </m:rPr>
                      <w:rPr>
                        <w:rFonts w:ascii="Cambria Math" w:hAnsi="Cambria Math"/>
                      </w:rPr>
                      <m:t>10</m:t>
                    </m:r>
                    <m:ctrlPr>
                      <w:rPr>
                        <w:rFonts w:ascii="Cambria Math" w:eastAsia="Cambria Math" w:hAnsi="Cambria Math" w:cs="Cambria Math"/>
                        <w:iCs/>
                      </w:rPr>
                    </m:ctrlPr>
                  </m:e>
                  <m:e>
                    <m:r>
                      <m:rPr>
                        <m:sty m:val="p"/>
                      </m:rPr>
                      <w:rPr>
                        <w:rFonts w:ascii="Cambria Math" w:eastAsia="Cambria Math" w:hAnsi="Cambria Math" w:cs="Cambria Math"/>
                      </w:rPr>
                      <m:t>0</m:t>
                    </m:r>
                  </m:e>
                </m:mr>
                <m:mr>
                  <m:e>
                    <m:r>
                      <m:rPr>
                        <m:sty m:val="p"/>
                      </m:rPr>
                      <w:rPr>
                        <w:rFonts w:ascii="Cambria Math" w:eastAsia="Cambria Math" w:hAnsi="Cambria Math" w:cs="Cambria Math"/>
                      </w:rPr>
                      <m:t>28</m:t>
                    </m:r>
                    <m:ctrlPr>
                      <w:rPr>
                        <w:rFonts w:ascii="Cambria Math" w:eastAsia="Cambria Math" w:hAnsi="Cambria Math" w:cs="Cambria Math"/>
                        <w:iCs/>
                      </w:rPr>
                    </m:ctrlPr>
                  </m:e>
                  <m:e>
                    <m:r>
                      <m:rPr>
                        <m:sty m:val="p"/>
                      </m:rPr>
                      <w:rPr>
                        <w:rFonts w:ascii="Cambria Math" w:eastAsia="Cambria Math" w:hAnsi="Cambria Math" w:cs="Cambria Math"/>
                      </w:rPr>
                      <m:t>-1</m:t>
                    </m:r>
                    <m:ctrlPr>
                      <w:rPr>
                        <w:rFonts w:ascii="Cambria Math" w:eastAsia="Cambria Math" w:hAnsi="Cambria Math" w:cs="Cambria Math"/>
                        <w:iCs/>
                      </w:rPr>
                    </m:ctrlPr>
                  </m:e>
                  <m:e>
                    <m:r>
                      <m:rPr>
                        <m:sty m:val="p"/>
                      </m:rPr>
                      <w:rPr>
                        <w:rFonts w:ascii="Cambria Math" w:eastAsia="Cambria Math" w:hAnsi="Cambria Math" w:cs="Cambria Math"/>
                      </w:rPr>
                      <m:t>-20</m:t>
                    </m:r>
                    <m:ctrlPr>
                      <w:rPr>
                        <w:rFonts w:ascii="Cambria Math" w:eastAsia="Cambria Math" w:hAnsi="Cambria Math" w:cs="Cambria Math"/>
                        <w:iCs/>
                      </w:rPr>
                    </m:ctrlPr>
                  </m:e>
                </m:mr>
                <m:mr>
                  <m:e>
                    <m:r>
                      <m:rPr>
                        <m:sty m:val="p"/>
                      </m:rPr>
                      <w:rPr>
                        <w:rFonts w:ascii="Cambria Math" w:eastAsia="Cambria Math" w:hAnsi="Cambria Math" w:cs="Cambria Math"/>
                      </w:rPr>
                      <m:t>0</m:t>
                    </m:r>
                  </m:e>
                  <m:e>
                    <m:r>
                      <m:rPr>
                        <m:sty m:val="p"/>
                      </m:rPr>
                      <w:rPr>
                        <w:rFonts w:ascii="Cambria Math" w:hAnsi="Cambria Math"/>
                      </w:rPr>
                      <m:t>20</m:t>
                    </m:r>
                    <m:ctrlPr>
                      <w:rPr>
                        <w:rFonts w:ascii="Cambria Math" w:eastAsia="Cambria Math" w:hAnsi="Cambria Math" w:cs="Cambria Math"/>
                        <w:iCs/>
                      </w:rPr>
                    </m:ctrlPr>
                  </m:e>
                  <m:e>
                    <m:r>
                      <m:rPr>
                        <m:sty m:val="p"/>
                      </m:rPr>
                      <w:rPr>
                        <w:rFonts w:ascii="Cambria Math" w:eastAsia="Cambria Math" w:hAnsi="Cambria Math" w:cs="Cambria Math"/>
                      </w:rPr>
                      <m:t>-</m:t>
                    </m:r>
                    <m:f>
                      <m:fPr>
                        <m:ctrlPr>
                          <w:rPr>
                            <w:rFonts w:ascii="Cambria Math" w:eastAsia="Cambria Math" w:hAnsi="Cambria Math" w:cs="Cambria Math"/>
                            <w:iCs/>
                          </w:rPr>
                        </m:ctrlPr>
                      </m:fPr>
                      <m:num>
                        <m:r>
                          <m:rPr>
                            <m:sty m:val="p"/>
                          </m:rPr>
                          <w:rPr>
                            <w:rFonts w:ascii="Cambria Math" w:eastAsia="Cambria Math" w:hAnsi="Cambria Math" w:cs="Cambria Math"/>
                          </w:rPr>
                          <m:t>8</m:t>
                        </m:r>
                      </m:num>
                      <m:den>
                        <m:r>
                          <m:rPr>
                            <m:sty m:val="p"/>
                          </m:rPr>
                          <w:rPr>
                            <w:rFonts w:ascii="Cambria Math" w:eastAsia="Cambria Math" w:hAnsi="Cambria Math" w:cs="Cambria Math"/>
                          </w:rPr>
                          <m:t>3</m:t>
                        </m:r>
                      </m:den>
                    </m:f>
                  </m:e>
                </m:mr>
              </m:m>
            </m:e>
          </m:d>
        </m:oMath>
      </m:oMathPara>
    </w:p>
    <w:p w:rsidR="001961D3" w:rsidRPr="001961D3" w:rsidRDefault="003236F2" w:rsidP="001A2E70">
      <w:pPr>
        <w:pStyle w:val="Equation"/>
      </w:pPr>
      <m:oMathPara>
        <m:oMath>
          <m:sSub>
            <m:sSubPr>
              <m:ctrlPr>
                <w:rPr>
                  <w:rFonts w:ascii="Cambria Math" w:hAnsi="Cambria Math"/>
                  <w:iCs/>
                </w:rPr>
              </m:ctrlPr>
            </m:sSubPr>
            <m:e>
              <m:r>
                <w:rPr>
                  <w:rFonts w:ascii="Cambria Math" w:hAnsi="Cambria Math"/>
                </w:rPr>
                <m:t>A</m:t>
              </m:r>
            </m:e>
            <m:sub>
              <m:r>
                <m:rPr>
                  <m:sty m:val="p"/>
                </m:rPr>
                <w:rPr>
                  <w:rFonts w:ascii="Cambria Math" w:hAnsi="Cambria Math"/>
                </w:rPr>
                <m:t>2</m:t>
              </m:r>
            </m:sub>
          </m:sSub>
          <m:r>
            <m:rPr>
              <m:sty m:val="p"/>
            </m:rPr>
            <w:rPr>
              <w:rFonts w:ascii="Cambria Math" w:hAnsi="Cambria Math"/>
            </w:rPr>
            <m:t>=</m:t>
          </m:r>
          <m:d>
            <m:dPr>
              <m:begChr m:val="["/>
              <m:endChr m:val="]"/>
              <m:ctrlPr>
                <w:rPr>
                  <w:rFonts w:ascii="Cambria Math" w:hAnsi="Cambria Math"/>
                  <w:iCs/>
                </w:rPr>
              </m:ctrlPr>
            </m:dPr>
            <m:e>
              <m:m>
                <m:mPr>
                  <m:mcs>
                    <m:mc>
                      <m:mcPr>
                        <m:count m:val="3"/>
                        <m:mcJc m:val="center"/>
                      </m:mcPr>
                    </m:mc>
                  </m:mcs>
                  <m:ctrlPr>
                    <w:rPr>
                      <w:rFonts w:ascii="Cambria Math" w:hAnsi="Cambria Math"/>
                      <w:iCs/>
                    </w:rPr>
                  </m:ctrlPr>
                </m:mPr>
                <m:mr>
                  <m:e>
                    <m:r>
                      <m:rPr>
                        <m:sty m:val="p"/>
                      </m:rPr>
                      <w:rPr>
                        <w:rFonts w:ascii="Cambria Math" w:hAnsi="Cambria Math"/>
                      </w:rPr>
                      <m:t>-10</m:t>
                    </m:r>
                  </m:e>
                  <m:e>
                    <m:r>
                      <m:rPr>
                        <m:sty m:val="p"/>
                      </m:rPr>
                      <w:rPr>
                        <w:rFonts w:ascii="Cambria Math" w:hAnsi="Cambria Math"/>
                      </w:rPr>
                      <m:t>10</m:t>
                    </m:r>
                    <m:ctrlPr>
                      <w:rPr>
                        <w:rFonts w:ascii="Cambria Math" w:eastAsia="Cambria Math" w:hAnsi="Cambria Math" w:cs="Cambria Math"/>
                        <w:iCs/>
                      </w:rPr>
                    </m:ctrlPr>
                  </m:e>
                  <m:e>
                    <m:r>
                      <m:rPr>
                        <m:sty m:val="p"/>
                      </m:rPr>
                      <w:rPr>
                        <w:rFonts w:ascii="Cambria Math" w:eastAsia="Cambria Math" w:hAnsi="Cambria Math" w:cs="Cambria Math"/>
                      </w:rPr>
                      <m:t>0</m:t>
                    </m:r>
                  </m:e>
                </m:mr>
                <m:mr>
                  <m:e>
                    <m:r>
                      <m:rPr>
                        <m:sty m:val="p"/>
                      </m:rPr>
                      <w:rPr>
                        <w:rFonts w:ascii="Cambria Math" w:eastAsia="Cambria Math" w:hAnsi="Cambria Math" w:cs="Cambria Math"/>
                      </w:rPr>
                      <m:t>28</m:t>
                    </m:r>
                    <m:ctrlPr>
                      <w:rPr>
                        <w:rFonts w:ascii="Cambria Math" w:eastAsia="Cambria Math" w:hAnsi="Cambria Math" w:cs="Cambria Math"/>
                        <w:iCs/>
                      </w:rPr>
                    </m:ctrlPr>
                  </m:e>
                  <m:e>
                    <m:r>
                      <m:rPr>
                        <m:sty m:val="p"/>
                      </m:rPr>
                      <w:rPr>
                        <w:rFonts w:ascii="Cambria Math" w:eastAsia="Cambria Math" w:hAnsi="Cambria Math" w:cs="Cambria Math"/>
                      </w:rPr>
                      <m:t>-1</m:t>
                    </m:r>
                    <m:ctrlPr>
                      <w:rPr>
                        <w:rFonts w:ascii="Cambria Math" w:eastAsia="Cambria Math" w:hAnsi="Cambria Math" w:cs="Cambria Math"/>
                        <w:iCs/>
                      </w:rPr>
                    </m:ctrlPr>
                  </m:e>
                  <m:e>
                    <m:r>
                      <m:rPr>
                        <m:sty m:val="p"/>
                      </m:rPr>
                      <w:rPr>
                        <w:rFonts w:ascii="Cambria Math" w:eastAsia="Cambria Math" w:hAnsi="Cambria Math" w:cs="Cambria Math"/>
                      </w:rPr>
                      <m:t>20</m:t>
                    </m:r>
                    <m:ctrlPr>
                      <w:rPr>
                        <w:rFonts w:ascii="Cambria Math" w:eastAsia="Cambria Math" w:hAnsi="Cambria Math" w:cs="Cambria Math"/>
                        <w:iCs/>
                      </w:rPr>
                    </m:ctrlPr>
                  </m:e>
                </m:mr>
                <m:mr>
                  <m:e>
                    <m:r>
                      <m:rPr>
                        <m:sty m:val="p"/>
                      </m:rPr>
                      <w:rPr>
                        <w:rFonts w:ascii="Cambria Math" w:eastAsia="Cambria Math" w:hAnsi="Cambria Math" w:cs="Cambria Math"/>
                      </w:rPr>
                      <m:t>0</m:t>
                    </m:r>
                  </m:e>
                  <m:e>
                    <m:r>
                      <m:rPr>
                        <m:sty m:val="p"/>
                      </m:rPr>
                      <w:rPr>
                        <w:rFonts w:ascii="Cambria Math" w:hAnsi="Cambria Math"/>
                      </w:rPr>
                      <m:t>-20</m:t>
                    </m:r>
                    <m:ctrlPr>
                      <w:rPr>
                        <w:rFonts w:ascii="Cambria Math" w:eastAsia="Cambria Math" w:hAnsi="Cambria Math" w:cs="Cambria Math"/>
                        <w:iCs/>
                      </w:rPr>
                    </m:ctrlPr>
                  </m:e>
                  <m:e>
                    <m:r>
                      <m:rPr>
                        <m:sty m:val="p"/>
                      </m:rPr>
                      <w:rPr>
                        <w:rFonts w:ascii="Cambria Math" w:eastAsia="Cambria Math" w:hAnsi="Cambria Math" w:cs="Cambria Math"/>
                      </w:rPr>
                      <m:t>-</m:t>
                    </m:r>
                    <m:f>
                      <m:fPr>
                        <m:ctrlPr>
                          <w:rPr>
                            <w:rFonts w:ascii="Cambria Math" w:eastAsia="Cambria Math" w:hAnsi="Cambria Math" w:cs="Cambria Math"/>
                            <w:iCs/>
                          </w:rPr>
                        </m:ctrlPr>
                      </m:fPr>
                      <m:num>
                        <m:r>
                          <m:rPr>
                            <m:sty m:val="p"/>
                          </m:rPr>
                          <w:rPr>
                            <w:rFonts w:ascii="Cambria Math" w:eastAsia="Cambria Math" w:hAnsi="Cambria Math" w:cs="Cambria Math"/>
                          </w:rPr>
                          <m:t>8</m:t>
                        </m:r>
                      </m:num>
                      <m:den>
                        <m:r>
                          <m:rPr>
                            <m:sty m:val="p"/>
                          </m:rPr>
                          <w:rPr>
                            <w:rFonts w:ascii="Cambria Math" w:eastAsia="Cambria Math" w:hAnsi="Cambria Math" w:cs="Cambria Math"/>
                          </w:rPr>
                          <m:t>3</m:t>
                        </m:r>
                      </m:den>
                    </m:f>
                  </m:e>
                </m:mr>
              </m:m>
            </m:e>
          </m:d>
        </m:oMath>
      </m:oMathPara>
    </w:p>
    <w:p w:rsidR="001961D3" w:rsidRDefault="003236F2" w:rsidP="001A2E70">
      <w:pPr>
        <w:pStyle w:val="Equation"/>
      </w:pPr>
      <m:oMathPara>
        <m:oMath>
          <m:sSub>
            <m:sSubPr>
              <m:ctrlPr>
                <w:rPr>
                  <w:rFonts w:ascii="Cambria Math" w:hAnsi="Cambria Math"/>
                  <w:iCs/>
                </w:rPr>
              </m:ctrlPr>
            </m:sSubPr>
            <m:e>
              <m:r>
                <w:rPr>
                  <w:rFonts w:ascii="Cambria Math" w:hAnsi="Cambria Math"/>
                </w:rPr>
                <m:t>B</m:t>
              </m:r>
            </m:e>
            <m:sub>
              <m:r>
                <w:rPr>
                  <w:rFonts w:ascii="Cambria Math" w:hAnsi="Cambria Math"/>
                </w:rPr>
                <m:t>1</m:t>
              </m:r>
            </m:sub>
          </m:sSub>
          <m:r>
            <w:rPr>
              <w:rFonts w:ascii="Cambria Math" w:hAnsi="Cambria Math"/>
            </w:rPr>
            <m:t>=</m:t>
          </m:r>
          <m:sSub>
            <m:sSubPr>
              <m:ctrlPr>
                <w:rPr>
                  <w:rFonts w:ascii="Cambria Math" w:hAnsi="Cambria Math"/>
                  <w:iCs/>
                </w:rPr>
              </m:ctrlPr>
            </m:sSubPr>
            <m:e>
              <m:r>
                <w:rPr>
                  <w:rFonts w:ascii="Cambria Math" w:hAnsi="Cambria Math"/>
                </w:rPr>
                <m:t>B</m:t>
              </m:r>
            </m:e>
            <m:sub>
              <m:r>
                <w:rPr>
                  <w:rFonts w:ascii="Cambria Math" w:hAnsi="Cambria Math"/>
                </w:rPr>
                <m:t>2</m:t>
              </m:r>
            </m:sub>
          </m:sSub>
          <m:r>
            <w:rPr>
              <w:rFonts w:ascii="Cambria Math" w:hAnsi="Cambria Math"/>
            </w:rPr>
            <m:t>=</m:t>
          </m:r>
          <m:d>
            <m:dPr>
              <m:begChr m:val="["/>
              <m:endChr m:val="]"/>
              <m:ctrlPr>
                <w:rPr>
                  <w:rFonts w:ascii="Cambria Math" w:hAnsi="Cambria Math"/>
                  <w:iCs/>
                </w:rPr>
              </m:ctrlPr>
            </m:dPr>
            <m:e>
              <m:m>
                <m:mPr>
                  <m:mcs>
                    <m:mc>
                      <m:mcPr>
                        <m:count m:val="1"/>
                        <m:mcJc m:val="center"/>
                      </m:mcPr>
                    </m:mc>
                  </m:mcs>
                  <m:ctrlPr>
                    <w:rPr>
                      <w:rFonts w:ascii="Cambria Math" w:hAnsi="Cambria Math"/>
                      <w:iCs/>
                    </w:rPr>
                  </m:ctrlPr>
                </m:mPr>
                <m:mr>
                  <m:e>
                    <m:r>
                      <w:rPr>
                        <w:rFonts w:ascii="Cambria Math" w:hAnsi="Cambria Math"/>
                      </w:rPr>
                      <m:t>1</m:t>
                    </m:r>
                  </m:e>
                </m:mr>
                <m:mr>
                  <m:e>
                    <m:r>
                      <w:rPr>
                        <w:rFonts w:ascii="Cambria Math" w:hAnsi="Cambria Math"/>
                      </w:rPr>
                      <m:t>0</m:t>
                    </m:r>
                    <m:ctrlPr>
                      <w:rPr>
                        <w:rFonts w:ascii="Cambria Math" w:eastAsia="Cambria Math" w:hAnsi="Cambria Math" w:cs="Cambria Math"/>
                        <w:iCs/>
                      </w:rPr>
                    </m:ctrlPr>
                  </m:e>
                </m:mr>
                <m:mr>
                  <m:e>
                    <m:r>
                      <w:rPr>
                        <w:rFonts w:ascii="Cambria Math" w:hAnsi="Cambria Math"/>
                      </w:rPr>
                      <m:t>0</m:t>
                    </m:r>
                  </m:e>
                </m:mr>
              </m:m>
            </m:e>
          </m:d>
          <m:sSub>
            <m:sSubPr>
              <m:ctrlPr>
                <w:rPr>
                  <w:rFonts w:ascii="Cambria Math" w:hAnsi="Cambria Math"/>
                </w:rPr>
              </m:ctrlPr>
            </m:sSubPr>
            <m:e>
              <m:r>
                <w:rPr>
                  <w:rFonts w:ascii="Cambria Math" w:hAnsi="Cambria Math"/>
                </w:rPr>
                <m:t>C</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2</m:t>
              </m:r>
            </m:sub>
          </m:sSub>
          <m:r>
            <w:rPr>
              <w:rFonts w:ascii="Cambria Math" w:hAnsi="Cambria Math"/>
            </w:rPr>
            <m:t>=</m:t>
          </m:r>
          <m:d>
            <m:dPr>
              <m:begChr m:val="["/>
              <m:endChr m:val="]"/>
              <m:ctrlPr>
                <w:rPr>
                  <w:rFonts w:ascii="Cambria Math" w:hAnsi="Cambria Math"/>
                </w:rPr>
              </m:ctrlPr>
            </m:dPr>
            <m:e>
              <m:m>
                <m:mPr>
                  <m:mcs>
                    <m:mc>
                      <m:mcPr>
                        <m:count m:val="3"/>
                        <m:mcJc m:val="center"/>
                      </m:mcPr>
                    </m:mc>
                  </m:mcs>
                  <m:ctrlPr>
                    <w:rPr>
                      <w:rFonts w:ascii="Cambria Math" w:hAnsi="Cambria Math"/>
                    </w:rPr>
                  </m:ctrlPr>
                </m:mPr>
                <m:mr>
                  <m:e>
                    <m:r>
                      <w:rPr>
                        <w:rFonts w:ascii="Cambria Math" w:hAnsi="Cambria Math"/>
                      </w:rPr>
                      <m:t>1</m:t>
                    </m:r>
                  </m:e>
                  <m:e>
                    <m:r>
                      <w:rPr>
                        <w:rFonts w:ascii="Cambria Math" w:hAnsi="Cambria Math"/>
                      </w:rPr>
                      <m:t>0</m:t>
                    </m:r>
                    <m:ctrlPr>
                      <w:rPr>
                        <w:rFonts w:ascii="Cambria Math" w:eastAsia="Cambria Math" w:hAnsi="Cambria Math" w:cs="Cambria Math"/>
                      </w:rPr>
                    </m:ctrlPr>
                  </m:e>
                  <m:e>
                    <m:r>
                      <w:rPr>
                        <w:rFonts w:ascii="Cambria Math" w:eastAsia="Cambria Math" w:hAnsi="Cambria Math" w:cs="Cambria Math"/>
                      </w:rPr>
                      <m:t>0</m:t>
                    </m:r>
                  </m:e>
                </m:mr>
              </m:m>
            </m:e>
          </m:d>
        </m:oMath>
      </m:oMathPara>
    </w:p>
    <w:p w:rsidR="00E702C1" w:rsidRPr="009B4E92" w:rsidRDefault="003236F2" w:rsidP="001A2E70">
      <w:pPr>
        <w:pStyle w:val="Equation"/>
      </w:pPr>
      <m:oMathPara>
        <m:oMath>
          <m:sSub>
            <m:sSubPr>
              <m:ctrlPr>
                <w:rPr>
                  <w:rFonts w:ascii="Cambria Math" w:hAnsi="Cambria Math"/>
                </w:rPr>
              </m:ctrlPr>
            </m:sSubPr>
            <m:e>
              <m:r>
                <w:rPr>
                  <w:rFonts w:ascii="Cambria Math" w:hAnsi="Cambria Math"/>
                </w:rPr>
                <m:t>h</m:t>
              </m:r>
            </m:e>
            <m:sub>
              <m:r>
                <m:rPr>
                  <m:sty m:val="p"/>
                </m:rPr>
                <w:rPr>
                  <w:rFonts w:ascii="Cambria Math" w:hAnsi="Cambria Math"/>
                </w:rPr>
                <m:t>1</m:t>
              </m:r>
            </m:sub>
          </m:sSub>
          <m:d>
            <m:dPr>
              <m:ctrlPr>
                <w:rPr>
                  <w:rFonts w:ascii="Cambria Math" w:hAnsi="Cambria Math"/>
                </w:rPr>
              </m:ctrlPr>
            </m:dPr>
            <m:e>
              <m:r>
                <w:rPr>
                  <w:rFonts w:ascii="Cambria Math" w:hAnsi="Cambria Math"/>
                </w:rPr>
                <m:t>x</m:t>
              </m:r>
            </m:e>
          </m:d>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den>
          </m:f>
          <m:d>
            <m:dPr>
              <m:ctrlPr>
                <w:rPr>
                  <w:rFonts w:ascii="Cambria Math" w:hAnsi="Cambria Math"/>
                </w:rPr>
              </m:ctrlPr>
            </m:dPr>
            <m:e>
              <m:r>
                <m:rPr>
                  <m:sty m:val="p"/>
                </m:rPr>
                <w:rPr>
                  <w:rFonts w:ascii="Cambria Math" w:hAnsi="Cambria Math"/>
                </w:rPr>
                <m:t>1+</m:t>
              </m:r>
              <m:f>
                <m:fPr>
                  <m:ctrlPr>
                    <w:rPr>
                      <w:rFonts w:ascii="Cambria Math" w:hAnsi="Cambria Math"/>
                    </w:rPr>
                  </m:ctrlPr>
                </m:fPr>
                <m:num>
                  <m:sSub>
                    <m:sSubPr>
                      <m:ctrlPr>
                        <w:rPr>
                          <w:rFonts w:ascii="Cambria Math" w:hAnsi="Cambria Math"/>
                        </w:rPr>
                      </m:ctrlPr>
                    </m:sSubPr>
                    <m:e>
                      <m:r>
                        <w:rPr>
                          <w:rFonts w:ascii="Cambria Math" w:hAnsi="Cambria Math"/>
                        </w:rPr>
                        <m:t>x</m:t>
                      </m:r>
                    </m:e>
                    <m:sub>
                      <m:r>
                        <m:rPr>
                          <m:sty m:val="p"/>
                        </m:rPr>
                        <w:rPr>
                          <w:rFonts w:ascii="Cambria Math" w:hAnsi="Cambria Math"/>
                        </w:rPr>
                        <m:t>1</m:t>
                      </m:r>
                    </m:sub>
                  </m:sSub>
                </m:num>
                <m:den>
                  <m:r>
                    <m:rPr>
                      <m:sty m:val="p"/>
                    </m:rPr>
                    <w:rPr>
                      <w:rFonts w:ascii="Cambria Math" w:hAnsi="Cambria Math"/>
                    </w:rPr>
                    <m:t>20</m:t>
                  </m:r>
                </m:den>
              </m:f>
            </m:e>
          </m:d>
        </m:oMath>
      </m:oMathPara>
    </w:p>
    <w:p w:rsidR="00E702C1" w:rsidRDefault="003236F2" w:rsidP="001A2E70">
      <w:pPr>
        <w:pStyle w:val="Equation"/>
      </w:pPr>
      <m:oMathPara>
        <m:oMath>
          <m:sSub>
            <m:sSubPr>
              <m:ctrlPr>
                <w:rPr>
                  <w:rFonts w:ascii="Cambria Math" w:hAnsi="Cambria Math"/>
                </w:rPr>
              </m:ctrlPr>
            </m:sSubPr>
            <m:e>
              <m:r>
                <w:rPr>
                  <w:rFonts w:ascii="Cambria Math" w:hAnsi="Cambria Math"/>
                </w:rPr>
                <m:t>h</m:t>
              </m:r>
            </m:e>
            <m:sub>
              <m:r>
                <m:rPr>
                  <m:sty m:val="p"/>
                </m:rPr>
                <w:rPr>
                  <w:rFonts w:ascii="Cambria Math" w:hAnsi="Cambria Math"/>
                </w:rPr>
                <m:t>2</m:t>
              </m:r>
            </m:sub>
          </m:sSub>
          <m:d>
            <m:dPr>
              <m:ctrlPr>
                <w:rPr>
                  <w:rFonts w:ascii="Cambria Math" w:hAnsi="Cambria Math"/>
                </w:rPr>
              </m:ctrlPr>
            </m:dPr>
            <m:e>
              <m:r>
                <w:rPr>
                  <w:rFonts w:ascii="Cambria Math" w:hAnsi="Cambria Math"/>
                </w:rPr>
                <m:t>x</m:t>
              </m:r>
            </m:e>
          </m:d>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den>
          </m:f>
          <m:d>
            <m:dPr>
              <m:ctrlPr>
                <w:rPr>
                  <w:rFonts w:ascii="Cambria Math" w:hAnsi="Cambria Math"/>
                </w:rPr>
              </m:ctrlPr>
            </m:dPr>
            <m:e>
              <m:r>
                <m:rPr>
                  <m:sty m:val="p"/>
                </m:rPr>
                <w:rPr>
                  <w:rFonts w:ascii="Cambria Math" w:hAnsi="Cambria Math"/>
                </w:rPr>
                <m:t>1-</m:t>
              </m:r>
              <m:f>
                <m:fPr>
                  <m:ctrlPr>
                    <w:rPr>
                      <w:rFonts w:ascii="Cambria Math" w:hAnsi="Cambria Math"/>
                    </w:rPr>
                  </m:ctrlPr>
                </m:fPr>
                <m:num>
                  <m:sSub>
                    <m:sSubPr>
                      <m:ctrlPr>
                        <w:rPr>
                          <w:rFonts w:ascii="Cambria Math" w:hAnsi="Cambria Math"/>
                        </w:rPr>
                      </m:ctrlPr>
                    </m:sSubPr>
                    <m:e>
                      <m:r>
                        <w:rPr>
                          <w:rFonts w:ascii="Cambria Math" w:hAnsi="Cambria Math"/>
                        </w:rPr>
                        <m:t>x</m:t>
                      </m:r>
                    </m:e>
                    <m:sub>
                      <m:r>
                        <m:rPr>
                          <m:sty m:val="p"/>
                        </m:rPr>
                        <w:rPr>
                          <w:rFonts w:ascii="Cambria Math" w:hAnsi="Cambria Math"/>
                        </w:rPr>
                        <m:t>1</m:t>
                      </m:r>
                    </m:sub>
                  </m:sSub>
                </m:num>
                <m:den>
                  <m:r>
                    <m:rPr>
                      <m:sty m:val="p"/>
                    </m:rPr>
                    <w:rPr>
                      <w:rFonts w:ascii="Cambria Math" w:hAnsi="Cambria Math"/>
                    </w:rPr>
                    <m:t>20</m:t>
                  </m:r>
                </m:den>
              </m:f>
            </m:e>
          </m:d>
        </m:oMath>
      </m:oMathPara>
    </w:p>
    <w:p w:rsidR="001961D3" w:rsidRDefault="001961D3" w:rsidP="001961D3">
      <w:pPr>
        <w:pStyle w:val="Text"/>
        <w:rPr>
          <w:rtl/>
        </w:rPr>
      </w:pPr>
      <w:r>
        <w:rPr>
          <w:rFonts w:hint="cs"/>
          <w:rtl/>
        </w:rPr>
        <w:t>مدل مرجع رانیز به‌صورت زیر در نظر می‌گیریم</w:t>
      </w:r>
    </w:p>
    <w:p w:rsidR="001961D3" w:rsidRPr="001961D3" w:rsidRDefault="003236F2" w:rsidP="001A2E70">
      <w:pPr>
        <w:pStyle w:val="Equation"/>
      </w:pPr>
      <m:oMathPara>
        <m:oMath>
          <m:sSub>
            <m:sSubPr>
              <m:ctrlPr>
                <w:rPr>
                  <w:rFonts w:ascii="Cambria Math" w:hAnsi="Cambria Math"/>
                </w:rPr>
              </m:ctrlPr>
            </m:sSubPr>
            <m:e>
              <m:r>
                <w:rPr>
                  <w:rFonts w:ascii="Cambria Math" w:hAnsi="Cambria Math"/>
                </w:rPr>
                <m:t>A</m:t>
              </m:r>
            </m:e>
            <m:sub>
              <m:r>
                <w:rPr>
                  <w:rFonts w:ascii="Cambria Math" w:hAnsi="Cambria Math"/>
                </w:rPr>
                <m:t>r</m:t>
              </m:r>
            </m:sub>
          </m:sSub>
          <m:r>
            <m:rPr>
              <m:sty m:val="p"/>
            </m:rPr>
            <w:rPr>
              <w:rFonts w:ascii="Cambria Math" w:hAnsi="Cambria Math"/>
            </w:rPr>
            <m:t>=</m:t>
          </m:r>
          <m:d>
            <m:dPr>
              <m:begChr m:val="["/>
              <m:endChr m:val="]"/>
              <m:ctrlPr>
                <w:rPr>
                  <w:rFonts w:ascii="Cambria Math" w:hAnsi="Cambria Math"/>
                </w:rPr>
              </m:ctrlPr>
            </m:dPr>
            <m:e>
              <m:m>
                <m:mPr>
                  <m:mcs>
                    <m:mc>
                      <m:mcPr>
                        <m:count m:val="3"/>
                        <m:mcJc m:val="center"/>
                      </m:mcPr>
                    </m:mc>
                  </m:mcs>
                  <m:ctrlPr>
                    <w:rPr>
                      <w:rFonts w:ascii="Cambria Math" w:hAnsi="Cambria Math"/>
                    </w:rPr>
                  </m:ctrlPr>
                </m:mPr>
                <m:mr>
                  <m:e>
                    <m:r>
                      <m:rPr>
                        <m:sty m:val="p"/>
                      </m:rPr>
                      <w:rPr>
                        <w:rFonts w:ascii="Cambria Math" w:hAnsi="Cambria Math"/>
                      </w:rPr>
                      <m:t>0</m:t>
                    </m:r>
                    <m:ctrlPr>
                      <w:rPr>
                        <w:rFonts w:ascii="Cambria Math" w:eastAsia="Cambria Math" w:hAnsi="Cambria Math" w:cs="Cambria Math"/>
                      </w:rPr>
                    </m:ctrlPr>
                  </m:e>
                  <m:e>
                    <m:r>
                      <m:rPr>
                        <m:sty m:val="p"/>
                      </m:rPr>
                      <w:rPr>
                        <w:rFonts w:ascii="Cambria Math" w:eastAsia="Cambria Math" w:hAnsi="Cambria Math" w:cs="Cambria Math"/>
                      </w:rPr>
                      <m:t>1</m:t>
                    </m:r>
                    <m:ctrlPr>
                      <w:rPr>
                        <w:rFonts w:ascii="Cambria Math" w:eastAsia="Cambria Math" w:hAnsi="Cambria Math" w:cs="Cambria Math"/>
                      </w:rPr>
                    </m:ctrlPr>
                  </m:e>
                  <m:e>
                    <m:r>
                      <m:rPr>
                        <m:sty m:val="p"/>
                      </m:rPr>
                      <w:rPr>
                        <w:rFonts w:ascii="Cambria Math" w:eastAsia="Cambria Math" w:hAnsi="Cambria Math" w:cs="Cambria Math"/>
                      </w:rPr>
                      <m:t>0</m:t>
                    </m:r>
                    <m:ctrlPr>
                      <w:rPr>
                        <w:rFonts w:ascii="Cambria Math" w:eastAsia="Cambria Math" w:hAnsi="Cambria Math" w:cs="Cambria Math"/>
                      </w:rPr>
                    </m:ctrlPr>
                  </m:e>
                </m:mr>
                <m:mr>
                  <m:e>
                    <m:r>
                      <m:rPr>
                        <m:sty m:val="p"/>
                      </m:rPr>
                      <w:rPr>
                        <w:rFonts w:ascii="Cambria Math" w:hAnsi="Cambria Math"/>
                      </w:rPr>
                      <m:t>0</m:t>
                    </m:r>
                  </m:e>
                  <m:e>
                    <m:r>
                      <m:rPr>
                        <m:sty m:val="p"/>
                      </m:rPr>
                      <w:rPr>
                        <w:rFonts w:ascii="Cambria Math" w:hAnsi="Cambria Math"/>
                      </w:rPr>
                      <m:t>0</m:t>
                    </m:r>
                    <m:ctrlPr>
                      <w:rPr>
                        <w:rFonts w:ascii="Cambria Math" w:eastAsia="Cambria Math" w:hAnsi="Cambria Math" w:cs="Cambria Math"/>
                      </w:rPr>
                    </m:ctrlPr>
                  </m:e>
                  <m:e>
                    <m:r>
                      <m:rPr>
                        <m:sty m:val="p"/>
                      </m:rPr>
                      <w:rPr>
                        <w:rFonts w:ascii="Cambria Math" w:eastAsia="Cambria Math" w:hAnsi="Cambria Math" w:cs="Cambria Math"/>
                      </w:rPr>
                      <m:t>1</m:t>
                    </m:r>
                  </m:e>
                </m:mr>
                <m:mr>
                  <m:e>
                    <m:r>
                      <m:rPr>
                        <m:sty m:val="p"/>
                      </m:rPr>
                      <w:rPr>
                        <w:rFonts w:ascii="Cambria Math" w:hAnsi="Cambria Math"/>
                      </w:rPr>
                      <m:t>-6</m:t>
                    </m:r>
                  </m:e>
                  <m:e>
                    <m:r>
                      <m:rPr>
                        <m:sty m:val="p"/>
                      </m:rPr>
                      <w:rPr>
                        <w:rFonts w:ascii="Cambria Math" w:hAnsi="Cambria Math"/>
                      </w:rPr>
                      <m:t>-11</m:t>
                    </m:r>
                    <m:ctrlPr>
                      <w:rPr>
                        <w:rFonts w:ascii="Cambria Math" w:eastAsia="Cambria Math" w:hAnsi="Cambria Math" w:cs="Cambria Math"/>
                      </w:rPr>
                    </m:ctrlPr>
                  </m:e>
                  <m:e>
                    <m:r>
                      <m:rPr>
                        <m:sty m:val="p"/>
                      </m:rPr>
                      <w:rPr>
                        <w:rFonts w:ascii="Cambria Math" w:eastAsia="Cambria Math" w:hAnsi="Cambria Math" w:cs="Cambria Math"/>
                      </w:rPr>
                      <m:t>-6</m:t>
                    </m:r>
                  </m:e>
                </m:mr>
              </m:m>
            </m:e>
          </m:d>
          <m:sSub>
            <m:sSubPr>
              <m:ctrlPr>
                <w:rPr>
                  <w:rFonts w:ascii="Cambria Math" w:hAnsi="Cambria Math"/>
                </w:rPr>
              </m:ctrlPr>
            </m:sSubPr>
            <m:e>
              <m:r>
                <w:rPr>
                  <w:rFonts w:ascii="Cambria Math" w:hAnsi="Cambria Math"/>
                </w:rPr>
                <m:t>B</m:t>
              </m:r>
            </m:e>
            <m:sub>
              <m:r>
                <w:rPr>
                  <w:rFonts w:ascii="Cambria Math" w:hAnsi="Cambria Math"/>
                </w:rPr>
                <m:t>r</m:t>
              </m:r>
            </m:sub>
          </m:sSub>
          <m:r>
            <m:rPr>
              <m:sty m:val="p"/>
            </m:rPr>
            <w:rPr>
              <w:rFonts w:ascii="Cambria Math" w:hAnsi="Cambria Math"/>
            </w:rPr>
            <m:t>=</m:t>
          </m:r>
          <m:d>
            <m:dPr>
              <m:begChr m:val="["/>
              <m:endChr m:val="]"/>
              <m:ctrlPr>
                <w:rPr>
                  <w:rFonts w:ascii="Cambria Math" w:hAnsi="Cambria Math"/>
                </w:rPr>
              </m:ctrlPr>
            </m:dPr>
            <m:e>
              <m:m>
                <m:mPr>
                  <m:mcs>
                    <m:mc>
                      <m:mcPr>
                        <m:count m:val="1"/>
                        <m:mcJc m:val="center"/>
                      </m:mcPr>
                    </m:mc>
                  </m:mcs>
                  <m:ctrlPr>
                    <w:rPr>
                      <w:rFonts w:ascii="Cambria Math" w:hAnsi="Cambria Math"/>
                    </w:rPr>
                  </m:ctrlPr>
                </m:mPr>
                <m:mr>
                  <m:e>
                    <m:r>
                      <m:rPr>
                        <m:sty m:val="p"/>
                      </m:rPr>
                      <w:rPr>
                        <w:rFonts w:ascii="Cambria Math" w:eastAsia="Cambria Math" w:hAnsi="Cambria Math" w:cs="Cambria Math"/>
                      </w:rPr>
                      <m:t>1</m:t>
                    </m:r>
                    <m:ctrlPr>
                      <w:rPr>
                        <w:rFonts w:ascii="Cambria Math" w:eastAsia="Cambria Math" w:hAnsi="Cambria Math" w:cs="Cambria Math"/>
                      </w:rPr>
                    </m:ctrlPr>
                  </m:e>
                </m:mr>
                <m:mr>
                  <m:e>
                    <m:r>
                      <m:rPr>
                        <m:sty m:val="p"/>
                      </m:rPr>
                      <w:rPr>
                        <w:rFonts w:ascii="Cambria Math" w:eastAsia="Cambria Math" w:hAnsi="Cambria Math" w:cs="Cambria Math"/>
                      </w:rPr>
                      <m:t>0</m:t>
                    </m:r>
                  </m:e>
                </m:mr>
                <m:mr>
                  <m:e>
                    <m:r>
                      <m:rPr>
                        <m:sty m:val="p"/>
                      </m:rPr>
                      <w:rPr>
                        <w:rFonts w:ascii="Cambria Math" w:hAnsi="Cambria Math"/>
                      </w:rPr>
                      <m:t>0</m:t>
                    </m:r>
                  </m:e>
                </m:mr>
              </m:m>
            </m:e>
          </m:d>
          <m:sSub>
            <m:sSubPr>
              <m:ctrlPr>
                <w:rPr>
                  <w:rFonts w:ascii="Cambria Math" w:hAnsi="Cambria Math"/>
                </w:rPr>
              </m:ctrlPr>
            </m:sSubPr>
            <m:e>
              <m:r>
                <w:rPr>
                  <w:rFonts w:ascii="Cambria Math" w:hAnsi="Cambria Math"/>
                </w:rPr>
                <m:t>C</m:t>
              </m:r>
            </m:e>
            <m:sub>
              <m:r>
                <w:rPr>
                  <w:rFonts w:ascii="Cambria Math" w:hAnsi="Cambria Math"/>
                </w:rPr>
                <m:t>r</m:t>
              </m:r>
            </m:sub>
          </m:sSub>
          <m:r>
            <m:rPr>
              <m:sty m:val="p"/>
            </m:rPr>
            <w:rPr>
              <w:rFonts w:ascii="Cambria Math" w:hAnsi="Cambria Math"/>
            </w:rPr>
            <m:t>=</m:t>
          </m:r>
          <m:d>
            <m:dPr>
              <m:begChr m:val="["/>
              <m:endChr m:val="]"/>
              <m:ctrlPr>
                <w:rPr>
                  <w:rFonts w:ascii="Cambria Math" w:hAnsi="Cambria Math"/>
                </w:rPr>
              </m:ctrlPr>
            </m:dPr>
            <m:e>
              <m:m>
                <m:mPr>
                  <m:mcs>
                    <m:mc>
                      <m:mcPr>
                        <m:count m:val="3"/>
                        <m:mcJc m:val="center"/>
                      </m:mcPr>
                    </m:mc>
                  </m:mcs>
                  <m:ctrlPr>
                    <w:rPr>
                      <w:rFonts w:ascii="Cambria Math" w:hAnsi="Cambria Math"/>
                    </w:rPr>
                  </m:ctrlPr>
                </m:mPr>
                <m:mr>
                  <m:e>
                    <m:r>
                      <m:rPr>
                        <m:sty m:val="p"/>
                      </m:rPr>
                      <w:rPr>
                        <w:rFonts w:ascii="Cambria Math" w:hAnsi="Cambria Math"/>
                      </w:rPr>
                      <m:t>1</m:t>
                    </m:r>
                    <m:ctrlPr>
                      <w:rPr>
                        <w:rFonts w:ascii="Cambria Math" w:eastAsia="Cambria Math" w:hAnsi="Cambria Math" w:cs="Cambria Math"/>
                      </w:rPr>
                    </m:ctrlPr>
                  </m:e>
                  <m:e>
                    <m:r>
                      <m:rPr>
                        <m:sty m:val="p"/>
                      </m:rPr>
                      <w:rPr>
                        <w:rFonts w:ascii="Cambria Math" w:eastAsia="Cambria Math" w:hAnsi="Cambria Math" w:cs="Cambria Math"/>
                      </w:rPr>
                      <m:t>0</m:t>
                    </m:r>
                  </m:e>
                  <m:e>
                    <m:r>
                      <m:rPr>
                        <m:sty m:val="p"/>
                      </m:rPr>
                      <w:rPr>
                        <w:rFonts w:ascii="Cambria Math" w:hAnsi="Cambria Math"/>
                      </w:rPr>
                      <m:t>0</m:t>
                    </m:r>
                  </m:e>
                </m:mr>
              </m:m>
            </m:e>
          </m:d>
        </m:oMath>
      </m:oMathPara>
    </w:p>
    <w:p w:rsidR="001961D3" w:rsidRDefault="001961D3" w:rsidP="001961D3">
      <w:pPr>
        <w:pStyle w:val="Text"/>
        <w:rPr>
          <w:rtl/>
        </w:rPr>
      </w:pPr>
      <w:r w:rsidRPr="00C06CBE">
        <w:rPr>
          <w:rFonts w:hint="cs"/>
          <w:rtl/>
        </w:rPr>
        <w:t xml:space="preserve">سپس با استفاده از </w:t>
      </w:r>
      <w:r>
        <w:rPr>
          <w:rFonts w:hint="cs"/>
          <w:rtl/>
        </w:rPr>
        <w:t>جعبه ابزار</w:t>
      </w:r>
      <w:r w:rsidRPr="00C06CBE">
        <w:rPr>
          <w:rFonts w:hint="cs"/>
          <w:rtl/>
        </w:rPr>
        <w:t xml:space="preserve"> یالمیپ در متلب، پارا</w:t>
      </w:r>
      <w:r>
        <w:rPr>
          <w:rFonts w:hint="cs"/>
          <w:rtl/>
        </w:rPr>
        <w:t>مترهای مسئله را به‌دست می‌آوریم</w:t>
      </w:r>
    </w:p>
    <w:p w:rsidR="00AE00FD" w:rsidRPr="00C06CBE" w:rsidRDefault="003236F2" w:rsidP="001A2E70">
      <w:pPr>
        <w:pStyle w:val="Equation"/>
        <w:rPr>
          <w:iCs/>
        </w:rPr>
      </w:pPr>
      <m:oMathPara>
        <m:oMath>
          <m:sSub>
            <m:sSubPr>
              <m:ctrlPr>
                <w:rPr>
                  <w:rFonts w:ascii="Cambria Math" w:hAnsi="Cambria Math" w:cs="B Zar"/>
                </w:rPr>
              </m:ctrlPr>
            </m:sSubPr>
            <m:e>
              <m:acc>
                <m:accPr>
                  <m:chr m:val="̃"/>
                  <m:ctrlPr>
                    <w:rPr>
                      <w:rFonts w:ascii="Cambria Math" w:hAnsi="Cambria Math" w:cs="B Zar"/>
                    </w:rPr>
                  </m:ctrlPr>
                </m:accPr>
                <m:e>
                  <m:r>
                    <w:rPr>
                      <w:rFonts w:ascii="Cambria Math" w:hAnsi="Cambria Math" w:cs="B Zar"/>
                    </w:rPr>
                    <m:t>P</m:t>
                  </m:r>
                </m:e>
              </m:acc>
            </m:e>
            <m:sub>
              <m:r>
                <m:rPr>
                  <m:sty m:val="p"/>
                </m:rPr>
                <w:rPr>
                  <w:rFonts w:ascii="Cambria Math" w:hAnsi="Cambria Math" w:cs="B Zar"/>
                </w:rPr>
                <m:t>11</m:t>
              </m:r>
            </m:sub>
          </m:sSub>
          <m:r>
            <m:rPr>
              <m:sty m:val="p"/>
            </m:rPr>
            <w:rPr>
              <w:rFonts w:ascii="Cambria Math" w:hAnsi="Cambria Math"/>
            </w:rPr>
            <m:t>=</m:t>
          </m:r>
          <m:sSup>
            <m:sSupPr>
              <m:ctrlPr>
                <w:rPr>
                  <w:rFonts w:ascii="Cambria Math" w:hAnsi="Cambria Math"/>
                  <w:iCs/>
                </w:rPr>
              </m:ctrlPr>
            </m:sSupPr>
            <m:e>
              <m:r>
                <m:rPr>
                  <m:sty m:val="p"/>
                </m:rPr>
                <w:rPr>
                  <w:rFonts w:ascii="Cambria Math" w:hAnsi="Cambria Math"/>
                </w:rPr>
                <m:t>10</m:t>
              </m:r>
            </m:e>
            <m:sup>
              <m:r>
                <m:rPr>
                  <m:sty m:val="p"/>
                </m:rPr>
                <w:rPr>
                  <w:rFonts w:ascii="Cambria Math" w:hAnsi="Cambria Math"/>
                </w:rPr>
                <m:t>5</m:t>
              </m:r>
            </m:sup>
          </m:sSup>
          <m:d>
            <m:dPr>
              <m:begChr m:val="["/>
              <m:endChr m:val="]"/>
              <m:ctrlPr>
                <w:rPr>
                  <w:rFonts w:ascii="Cambria Math" w:hAnsi="Cambria Math"/>
                  <w:iCs/>
                </w:rPr>
              </m:ctrlPr>
            </m:dPr>
            <m:e>
              <m:m>
                <m:mPr>
                  <m:mcs>
                    <m:mc>
                      <m:mcPr>
                        <m:count m:val="3"/>
                        <m:mcJc m:val="center"/>
                      </m:mcPr>
                    </m:mc>
                  </m:mcs>
                  <m:ctrlPr>
                    <w:rPr>
                      <w:rFonts w:ascii="Cambria Math" w:hAnsi="Cambria Math"/>
                      <w:iCs/>
                    </w:rPr>
                  </m:ctrlPr>
                </m:mPr>
                <m:mr>
                  <m:e>
                    <m:r>
                      <m:rPr>
                        <m:sty m:val="p"/>
                      </m:rPr>
                      <w:rPr>
                        <w:rFonts w:ascii="Cambria Math" w:hAnsi="Cambria Math"/>
                      </w:rPr>
                      <m:t>1.483</m:t>
                    </m:r>
                  </m:e>
                  <m:e>
                    <m:r>
                      <m:rPr>
                        <m:sty m:val="p"/>
                      </m:rPr>
                      <w:rPr>
                        <w:rFonts w:ascii="Cambria Math" w:hAnsi="Cambria Math"/>
                      </w:rPr>
                      <m:t>-1.9746</m:t>
                    </m:r>
                    <m:ctrlPr>
                      <w:rPr>
                        <w:rFonts w:ascii="Cambria Math" w:eastAsia="Cambria Math" w:hAnsi="Cambria Math" w:cs="Cambria Math"/>
                      </w:rPr>
                    </m:ctrlPr>
                  </m:e>
                  <m:e>
                    <m:r>
                      <m:rPr>
                        <m:sty m:val="p"/>
                      </m:rPr>
                      <w:rPr>
                        <w:rFonts w:ascii="Cambria Math" w:hAnsi="Cambria Math"/>
                      </w:rPr>
                      <m:t>0.5047</m:t>
                    </m:r>
                  </m:e>
                </m:mr>
                <m:mr>
                  <m:e>
                    <m:r>
                      <m:rPr>
                        <m:sty m:val="p"/>
                      </m:rPr>
                      <w:rPr>
                        <w:rFonts w:ascii="Cambria Math" w:eastAsia="Cambria Math" w:hAnsi="Cambria Math" w:cs="Cambria Math"/>
                      </w:rPr>
                      <m:t>-1.9746</m:t>
                    </m:r>
                    <m:ctrlPr>
                      <w:rPr>
                        <w:rFonts w:ascii="Cambria Math" w:eastAsia="Cambria Math" w:hAnsi="Cambria Math" w:cs="Cambria Math"/>
                      </w:rPr>
                    </m:ctrlPr>
                  </m:e>
                  <m:e>
                    <m:r>
                      <m:rPr>
                        <m:sty m:val="p"/>
                      </m:rPr>
                      <w:rPr>
                        <w:rFonts w:ascii="Cambria Math" w:eastAsia="Cambria Math" w:hAnsi="Cambria Math" w:cs="Cambria Math"/>
                      </w:rPr>
                      <m:t>2.7694</m:t>
                    </m:r>
                    <m:ctrlPr>
                      <w:rPr>
                        <w:rFonts w:ascii="Cambria Math" w:eastAsia="Cambria Math" w:hAnsi="Cambria Math" w:cs="Cambria Math"/>
                      </w:rPr>
                    </m:ctrlPr>
                  </m:e>
                  <m:e>
                    <m:r>
                      <m:rPr>
                        <m:sty m:val="p"/>
                      </m:rPr>
                      <w:rPr>
                        <w:rFonts w:ascii="Cambria Math" w:eastAsia="Cambria Math" w:hAnsi="Cambria Math" w:cs="Cambria Math"/>
                      </w:rPr>
                      <m:t>-0.2155</m:t>
                    </m:r>
                    <m:ctrlPr>
                      <w:rPr>
                        <w:rFonts w:ascii="Cambria Math" w:eastAsia="Cambria Math" w:hAnsi="Cambria Math" w:cs="Cambria Math"/>
                      </w:rPr>
                    </m:ctrlPr>
                  </m:e>
                </m:mr>
                <m:mr>
                  <m:e>
                    <m:r>
                      <m:rPr>
                        <m:sty m:val="p"/>
                      </m:rPr>
                      <w:rPr>
                        <w:rFonts w:ascii="Cambria Math" w:hAnsi="Cambria Math"/>
                      </w:rPr>
                      <m:t>0.5047</m:t>
                    </m:r>
                  </m:e>
                  <m:e>
                    <m:r>
                      <m:rPr>
                        <m:sty m:val="p"/>
                      </m:rPr>
                      <w:rPr>
                        <w:rFonts w:ascii="Cambria Math" w:hAnsi="Cambria Math"/>
                      </w:rPr>
                      <m:t>-0.2155</m:t>
                    </m:r>
                    <m:ctrlPr>
                      <w:rPr>
                        <w:rFonts w:ascii="Cambria Math" w:eastAsia="Cambria Math" w:hAnsi="Cambria Math" w:cs="Cambria Math"/>
                      </w:rPr>
                    </m:ctrlPr>
                  </m:e>
                  <m:e>
                    <m:r>
                      <m:rPr>
                        <m:sty m:val="p"/>
                      </m:rPr>
                      <w:rPr>
                        <w:rFonts w:ascii="Cambria Math" w:hAnsi="Cambria Math"/>
                      </w:rPr>
                      <m:t>2.2429</m:t>
                    </m:r>
                  </m:e>
                </m:mr>
              </m:m>
            </m:e>
          </m:d>
          <m:r>
            <m:rPr>
              <m:sty m:val="p"/>
            </m:rPr>
            <w:rPr>
              <w:rFonts w:ascii="Cambria Math" w:hAnsi="Cambria Math"/>
            </w:rPr>
            <m:t xml:space="preserve"> </m:t>
          </m:r>
        </m:oMath>
      </m:oMathPara>
    </w:p>
    <w:p w:rsidR="00AE00FD" w:rsidRPr="00C06CBE" w:rsidRDefault="003236F2" w:rsidP="001A2E70">
      <w:pPr>
        <w:pStyle w:val="Equation"/>
        <w:rPr>
          <w:oMath/>
          <w:rFonts w:ascii="Cambria Math" w:hAnsi="Cambria Math"/>
        </w:rPr>
      </w:pPr>
      <m:oMathPara>
        <m:oMath>
          <m:sSub>
            <m:sSubPr>
              <m:ctrlPr>
                <w:rPr>
                  <w:rFonts w:ascii="Cambria Math" w:hAnsi="Cambria Math" w:cs="B Zar"/>
                </w:rPr>
              </m:ctrlPr>
            </m:sSubPr>
            <m:e>
              <m:acc>
                <m:accPr>
                  <m:chr m:val="̃"/>
                  <m:ctrlPr>
                    <w:rPr>
                      <w:rFonts w:ascii="Cambria Math" w:hAnsi="Cambria Math" w:cs="B Zar"/>
                    </w:rPr>
                  </m:ctrlPr>
                </m:accPr>
                <m:e>
                  <m:r>
                    <w:rPr>
                      <w:rFonts w:ascii="Cambria Math" w:hAnsi="Cambria Math" w:cs="B Zar"/>
                    </w:rPr>
                    <m:t>P</m:t>
                  </m:r>
                </m:e>
              </m:acc>
            </m:e>
            <m:sub>
              <m:r>
                <m:rPr>
                  <m:sty m:val="p"/>
                </m:rPr>
                <w:rPr>
                  <w:rFonts w:ascii="Cambria Math" w:hAnsi="Cambria Math" w:cs="B Zar"/>
                </w:rPr>
                <m:t>22</m:t>
              </m:r>
            </m:sub>
          </m:sSub>
          <m:r>
            <m:rPr>
              <m:sty m:val="p"/>
            </m:rPr>
            <w:rPr>
              <w:rFonts w:ascii="Cambria Math" w:hAnsi="Cambria Math"/>
            </w:rPr>
            <m:t>=</m:t>
          </m:r>
          <m:d>
            <m:dPr>
              <m:begChr m:val="["/>
              <m:endChr m:val="]"/>
              <m:ctrlPr>
                <w:rPr>
                  <w:rFonts w:ascii="Cambria Math" w:hAnsi="Cambria Math"/>
                  <w:iCs/>
                </w:rPr>
              </m:ctrlPr>
            </m:dPr>
            <m:e>
              <m:m>
                <m:mPr>
                  <m:mcs>
                    <m:mc>
                      <m:mcPr>
                        <m:count m:val="3"/>
                        <m:mcJc m:val="center"/>
                      </m:mcPr>
                    </m:mc>
                  </m:mcs>
                  <m:ctrlPr>
                    <w:rPr>
                      <w:rFonts w:ascii="Cambria Math" w:hAnsi="Cambria Math"/>
                      <w:iCs/>
                    </w:rPr>
                  </m:ctrlPr>
                </m:mPr>
                <m:mr>
                  <m:e>
                    <m:r>
                      <m:rPr>
                        <m:sty m:val="p"/>
                      </m:rPr>
                      <w:rPr>
                        <w:rFonts w:ascii="Cambria Math" w:hAnsi="Cambria Math"/>
                      </w:rPr>
                      <m:t>3.3943</m:t>
                    </m:r>
                  </m:e>
                  <m:e>
                    <m:r>
                      <m:rPr>
                        <m:sty m:val="p"/>
                      </m:rPr>
                      <w:rPr>
                        <w:rFonts w:ascii="Cambria Math" w:hAnsi="Cambria Math"/>
                      </w:rPr>
                      <m:t>0.1208</m:t>
                    </m:r>
                    <m:ctrlPr>
                      <w:rPr>
                        <w:rFonts w:ascii="Cambria Math" w:eastAsia="Cambria Math" w:hAnsi="Cambria Math" w:cs="Cambria Math"/>
                      </w:rPr>
                    </m:ctrlPr>
                  </m:e>
                  <m:e>
                    <m:r>
                      <m:rPr>
                        <m:sty m:val="p"/>
                      </m:rPr>
                      <w:rPr>
                        <w:rFonts w:ascii="Cambria Math" w:hAnsi="Cambria Math"/>
                      </w:rPr>
                      <m:t>0</m:t>
                    </m:r>
                  </m:e>
                </m:mr>
                <m:mr>
                  <m:e>
                    <m:r>
                      <m:rPr>
                        <m:sty m:val="p"/>
                      </m:rPr>
                      <w:rPr>
                        <w:rFonts w:ascii="Cambria Math" w:eastAsia="Cambria Math" w:hAnsi="Cambria Math" w:cs="Cambria Math"/>
                      </w:rPr>
                      <m:t>0.1208</m:t>
                    </m:r>
                    <m:ctrlPr>
                      <w:rPr>
                        <w:rFonts w:ascii="Cambria Math" w:eastAsia="Cambria Math" w:hAnsi="Cambria Math" w:cs="Cambria Math"/>
                      </w:rPr>
                    </m:ctrlPr>
                  </m:e>
                  <m:e>
                    <m:r>
                      <m:rPr>
                        <m:sty m:val="p"/>
                      </m:rPr>
                      <w:rPr>
                        <w:rFonts w:ascii="Cambria Math" w:eastAsia="Cambria Math" w:hAnsi="Cambria Math" w:cs="Cambria Math"/>
                      </w:rPr>
                      <m:t>4.0895</m:t>
                    </m:r>
                    <m:ctrlPr>
                      <w:rPr>
                        <w:rFonts w:ascii="Cambria Math" w:eastAsia="Cambria Math" w:hAnsi="Cambria Math" w:cs="Cambria Math"/>
                      </w:rPr>
                    </m:ctrlPr>
                  </m:e>
                  <m:e>
                    <m:r>
                      <m:rPr>
                        <m:sty m:val="p"/>
                      </m:rPr>
                      <w:rPr>
                        <w:rFonts w:ascii="Cambria Math" w:eastAsia="Cambria Math" w:hAnsi="Cambria Math" w:cs="Cambria Math"/>
                      </w:rPr>
                      <m:t>0</m:t>
                    </m:r>
                    <m:ctrlPr>
                      <w:rPr>
                        <w:rFonts w:ascii="Cambria Math" w:eastAsia="Cambria Math" w:hAnsi="Cambria Math" w:cs="Cambria Math"/>
                      </w:rPr>
                    </m:ctrlPr>
                  </m:e>
                </m:mr>
                <m:mr>
                  <m:e>
                    <m:r>
                      <m:rPr>
                        <m:sty m:val="p"/>
                      </m:rPr>
                      <w:rPr>
                        <w:rFonts w:ascii="Cambria Math" w:hAnsi="Cambria Math"/>
                      </w:rPr>
                      <m:t>0</m:t>
                    </m:r>
                  </m:e>
                  <m:e>
                    <m:r>
                      <m:rPr>
                        <m:sty m:val="p"/>
                      </m:rPr>
                      <w:rPr>
                        <w:rFonts w:ascii="Cambria Math" w:hAnsi="Cambria Math"/>
                      </w:rPr>
                      <m:t>0</m:t>
                    </m:r>
                    <m:ctrlPr>
                      <w:rPr>
                        <w:rFonts w:ascii="Cambria Math" w:eastAsia="Cambria Math" w:hAnsi="Cambria Math" w:cs="Cambria Math"/>
                      </w:rPr>
                    </m:ctrlPr>
                  </m:e>
                  <m:e>
                    <m:r>
                      <m:rPr>
                        <m:sty m:val="p"/>
                      </m:rPr>
                      <w:rPr>
                        <w:rFonts w:ascii="Cambria Math" w:hAnsi="Cambria Math"/>
                      </w:rPr>
                      <m:t>4.0955</m:t>
                    </m:r>
                  </m:e>
                </m:mr>
              </m:m>
            </m:e>
          </m:d>
        </m:oMath>
      </m:oMathPara>
    </w:p>
    <w:p w:rsidR="001961D3" w:rsidRPr="001961D3" w:rsidRDefault="003236F2" w:rsidP="001A2E70">
      <w:pPr>
        <w:pStyle w:val="Equation"/>
      </w:pPr>
      <m:oMathPara>
        <m:oMath>
          <m:sSub>
            <m:sSubPr>
              <m:ctrlPr>
                <w:rPr>
                  <w:rFonts w:ascii="Cambria Math" w:hAnsi="Cambria Math" w:cs="B Zar"/>
                </w:rPr>
              </m:ctrlPr>
            </m:sSubPr>
            <m:e>
              <m:acc>
                <m:accPr>
                  <m:chr m:val="̃"/>
                  <m:ctrlPr>
                    <w:rPr>
                      <w:rFonts w:ascii="Cambria Math" w:hAnsi="Cambria Math" w:cs="B Zar"/>
                    </w:rPr>
                  </m:ctrlPr>
                </m:accPr>
                <m:e>
                  <m:r>
                    <w:rPr>
                      <w:rFonts w:ascii="Cambria Math" w:hAnsi="Cambria Math" w:cs="B Zar"/>
                    </w:rPr>
                    <m:t>P</m:t>
                  </m:r>
                </m:e>
              </m:acc>
            </m:e>
            <m:sub>
              <m:r>
                <m:rPr>
                  <m:sty m:val="p"/>
                </m:rPr>
                <w:rPr>
                  <w:rFonts w:ascii="Cambria Math" w:hAnsi="Cambria Math" w:cs="B Zar"/>
                </w:rPr>
                <m:t>33</m:t>
              </m:r>
            </m:sub>
          </m:sSub>
          <m:r>
            <m:rPr>
              <m:sty m:val="p"/>
            </m:rPr>
            <w:rPr>
              <w:rFonts w:ascii="Cambria Math" w:hAnsi="Cambria Math"/>
            </w:rPr>
            <m:t>=</m:t>
          </m:r>
          <m:sSup>
            <m:sSupPr>
              <m:ctrlPr>
                <w:rPr>
                  <w:rFonts w:ascii="Cambria Math" w:hAnsi="Cambria Math"/>
                </w:rPr>
              </m:ctrlPr>
            </m:sSupPr>
            <m:e>
              <m:r>
                <m:rPr>
                  <m:sty m:val="p"/>
                </m:rPr>
                <w:rPr>
                  <w:rFonts w:ascii="Cambria Math" w:hAnsi="Cambria Math"/>
                </w:rPr>
                <m:t>10</m:t>
              </m:r>
            </m:e>
            <m:sup>
              <m:r>
                <m:rPr>
                  <m:sty m:val="p"/>
                </m:rPr>
                <w:rPr>
                  <w:rFonts w:ascii="Cambria Math" w:hAnsi="Cambria Math"/>
                </w:rPr>
                <m:t>6</m:t>
              </m:r>
            </m:sup>
          </m:sSup>
          <m:d>
            <m:dPr>
              <m:begChr m:val="["/>
              <m:endChr m:val="]"/>
              <m:ctrlPr>
                <w:rPr>
                  <w:rFonts w:ascii="Cambria Math" w:hAnsi="Cambria Math"/>
                </w:rPr>
              </m:ctrlPr>
            </m:dPr>
            <m:e>
              <m:m>
                <m:mPr>
                  <m:mcs>
                    <m:mc>
                      <m:mcPr>
                        <m:count m:val="3"/>
                        <m:mcJc m:val="center"/>
                      </m:mcPr>
                    </m:mc>
                  </m:mcs>
                  <m:ctrlPr>
                    <w:rPr>
                      <w:rFonts w:ascii="Cambria Math" w:hAnsi="Cambria Math"/>
                    </w:rPr>
                  </m:ctrlPr>
                </m:mPr>
                <m:mr>
                  <m:e>
                    <m:r>
                      <m:rPr>
                        <m:sty m:val="p"/>
                      </m:rPr>
                      <w:rPr>
                        <w:rFonts w:ascii="Cambria Math" w:hAnsi="Cambria Math"/>
                      </w:rPr>
                      <m:t>2.8669</m:t>
                    </m:r>
                  </m:e>
                  <m:e>
                    <m:r>
                      <m:rPr>
                        <m:sty m:val="p"/>
                      </m:rPr>
                      <w:rPr>
                        <w:rFonts w:ascii="Cambria Math" w:hAnsi="Cambria Math"/>
                      </w:rPr>
                      <m:t>1.6193</m:t>
                    </m:r>
                    <m:ctrlPr>
                      <w:rPr>
                        <w:rFonts w:ascii="Cambria Math" w:eastAsia="Cambria Math" w:hAnsi="Cambria Math" w:cs="Cambria Math"/>
                      </w:rPr>
                    </m:ctrlPr>
                  </m:e>
                  <m:e>
                    <m:r>
                      <m:rPr>
                        <m:sty m:val="p"/>
                      </m:rPr>
                      <w:rPr>
                        <w:rFonts w:ascii="Cambria Math" w:hAnsi="Cambria Math"/>
                      </w:rPr>
                      <m:t>0.1084</m:t>
                    </m:r>
                  </m:e>
                </m:mr>
                <m:mr>
                  <m:e>
                    <m:r>
                      <m:rPr>
                        <m:sty m:val="p"/>
                      </m:rPr>
                      <w:rPr>
                        <w:rFonts w:ascii="Cambria Math" w:eastAsia="Cambria Math" w:hAnsi="Cambria Math" w:cs="Cambria Math"/>
                      </w:rPr>
                      <m:t>1.6193</m:t>
                    </m:r>
                    <m:ctrlPr>
                      <w:rPr>
                        <w:rFonts w:ascii="Cambria Math" w:eastAsia="Cambria Math" w:hAnsi="Cambria Math" w:cs="Cambria Math"/>
                      </w:rPr>
                    </m:ctrlPr>
                  </m:e>
                  <m:e>
                    <m:r>
                      <m:rPr>
                        <m:sty m:val="p"/>
                      </m:rPr>
                      <w:rPr>
                        <w:rFonts w:ascii="Cambria Math" w:eastAsia="Cambria Math" w:hAnsi="Cambria Math" w:cs="Cambria Math"/>
                      </w:rPr>
                      <m:t>7.367</m:t>
                    </m:r>
                    <m:ctrlPr>
                      <w:rPr>
                        <w:rFonts w:ascii="Cambria Math" w:eastAsia="Cambria Math" w:hAnsi="Cambria Math" w:cs="Cambria Math"/>
                      </w:rPr>
                    </m:ctrlPr>
                  </m:e>
                  <m:e>
                    <m:r>
                      <m:rPr>
                        <m:sty m:val="p"/>
                      </m:rPr>
                      <w:rPr>
                        <w:rFonts w:ascii="Cambria Math" w:eastAsia="Cambria Math" w:hAnsi="Cambria Math" w:cs="Cambria Math"/>
                      </w:rPr>
                      <m:t>0.8463</m:t>
                    </m:r>
                    <m:ctrlPr>
                      <w:rPr>
                        <w:rFonts w:ascii="Cambria Math" w:eastAsia="Cambria Math" w:hAnsi="Cambria Math" w:cs="Cambria Math"/>
                      </w:rPr>
                    </m:ctrlPr>
                  </m:e>
                </m:mr>
                <m:mr>
                  <m:e>
                    <m:r>
                      <m:rPr>
                        <m:sty m:val="p"/>
                      </m:rPr>
                      <w:rPr>
                        <w:rFonts w:ascii="Cambria Math" w:hAnsi="Cambria Math"/>
                      </w:rPr>
                      <m:t>0.1084</m:t>
                    </m:r>
                  </m:e>
                  <m:e>
                    <m:r>
                      <m:rPr>
                        <m:sty m:val="p"/>
                      </m:rPr>
                      <w:rPr>
                        <w:rFonts w:ascii="Cambria Math" w:hAnsi="Cambria Math"/>
                      </w:rPr>
                      <m:t>0.8463</m:t>
                    </m:r>
                    <m:ctrlPr>
                      <w:rPr>
                        <w:rFonts w:ascii="Cambria Math" w:eastAsia="Cambria Math" w:hAnsi="Cambria Math" w:cs="Cambria Math"/>
                      </w:rPr>
                    </m:ctrlPr>
                  </m:e>
                  <m:e>
                    <m:r>
                      <m:rPr>
                        <m:sty m:val="p"/>
                      </m:rPr>
                      <w:rPr>
                        <w:rFonts w:ascii="Cambria Math" w:hAnsi="Cambria Math"/>
                      </w:rPr>
                      <m:t>0.1519</m:t>
                    </m:r>
                  </m:e>
                </m:mr>
              </m:m>
            </m:e>
          </m:d>
          <m:sSub>
            <m:sSubPr>
              <m:ctrlPr>
                <w:rPr>
                  <w:rFonts w:ascii="Cambria Math" w:hAnsi="Cambria Math"/>
                </w:rPr>
              </m:ctrlPr>
            </m:sSubPr>
            <m:e>
              <m:r>
                <w:rPr>
                  <w:rFonts w:ascii="Cambria Math" w:hAnsi="Cambria Math"/>
                </w:rPr>
                <m:t>K</m:t>
              </m:r>
            </m:e>
            <m:sub>
              <m:r>
                <m:rPr>
                  <m:sty m:val="p"/>
                </m:rPr>
                <w:rPr>
                  <w:rFonts w:ascii="Cambria Math" w:hAnsi="Cambria Math"/>
                </w:rPr>
                <m:t>1</m:t>
              </m:r>
            </m:sub>
          </m:sSub>
          <m:r>
            <m:rPr>
              <m:sty m:val="p"/>
            </m:rPr>
            <w:rPr>
              <w:rFonts w:ascii="Cambria Math" w:hAnsi="Cambria Math"/>
            </w:rPr>
            <m:t>=</m:t>
          </m:r>
          <m:sSup>
            <m:sSupPr>
              <m:ctrlPr>
                <w:rPr>
                  <w:rFonts w:ascii="Cambria Math" w:hAnsi="Cambria Math"/>
                </w:rPr>
              </m:ctrlPr>
            </m:sSupPr>
            <m:e>
              <m:r>
                <m:rPr>
                  <m:sty m:val="p"/>
                </m:rPr>
                <w:rPr>
                  <w:rFonts w:ascii="Cambria Math" w:hAnsi="Cambria Math"/>
                </w:rPr>
                <m:t>10</m:t>
              </m:r>
            </m:e>
            <m:sup>
              <m:r>
                <m:rPr>
                  <m:sty m:val="p"/>
                </m:rPr>
                <w:rPr>
                  <w:rFonts w:ascii="Cambria Math" w:hAnsi="Cambria Math"/>
                </w:rPr>
                <m:t>4</m:t>
              </m:r>
            </m:sup>
          </m:sSup>
          <m:d>
            <m:dPr>
              <m:begChr m:val="["/>
              <m:endChr m:val="]"/>
              <m:ctrlPr>
                <w:rPr>
                  <w:rFonts w:ascii="Cambria Math" w:hAnsi="Cambria Math"/>
                </w:rPr>
              </m:ctrlPr>
            </m:dPr>
            <m:e>
              <m:m>
                <m:mPr>
                  <m:mcs>
                    <m:mc>
                      <m:mcPr>
                        <m:count m:val="3"/>
                        <m:mcJc m:val="center"/>
                      </m:mcPr>
                    </m:mc>
                  </m:mcs>
                  <m:ctrlPr>
                    <w:rPr>
                      <w:rFonts w:ascii="Cambria Math" w:hAnsi="Cambria Math"/>
                    </w:rPr>
                  </m:ctrlPr>
                </m:mPr>
                <m:mr>
                  <m:e>
                    <m:r>
                      <m:rPr>
                        <m:sty m:val="p"/>
                      </m:rPr>
                      <w:rPr>
                        <w:rFonts w:ascii="Cambria Math" w:hAnsi="Cambria Math"/>
                      </w:rPr>
                      <m:t>-5.3029</m:t>
                    </m:r>
                  </m:e>
                  <m:e>
                    <m:r>
                      <m:rPr>
                        <m:sty m:val="p"/>
                      </m:rPr>
                      <w:rPr>
                        <w:rFonts w:ascii="Cambria Math" w:hAnsi="Cambria Math"/>
                      </w:rPr>
                      <m:t>-0.1932</m:t>
                    </m:r>
                  </m:e>
                  <m:e>
                    <m:r>
                      <m:rPr>
                        <m:sty m:val="p"/>
                      </m:rPr>
                      <w:rPr>
                        <w:rFonts w:ascii="Cambria Math" w:hAnsi="Cambria Math"/>
                      </w:rPr>
                      <m:t>-0.0195</m:t>
                    </m:r>
                  </m:e>
                </m:mr>
              </m:m>
            </m:e>
          </m:d>
        </m:oMath>
      </m:oMathPara>
    </w:p>
    <w:p w:rsidR="001961D3" w:rsidRPr="001961D3" w:rsidRDefault="003236F2" w:rsidP="001A2E70">
      <w:pPr>
        <w:pStyle w:val="Equation"/>
      </w:pPr>
      <m:oMathPara>
        <m:oMath>
          <m:sSub>
            <m:sSubPr>
              <m:ctrlPr>
                <w:rPr>
                  <w:rFonts w:ascii="Cambria Math" w:hAnsi="Cambria Math"/>
                </w:rPr>
              </m:ctrlPr>
            </m:sSubPr>
            <m:e>
              <m:r>
                <w:rPr>
                  <w:rFonts w:ascii="Cambria Math" w:hAnsi="Cambria Math"/>
                </w:rPr>
                <m:t>K</m:t>
              </m:r>
            </m:e>
            <m:sub>
              <m:r>
                <m:rPr>
                  <m:sty m:val="p"/>
                </m:rPr>
                <w:rPr>
                  <w:rFonts w:ascii="Cambria Math" w:hAnsi="Cambria Math"/>
                </w:rPr>
                <m:t>2</m:t>
              </m:r>
            </m:sub>
          </m:sSub>
          <m:r>
            <m:rPr>
              <m:sty m:val="p"/>
            </m:rPr>
            <w:rPr>
              <w:rFonts w:ascii="Cambria Math" w:hAnsi="Cambria Math"/>
            </w:rPr>
            <m:t>=</m:t>
          </m:r>
          <m:sSup>
            <m:sSupPr>
              <m:ctrlPr>
                <w:rPr>
                  <w:rFonts w:ascii="Cambria Math" w:hAnsi="Cambria Math"/>
                </w:rPr>
              </m:ctrlPr>
            </m:sSupPr>
            <m:e>
              <m:r>
                <m:rPr>
                  <m:sty m:val="p"/>
                </m:rPr>
                <w:rPr>
                  <w:rFonts w:ascii="Cambria Math" w:hAnsi="Cambria Math"/>
                </w:rPr>
                <m:t>10</m:t>
              </m:r>
            </m:e>
            <m:sup>
              <m:r>
                <m:rPr>
                  <m:sty m:val="p"/>
                </m:rPr>
                <w:rPr>
                  <w:rFonts w:ascii="Cambria Math" w:hAnsi="Cambria Math"/>
                </w:rPr>
                <m:t>4</m:t>
              </m:r>
            </m:sup>
          </m:sSup>
          <m:d>
            <m:dPr>
              <m:begChr m:val="["/>
              <m:endChr m:val="]"/>
              <m:ctrlPr>
                <w:rPr>
                  <w:rFonts w:ascii="Cambria Math" w:hAnsi="Cambria Math"/>
                </w:rPr>
              </m:ctrlPr>
            </m:dPr>
            <m:e>
              <m:m>
                <m:mPr>
                  <m:mcs>
                    <m:mc>
                      <m:mcPr>
                        <m:count m:val="3"/>
                        <m:mcJc m:val="center"/>
                      </m:mcPr>
                    </m:mc>
                  </m:mcs>
                  <m:ctrlPr>
                    <w:rPr>
                      <w:rFonts w:ascii="Cambria Math" w:hAnsi="Cambria Math"/>
                    </w:rPr>
                  </m:ctrlPr>
                </m:mPr>
                <m:mr>
                  <m:e>
                    <m:r>
                      <m:rPr>
                        <m:sty m:val="p"/>
                      </m:rPr>
                      <w:rPr>
                        <w:rFonts w:ascii="Cambria Math" w:hAnsi="Cambria Math"/>
                      </w:rPr>
                      <m:t>-4.8553</m:t>
                    </m:r>
                  </m:e>
                  <m:e>
                    <m:r>
                      <m:rPr>
                        <m:sty m:val="p"/>
                      </m:rPr>
                      <w:rPr>
                        <w:rFonts w:ascii="Cambria Math" w:hAnsi="Cambria Math"/>
                      </w:rPr>
                      <m:t>-0.1773</m:t>
                    </m:r>
                  </m:e>
                  <m:e>
                    <m:r>
                      <m:rPr>
                        <m:sty m:val="p"/>
                      </m:rPr>
                      <w:rPr>
                        <w:rFonts w:ascii="Cambria Math" w:hAnsi="Cambria Math"/>
                      </w:rPr>
                      <m:t>-0.0178</m:t>
                    </m:r>
                  </m:e>
                </m:mr>
              </m:m>
            </m:e>
          </m:d>
        </m:oMath>
      </m:oMathPara>
    </w:p>
    <w:p w:rsidR="001961D3" w:rsidRPr="001961D3" w:rsidRDefault="003236F2" w:rsidP="001A2E70">
      <w:pPr>
        <w:pStyle w:val="Equation"/>
        <w:rPr>
          <w:szCs w:val="20"/>
        </w:rPr>
      </w:pPr>
      <m:oMathPara>
        <m:oMath>
          <m:sSub>
            <m:sSubPr>
              <m:ctrlPr>
                <w:rPr>
                  <w:rFonts w:ascii="Cambria Math" w:hAnsi="Cambria Math"/>
                </w:rPr>
              </m:ctrlPr>
            </m:sSubPr>
            <m:e>
              <m:r>
                <w:rPr>
                  <w:rFonts w:ascii="Cambria Math" w:hAnsi="Cambria Math"/>
                </w:rPr>
                <m:t>L</m:t>
              </m:r>
            </m:e>
            <m:sub>
              <m:r>
                <m:rPr>
                  <m:sty m:val="p"/>
                </m:rPr>
                <w:rPr>
                  <w:rFonts w:ascii="Cambria Math" w:hAnsi="Cambria Math"/>
                </w:rPr>
                <m:t>1</m:t>
              </m:r>
            </m:sub>
          </m:sSub>
          <m:r>
            <m:rPr>
              <m:sty m:val="p"/>
            </m:rPr>
            <w:rPr>
              <w:rFonts w:ascii="Cambria Math" w:hAnsi="Cambria Math"/>
            </w:rPr>
            <m:t>=</m:t>
          </m:r>
          <m:d>
            <m:dPr>
              <m:begChr m:val="["/>
              <m:endChr m:val="]"/>
              <m:ctrlPr>
                <w:rPr>
                  <w:rFonts w:ascii="Cambria Math" w:hAnsi="Cambria Math"/>
                </w:rPr>
              </m:ctrlPr>
            </m:dPr>
            <m:e>
              <m:m>
                <m:mPr>
                  <m:mcs>
                    <m:mc>
                      <m:mcPr>
                        <m:count m:val="1"/>
                        <m:mcJc m:val="center"/>
                      </m:mcPr>
                    </m:mc>
                  </m:mcs>
                  <m:ctrlPr>
                    <w:rPr>
                      <w:rFonts w:ascii="Cambria Math" w:hAnsi="Cambria Math"/>
                    </w:rPr>
                  </m:ctrlPr>
                </m:mPr>
                <m:mr>
                  <m:e>
                    <m:r>
                      <m:rPr>
                        <m:sty m:val="p"/>
                      </m:rPr>
                      <w:rPr>
                        <w:rFonts w:ascii="Cambria Math" w:hAnsi="Cambria Math"/>
                      </w:rPr>
                      <m:t>271.1753</m:t>
                    </m:r>
                  </m:e>
                </m:mr>
                <m:mr>
                  <m:e>
                    <m:r>
                      <m:rPr>
                        <m:sty m:val="p"/>
                      </m:rPr>
                      <w:rPr>
                        <w:rFonts w:ascii="Cambria Math" w:hAnsi="Cambria Math"/>
                      </w:rPr>
                      <m:t>226.9723</m:t>
                    </m:r>
                  </m:e>
                </m:mr>
                <m:mr>
                  <m:e>
                    <m:r>
                      <m:rPr>
                        <m:sty m:val="p"/>
                      </m:rPr>
                      <w:rPr>
                        <w:rFonts w:ascii="Cambria Math" w:hAnsi="Cambria Math"/>
                      </w:rPr>
                      <m:t>-29.5791</m:t>
                    </m:r>
                  </m:e>
                </m:mr>
              </m:m>
            </m:e>
          </m:d>
          <m:sSub>
            <m:sSubPr>
              <m:ctrlPr>
                <w:rPr>
                  <w:rFonts w:ascii="Cambria Math" w:hAnsi="Cambria Math"/>
                </w:rPr>
              </m:ctrlPr>
            </m:sSubPr>
            <m:e>
              <m:r>
                <w:rPr>
                  <w:rFonts w:ascii="Cambria Math" w:hAnsi="Cambria Math"/>
                </w:rPr>
                <m:t>L</m:t>
              </m:r>
            </m:e>
            <m:sub>
              <m:r>
                <m:rPr>
                  <m:sty m:val="p"/>
                </m:rPr>
                <w:rPr>
                  <w:rFonts w:ascii="Cambria Math" w:hAnsi="Cambria Math"/>
                </w:rPr>
                <m:t>2</m:t>
              </m:r>
            </m:sub>
          </m:sSub>
          <m:r>
            <m:rPr>
              <m:sty m:val="p"/>
            </m:rPr>
            <w:rPr>
              <w:rFonts w:ascii="Cambria Math" w:hAnsi="Cambria Math"/>
            </w:rPr>
            <m:t>=</m:t>
          </m:r>
          <m:d>
            <m:dPr>
              <m:begChr m:val="["/>
              <m:endChr m:val="]"/>
              <m:ctrlPr>
                <w:rPr>
                  <w:rFonts w:ascii="Cambria Math" w:hAnsi="Cambria Math"/>
                </w:rPr>
              </m:ctrlPr>
            </m:dPr>
            <m:e>
              <m:m>
                <m:mPr>
                  <m:mcs>
                    <m:mc>
                      <m:mcPr>
                        <m:count m:val="1"/>
                        <m:mcJc m:val="center"/>
                      </m:mcPr>
                    </m:mc>
                  </m:mcs>
                  <m:ctrlPr>
                    <w:rPr>
                      <w:rFonts w:ascii="Cambria Math" w:hAnsi="Cambria Math"/>
                    </w:rPr>
                  </m:ctrlPr>
                </m:mPr>
                <m:mr>
                  <m:e>
                    <m:r>
                      <m:rPr>
                        <m:sty m:val="p"/>
                      </m:rPr>
                      <w:rPr>
                        <w:rFonts w:ascii="Cambria Math" w:hAnsi="Cambria Math"/>
                      </w:rPr>
                      <m:t>474.1246</m:t>
                    </m:r>
                  </m:e>
                </m:mr>
                <m:mr>
                  <m:e>
                    <m:r>
                      <m:rPr>
                        <m:sty m:val="p"/>
                      </m:rPr>
                      <w:rPr>
                        <w:rFonts w:ascii="Cambria Math" w:hAnsi="Cambria Math"/>
                      </w:rPr>
                      <m:t>357.0609</m:t>
                    </m:r>
                  </m:e>
                </m:mr>
                <m:mr>
                  <m:e>
                    <m:r>
                      <m:rPr>
                        <m:sty m:val="p"/>
                      </m:rPr>
                      <w:rPr>
                        <w:rFonts w:ascii="Cambria Math" w:hAnsi="Cambria Math"/>
                      </w:rPr>
                      <m:t>-82.2723</m:t>
                    </m:r>
                  </m:e>
                </m:mr>
              </m:m>
            </m:e>
          </m:d>
        </m:oMath>
      </m:oMathPara>
    </w:p>
    <w:p w:rsidR="001961D3" w:rsidRDefault="00544703" w:rsidP="001961D3">
      <w:pPr>
        <w:rPr>
          <w:noProof/>
          <w:rtl/>
        </w:rPr>
      </w:pPr>
      <w:r w:rsidRPr="00544703">
        <w:rPr>
          <w:noProof/>
          <w:rtl/>
          <w:lang w:bidi="fa-IR"/>
        </w:rPr>
        <w:drawing>
          <wp:inline distT="0" distB="0" distL="0" distR="0">
            <wp:extent cx="3295650" cy="1762125"/>
            <wp:effectExtent l="19050" t="0" r="0" b="0"/>
            <wp:docPr id="18" name="Picture 17" descr="tr2.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2.emf"/>
                    <pic:cNvPicPr/>
                  </pic:nvPicPr>
                  <pic:blipFill>
                    <a:blip r:embed="rId13" cstate="print"/>
                    <a:stretch>
                      <a:fillRect/>
                    </a:stretch>
                  </pic:blipFill>
                  <pic:spPr>
                    <a:xfrm>
                      <a:off x="0" y="0"/>
                      <a:ext cx="3300767" cy="1764861"/>
                    </a:xfrm>
                    <a:prstGeom prst="rect">
                      <a:avLst/>
                    </a:prstGeom>
                  </pic:spPr>
                </pic:pic>
              </a:graphicData>
            </a:graphic>
          </wp:inline>
        </w:drawing>
      </w:r>
    </w:p>
    <w:p w:rsidR="001961D3" w:rsidRDefault="001961D3" w:rsidP="001961D3">
      <w:pPr>
        <w:pStyle w:val="FigureCaption"/>
        <w:rPr>
          <w:noProof/>
          <w:rtl/>
        </w:rPr>
      </w:pPr>
      <w:bookmarkStart w:id="20" w:name="_Ref436669095"/>
      <w:r>
        <w:rPr>
          <w:rtl/>
        </w:rPr>
        <w:t xml:space="preserve">شکل </w:t>
      </w:r>
      <w:r>
        <w:rPr>
          <w:rFonts w:hint="cs"/>
          <w:rtl/>
        </w:rPr>
        <w:t>(</w:t>
      </w:r>
      <w:r w:rsidR="003236F2">
        <w:rPr>
          <w:rtl/>
        </w:rPr>
        <w:fldChar w:fldCharType="begin"/>
      </w:r>
      <w:r>
        <w:rPr>
          <w:rFonts w:hint="cs"/>
        </w:rPr>
        <w:instrText>SEQ</w:instrText>
      </w:r>
      <w:r>
        <w:rPr>
          <w:rFonts w:hint="cs"/>
          <w:rtl/>
        </w:rPr>
        <w:instrText xml:space="preserve"> شکل \* </w:instrText>
      </w:r>
      <w:r>
        <w:rPr>
          <w:rFonts w:hint="cs"/>
        </w:rPr>
        <w:instrText>ARABIC</w:instrText>
      </w:r>
      <w:r w:rsidR="003236F2">
        <w:rPr>
          <w:rtl/>
        </w:rPr>
        <w:fldChar w:fldCharType="separate"/>
      </w:r>
      <w:r>
        <w:rPr>
          <w:noProof/>
          <w:rtl/>
        </w:rPr>
        <w:t>5</w:t>
      </w:r>
      <w:r w:rsidR="003236F2">
        <w:rPr>
          <w:rtl/>
        </w:rPr>
        <w:fldChar w:fldCharType="end"/>
      </w:r>
      <w:bookmarkEnd w:id="20"/>
      <w:r>
        <w:rPr>
          <w:rFonts w:hint="cs"/>
          <w:rtl/>
        </w:rPr>
        <w:t xml:space="preserve">) </w:t>
      </w:r>
      <w:r w:rsidRPr="00CB0769">
        <w:rPr>
          <w:rFonts w:hint="cs"/>
          <w:rtl/>
        </w:rPr>
        <w:t xml:space="preserve">تعقیب </w:t>
      </w:r>
      <w:r w:rsidRPr="005D0948">
        <w:rPr>
          <w:rFonts w:hint="cs"/>
          <w:szCs w:val="18"/>
          <w:rtl/>
        </w:rPr>
        <w:t>ورودی</w:t>
      </w:r>
      <w:r w:rsidRPr="00CB0769">
        <w:rPr>
          <w:rFonts w:hint="cs"/>
          <w:rtl/>
        </w:rPr>
        <w:t xml:space="preserve"> پالس مدل مرجع توسط خروجی سیستم</w:t>
      </w:r>
    </w:p>
    <w:p w:rsidR="001961D3" w:rsidRDefault="00544703" w:rsidP="001961D3">
      <w:pPr>
        <w:pStyle w:val="FigureCaption"/>
        <w:rPr>
          <w:noProof/>
          <w:rtl/>
        </w:rPr>
      </w:pPr>
      <w:r w:rsidRPr="00544703">
        <w:rPr>
          <w:noProof/>
          <w:rtl/>
        </w:rPr>
        <w:drawing>
          <wp:inline distT="0" distB="0" distL="0" distR="0">
            <wp:extent cx="3276600" cy="1647825"/>
            <wp:effectExtent l="19050" t="0" r="0" b="0"/>
            <wp:docPr id="22" name="Picture 21" descr="ob5.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5.emf"/>
                    <pic:cNvPicPr/>
                  </pic:nvPicPr>
                  <pic:blipFill>
                    <a:blip r:embed="rId14" cstate="print"/>
                    <a:stretch>
                      <a:fillRect/>
                    </a:stretch>
                  </pic:blipFill>
                  <pic:spPr>
                    <a:xfrm>
                      <a:off x="0" y="0"/>
                      <a:ext cx="3276600" cy="1647825"/>
                    </a:xfrm>
                    <a:prstGeom prst="rect">
                      <a:avLst/>
                    </a:prstGeom>
                  </pic:spPr>
                </pic:pic>
              </a:graphicData>
            </a:graphic>
          </wp:inline>
        </w:drawing>
      </w:r>
    </w:p>
    <w:p w:rsidR="001961D3" w:rsidRDefault="001961D3" w:rsidP="001961D3">
      <w:pPr>
        <w:pStyle w:val="FigureCaption"/>
        <w:rPr>
          <w:noProof/>
          <w:rtl/>
        </w:rPr>
      </w:pPr>
      <w:bookmarkStart w:id="21" w:name="_Ref436669108"/>
      <w:r>
        <w:rPr>
          <w:rtl/>
        </w:rPr>
        <w:t xml:space="preserve">شکل </w:t>
      </w:r>
      <w:r>
        <w:rPr>
          <w:rFonts w:hint="cs"/>
          <w:rtl/>
        </w:rPr>
        <w:t>(</w:t>
      </w:r>
      <w:r w:rsidR="003236F2">
        <w:rPr>
          <w:rtl/>
        </w:rPr>
        <w:fldChar w:fldCharType="begin"/>
      </w:r>
      <w:r>
        <w:rPr>
          <w:rFonts w:hint="cs"/>
        </w:rPr>
        <w:instrText>SEQ</w:instrText>
      </w:r>
      <w:r>
        <w:rPr>
          <w:rFonts w:hint="cs"/>
          <w:rtl/>
        </w:rPr>
        <w:instrText xml:space="preserve"> شکل \* </w:instrText>
      </w:r>
      <w:r>
        <w:rPr>
          <w:rFonts w:hint="cs"/>
        </w:rPr>
        <w:instrText>ARABIC</w:instrText>
      </w:r>
      <w:r w:rsidR="003236F2">
        <w:rPr>
          <w:rtl/>
        </w:rPr>
        <w:fldChar w:fldCharType="separate"/>
      </w:r>
      <w:r>
        <w:rPr>
          <w:noProof/>
          <w:rtl/>
        </w:rPr>
        <w:t>6</w:t>
      </w:r>
      <w:r w:rsidR="003236F2">
        <w:rPr>
          <w:rtl/>
        </w:rPr>
        <w:fldChar w:fldCharType="end"/>
      </w:r>
      <w:bookmarkEnd w:id="21"/>
      <w:r>
        <w:rPr>
          <w:rFonts w:hint="cs"/>
          <w:rtl/>
        </w:rPr>
        <w:t xml:space="preserve">) </w:t>
      </w:r>
      <w:r>
        <w:rPr>
          <w:rFonts w:hint="cs"/>
          <w:noProof/>
          <w:rtl/>
        </w:rPr>
        <w:t xml:space="preserve">تخمین حالت </w:t>
      </w:r>
      <m:oMath>
        <m:sSub>
          <m:sSubPr>
            <m:ctrlPr>
              <w:rPr>
                <w:rFonts w:ascii="Cambria Math" w:hAnsi="Cambria Math"/>
                <w:i/>
                <w:noProof/>
                <w:sz w:val="24"/>
              </w:rPr>
            </m:ctrlPr>
          </m:sSubPr>
          <m:e>
            <m:r>
              <m:rPr>
                <m:sty m:val="bi"/>
              </m:rPr>
              <w:rPr>
                <w:rFonts w:ascii="Cambria Math" w:hAnsi="Cambria Math"/>
                <w:noProof/>
              </w:rPr>
              <m:t>x</m:t>
            </m:r>
          </m:e>
          <m:sub>
            <m:r>
              <m:rPr>
                <m:sty m:val="bi"/>
              </m:rPr>
              <w:rPr>
                <w:rFonts w:ascii="Cambria Math" w:hAnsi="Cambria Math"/>
                <w:noProof/>
              </w:rPr>
              <m:t>1</m:t>
            </m:r>
          </m:sub>
        </m:sSub>
      </m:oMath>
    </w:p>
    <w:p w:rsidR="001961D3" w:rsidRDefault="00544703" w:rsidP="001961D3">
      <w:pPr>
        <w:pStyle w:val="FigureCaption"/>
        <w:rPr>
          <w:noProof/>
          <w:rtl/>
        </w:rPr>
      </w:pPr>
      <w:r w:rsidRPr="00544703">
        <w:rPr>
          <w:noProof/>
          <w:rtl/>
        </w:rPr>
        <w:drawing>
          <wp:inline distT="0" distB="0" distL="0" distR="0">
            <wp:extent cx="3419475" cy="1819275"/>
            <wp:effectExtent l="19050" t="0" r="9525" b="0"/>
            <wp:docPr id="21" name="Picture 20" descr="ob4.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4.emf"/>
                    <pic:cNvPicPr/>
                  </pic:nvPicPr>
                  <pic:blipFill>
                    <a:blip r:embed="rId15" cstate="print"/>
                    <a:stretch>
                      <a:fillRect/>
                    </a:stretch>
                  </pic:blipFill>
                  <pic:spPr>
                    <a:xfrm>
                      <a:off x="0" y="0"/>
                      <a:ext cx="3419475" cy="1819275"/>
                    </a:xfrm>
                    <a:prstGeom prst="rect">
                      <a:avLst/>
                    </a:prstGeom>
                  </pic:spPr>
                </pic:pic>
              </a:graphicData>
            </a:graphic>
          </wp:inline>
        </w:drawing>
      </w:r>
    </w:p>
    <w:p w:rsidR="001961D3" w:rsidRDefault="001961D3" w:rsidP="001961D3">
      <w:pPr>
        <w:pStyle w:val="FigureCaption"/>
        <w:rPr>
          <w:noProof/>
        </w:rPr>
      </w:pPr>
      <w:bookmarkStart w:id="22" w:name="_Ref436669120"/>
      <w:r>
        <w:rPr>
          <w:rtl/>
        </w:rPr>
        <w:t xml:space="preserve">شکل </w:t>
      </w:r>
      <w:r>
        <w:rPr>
          <w:rFonts w:hint="cs"/>
          <w:rtl/>
        </w:rPr>
        <w:t>(</w:t>
      </w:r>
      <w:r w:rsidR="003236F2">
        <w:rPr>
          <w:rtl/>
        </w:rPr>
        <w:fldChar w:fldCharType="begin"/>
      </w:r>
      <w:r>
        <w:rPr>
          <w:rFonts w:hint="cs"/>
        </w:rPr>
        <w:instrText>SEQ</w:instrText>
      </w:r>
      <w:r>
        <w:rPr>
          <w:rFonts w:hint="cs"/>
          <w:rtl/>
        </w:rPr>
        <w:instrText xml:space="preserve"> شکل \* </w:instrText>
      </w:r>
      <w:r>
        <w:rPr>
          <w:rFonts w:hint="cs"/>
        </w:rPr>
        <w:instrText>ARABIC</w:instrText>
      </w:r>
      <w:r w:rsidR="003236F2">
        <w:rPr>
          <w:rtl/>
        </w:rPr>
        <w:fldChar w:fldCharType="separate"/>
      </w:r>
      <w:r>
        <w:rPr>
          <w:noProof/>
          <w:rtl/>
        </w:rPr>
        <w:t>7</w:t>
      </w:r>
      <w:r w:rsidR="003236F2">
        <w:rPr>
          <w:rtl/>
        </w:rPr>
        <w:fldChar w:fldCharType="end"/>
      </w:r>
      <w:bookmarkEnd w:id="22"/>
      <w:r>
        <w:rPr>
          <w:rFonts w:hint="cs"/>
          <w:rtl/>
        </w:rPr>
        <w:t xml:space="preserve">) </w:t>
      </w:r>
      <w:r>
        <w:rPr>
          <w:rFonts w:hint="cs"/>
          <w:noProof/>
          <w:rtl/>
        </w:rPr>
        <w:t xml:space="preserve">تخمین حالت </w:t>
      </w:r>
      <m:oMath>
        <m:sSub>
          <m:sSubPr>
            <m:ctrlPr>
              <w:rPr>
                <w:rFonts w:ascii="Cambria Math" w:hAnsi="Cambria Math"/>
                <w:i/>
                <w:noProof/>
                <w:sz w:val="24"/>
              </w:rPr>
            </m:ctrlPr>
          </m:sSubPr>
          <m:e>
            <m:r>
              <m:rPr>
                <m:sty m:val="bi"/>
              </m:rPr>
              <w:rPr>
                <w:rFonts w:ascii="Cambria Math" w:hAnsi="Cambria Math"/>
                <w:noProof/>
              </w:rPr>
              <m:t>x</m:t>
            </m:r>
          </m:e>
          <m:sub>
            <m:r>
              <m:rPr>
                <m:sty m:val="bi"/>
              </m:rPr>
              <w:rPr>
                <w:rFonts w:ascii="Cambria Math" w:hAnsi="Cambria Math"/>
                <w:noProof/>
              </w:rPr>
              <m:t>2</m:t>
            </m:r>
          </m:sub>
        </m:sSub>
      </m:oMath>
    </w:p>
    <w:p w:rsidR="001961D3" w:rsidRDefault="00544703" w:rsidP="001961D3">
      <w:pPr>
        <w:pStyle w:val="FigureCaption"/>
        <w:rPr>
          <w:noProof/>
          <w:rtl/>
        </w:rPr>
      </w:pPr>
      <w:r w:rsidRPr="00544703">
        <w:rPr>
          <w:noProof/>
          <w:rtl/>
        </w:rPr>
        <w:lastRenderedPageBreak/>
        <w:drawing>
          <wp:inline distT="0" distB="0" distL="0" distR="0">
            <wp:extent cx="3343275" cy="1838325"/>
            <wp:effectExtent l="19050" t="0" r="0" b="0"/>
            <wp:docPr id="20" name="Picture 19" descr="ob3.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3.emf"/>
                    <pic:cNvPicPr/>
                  </pic:nvPicPr>
                  <pic:blipFill>
                    <a:blip r:embed="rId16" cstate="print"/>
                    <a:stretch>
                      <a:fillRect/>
                    </a:stretch>
                  </pic:blipFill>
                  <pic:spPr>
                    <a:xfrm>
                      <a:off x="0" y="0"/>
                      <a:ext cx="3350276" cy="1842175"/>
                    </a:xfrm>
                    <a:prstGeom prst="rect">
                      <a:avLst/>
                    </a:prstGeom>
                  </pic:spPr>
                </pic:pic>
              </a:graphicData>
            </a:graphic>
          </wp:inline>
        </w:drawing>
      </w:r>
    </w:p>
    <w:p w:rsidR="001961D3" w:rsidRPr="005D0948" w:rsidRDefault="001961D3" w:rsidP="001961D3">
      <w:pPr>
        <w:pStyle w:val="FigureCaption"/>
        <w:rPr>
          <w:noProof/>
          <w:rtl/>
        </w:rPr>
      </w:pPr>
      <w:bookmarkStart w:id="23" w:name="_Ref436669133"/>
      <w:r>
        <w:rPr>
          <w:rtl/>
        </w:rPr>
        <w:t xml:space="preserve">شکل </w:t>
      </w:r>
      <w:r>
        <w:rPr>
          <w:rFonts w:hint="cs"/>
          <w:rtl/>
        </w:rPr>
        <w:t>(</w:t>
      </w:r>
      <w:r w:rsidR="003236F2">
        <w:rPr>
          <w:rtl/>
        </w:rPr>
        <w:fldChar w:fldCharType="begin"/>
      </w:r>
      <w:r>
        <w:rPr>
          <w:rFonts w:hint="cs"/>
        </w:rPr>
        <w:instrText>SEQ</w:instrText>
      </w:r>
      <w:r>
        <w:rPr>
          <w:rFonts w:hint="cs"/>
          <w:rtl/>
        </w:rPr>
        <w:instrText xml:space="preserve"> شکل \* </w:instrText>
      </w:r>
      <w:r>
        <w:rPr>
          <w:rFonts w:hint="cs"/>
        </w:rPr>
        <w:instrText>ARABIC</w:instrText>
      </w:r>
      <w:r w:rsidR="003236F2">
        <w:rPr>
          <w:rtl/>
        </w:rPr>
        <w:fldChar w:fldCharType="separate"/>
      </w:r>
      <w:r>
        <w:rPr>
          <w:noProof/>
          <w:rtl/>
        </w:rPr>
        <w:t>8</w:t>
      </w:r>
      <w:r w:rsidR="003236F2">
        <w:rPr>
          <w:rtl/>
        </w:rPr>
        <w:fldChar w:fldCharType="end"/>
      </w:r>
      <w:bookmarkEnd w:id="23"/>
      <w:r>
        <w:rPr>
          <w:rFonts w:hint="cs"/>
          <w:rtl/>
        </w:rPr>
        <w:t xml:space="preserve">) </w:t>
      </w:r>
      <w:r>
        <w:rPr>
          <w:rFonts w:hint="cs"/>
          <w:noProof/>
          <w:rtl/>
        </w:rPr>
        <w:t xml:space="preserve">تخمین حالت </w:t>
      </w:r>
      <m:oMath>
        <m:sSub>
          <m:sSubPr>
            <m:ctrlPr>
              <w:rPr>
                <w:rFonts w:ascii="Cambria Math" w:hAnsi="Cambria Math"/>
                <w:i/>
                <w:noProof/>
                <w:sz w:val="24"/>
              </w:rPr>
            </m:ctrlPr>
          </m:sSubPr>
          <m:e>
            <m:r>
              <m:rPr>
                <m:sty m:val="bi"/>
              </m:rPr>
              <w:rPr>
                <w:rFonts w:ascii="Cambria Math" w:hAnsi="Cambria Math"/>
                <w:noProof/>
              </w:rPr>
              <m:t>x</m:t>
            </m:r>
          </m:e>
          <m:sub>
            <m:r>
              <m:rPr>
                <m:sty m:val="bi"/>
              </m:rPr>
              <w:rPr>
                <w:rFonts w:ascii="Cambria Math" w:hAnsi="Cambria Math"/>
                <w:noProof/>
              </w:rPr>
              <m:t>3</m:t>
            </m:r>
          </m:sub>
        </m:sSub>
      </m:oMath>
    </w:p>
    <w:p w:rsidR="001961D3" w:rsidRDefault="00544703" w:rsidP="001961D3">
      <w:pPr>
        <w:rPr>
          <w:noProof/>
        </w:rPr>
      </w:pPr>
      <w:r w:rsidRPr="00544703">
        <w:rPr>
          <w:noProof/>
          <w:rtl/>
          <w:lang w:bidi="fa-IR"/>
        </w:rPr>
        <w:drawing>
          <wp:inline distT="0" distB="0" distL="0" distR="0">
            <wp:extent cx="3362325" cy="1733550"/>
            <wp:effectExtent l="19050" t="0" r="9525" b="0"/>
            <wp:docPr id="23" name="Picture 22" descr="con2.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2.emf"/>
                    <pic:cNvPicPr/>
                  </pic:nvPicPr>
                  <pic:blipFill>
                    <a:blip r:embed="rId17" cstate="print"/>
                    <a:stretch>
                      <a:fillRect/>
                    </a:stretch>
                  </pic:blipFill>
                  <pic:spPr>
                    <a:xfrm>
                      <a:off x="0" y="0"/>
                      <a:ext cx="3362325" cy="1733550"/>
                    </a:xfrm>
                    <a:prstGeom prst="rect">
                      <a:avLst/>
                    </a:prstGeom>
                  </pic:spPr>
                </pic:pic>
              </a:graphicData>
            </a:graphic>
          </wp:inline>
        </w:drawing>
      </w:r>
    </w:p>
    <w:p w:rsidR="001961D3" w:rsidRDefault="001961D3" w:rsidP="001961D3">
      <w:pPr>
        <w:pStyle w:val="FigureCaption"/>
        <w:rPr>
          <w:noProof/>
          <w:rtl/>
        </w:rPr>
      </w:pPr>
      <w:bookmarkStart w:id="24" w:name="_Ref436669144"/>
      <w:r>
        <w:rPr>
          <w:rtl/>
        </w:rPr>
        <w:t xml:space="preserve">شکل </w:t>
      </w:r>
      <w:r>
        <w:rPr>
          <w:rFonts w:hint="cs"/>
          <w:rtl/>
        </w:rPr>
        <w:t>(</w:t>
      </w:r>
      <w:r w:rsidR="003236F2">
        <w:rPr>
          <w:rtl/>
        </w:rPr>
        <w:fldChar w:fldCharType="begin"/>
      </w:r>
      <w:r>
        <w:rPr>
          <w:rFonts w:hint="cs"/>
        </w:rPr>
        <w:instrText>SEQ</w:instrText>
      </w:r>
      <w:r>
        <w:rPr>
          <w:rFonts w:hint="cs"/>
          <w:rtl/>
        </w:rPr>
        <w:instrText xml:space="preserve"> شکل \* </w:instrText>
      </w:r>
      <w:r>
        <w:rPr>
          <w:rFonts w:hint="cs"/>
        </w:rPr>
        <w:instrText>ARABIC</w:instrText>
      </w:r>
      <w:r w:rsidR="003236F2">
        <w:rPr>
          <w:rtl/>
        </w:rPr>
        <w:fldChar w:fldCharType="separate"/>
      </w:r>
      <w:r>
        <w:rPr>
          <w:noProof/>
          <w:rtl/>
        </w:rPr>
        <w:t>9</w:t>
      </w:r>
      <w:r w:rsidR="003236F2">
        <w:rPr>
          <w:rtl/>
        </w:rPr>
        <w:fldChar w:fldCharType="end"/>
      </w:r>
      <w:bookmarkEnd w:id="24"/>
      <w:r>
        <w:rPr>
          <w:rFonts w:hint="cs"/>
          <w:rtl/>
        </w:rPr>
        <w:t xml:space="preserve">) </w:t>
      </w:r>
      <w:r>
        <w:rPr>
          <w:rFonts w:hint="cs"/>
          <w:noProof/>
          <w:rtl/>
        </w:rPr>
        <w:t>سیگنال کنترلی</w:t>
      </w:r>
    </w:p>
    <w:p w:rsidR="001961D3" w:rsidRPr="00134E7E" w:rsidRDefault="001961D3" w:rsidP="001961D3">
      <w:pPr>
        <w:pStyle w:val="Text"/>
        <w:rPr>
          <w:noProof/>
          <w:rtl/>
        </w:rPr>
      </w:pPr>
      <w:r w:rsidRPr="00134E7E">
        <w:rPr>
          <w:rFonts w:hint="cs"/>
          <w:noProof/>
          <w:rtl/>
        </w:rPr>
        <w:t>همانطور که ملاحظه می‌کنید در</w:t>
      </w:r>
      <w:r w:rsidR="003236F2" w:rsidRPr="00134E7E">
        <w:rPr>
          <w:noProof/>
          <w:rtl/>
        </w:rPr>
        <w:fldChar w:fldCharType="begin"/>
      </w:r>
      <w:r w:rsidRPr="00134E7E">
        <w:rPr>
          <w:rFonts w:hint="cs"/>
          <w:noProof/>
        </w:rPr>
        <w:instrText>REF</w:instrText>
      </w:r>
      <w:r w:rsidRPr="00134E7E">
        <w:rPr>
          <w:rFonts w:hint="cs"/>
          <w:noProof/>
          <w:rtl/>
        </w:rPr>
        <w:instrText xml:space="preserve"> _</w:instrText>
      </w:r>
      <w:r w:rsidRPr="00134E7E">
        <w:rPr>
          <w:rFonts w:hint="cs"/>
          <w:noProof/>
        </w:rPr>
        <w:instrText>Ref436669095 \h</w:instrText>
      </w:r>
      <w:r w:rsidR="003236F2" w:rsidRPr="00134E7E">
        <w:rPr>
          <w:noProof/>
          <w:rtl/>
        </w:rPr>
      </w:r>
      <w:r w:rsidR="003236F2" w:rsidRPr="00134E7E">
        <w:rPr>
          <w:noProof/>
          <w:rtl/>
        </w:rPr>
        <w:fldChar w:fldCharType="separate"/>
      </w:r>
      <w:r>
        <w:rPr>
          <w:rtl/>
        </w:rPr>
        <w:t xml:space="preserve">شکل </w:t>
      </w:r>
      <w:r>
        <w:rPr>
          <w:rFonts w:hint="cs"/>
          <w:rtl/>
        </w:rPr>
        <w:t>(</w:t>
      </w:r>
      <w:r>
        <w:rPr>
          <w:noProof/>
          <w:rtl/>
        </w:rPr>
        <w:t>5</w:t>
      </w:r>
      <w:r w:rsidR="003236F2" w:rsidRPr="00134E7E">
        <w:rPr>
          <w:noProof/>
          <w:rtl/>
        </w:rPr>
        <w:fldChar w:fldCharType="end"/>
      </w:r>
      <w:r w:rsidRPr="00134E7E">
        <w:rPr>
          <w:rFonts w:hint="cs"/>
          <w:noProof/>
          <w:rtl/>
        </w:rPr>
        <w:t>) خروجی سیستم اصلی به خوبی ورودی پالس مدل مرجع را تعقیب می‌کند.</w:t>
      </w:r>
      <w:r>
        <w:rPr>
          <w:rFonts w:hint="cs"/>
          <w:noProof/>
          <w:rtl/>
        </w:rPr>
        <w:t xml:space="preserve"> </w:t>
      </w:r>
      <w:r w:rsidR="003236F2" w:rsidRPr="00134E7E">
        <w:rPr>
          <w:noProof/>
          <w:rtl/>
        </w:rPr>
        <w:fldChar w:fldCharType="begin"/>
      </w:r>
      <w:r w:rsidRPr="00134E7E">
        <w:rPr>
          <w:rFonts w:hint="cs"/>
          <w:noProof/>
        </w:rPr>
        <w:instrText>REF</w:instrText>
      </w:r>
      <w:r w:rsidRPr="00134E7E">
        <w:rPr>
          <w:rFonts w:hint="cs"/>
          <w:noProof/>
          <w:rtl/>
        </w:rPr>
        <w:instrText xml:space="preserve"> _</w:instrText>
      </w:r>
      <w:r w:rsidRPr="00134E7E">
        <w:rPr>
          <w:rFonts w:hint="cs"/>
          <w:noProof/>
        </w:rPr>
        <w:instrText>Ref436669108 \h</w:instrText>
      </w:r>
      <w:r w:rsidR="003236F2" w:rsidRPr="00134E7E">
        <w:rPr>
          <w:noProof/>
          <w:rtl/>
        </w:rPr>
      </w:r>
      <w:r w:rsidR="003236F2" w:rsidRPr="00134E7E">
        <w:rPr>
          <w:noProof/>
          <w:rtl/>
        </w:rPr>
        <w:fldChar w:fldCharType="separate"/>
      </w:r>
      <w:r>
        <w:rPr>
          <w:rtl/>
        </w:rPr>
        <w:t xml:space="preserve">شکل </w:t>
      </w:r>
      <w:r>
        <w:rPr>
          <w:rFonts w:hint="cs"/>
          <w:rtl/>
        </w:rPr>
        <w:t>(</w:t>
      </w:r>
      <w:r>
        <w:rPr>
          <w:noProof/>
          <w:rtl/>
        </w:rPr>
        <w:t>6</w:t>
      </w:r>
      <w:r w:rsidR="003236F2" w:rsidRPr="00134E7E">
        <w:rPr>
          <w:noProof/>
          <w:rtl/>
        </w:rPr>
        <w:fldChar w:fldCharType="end"/>
      </w:r>
      <w:r w:rsidRPr="00134E7E">
        <w:rPr>
          <w:rFonts w:hint="cs"/>
          <w:noProof/>
          <w:rtl/>
        </w:rPr>
        <w:t>)،</w:t>
      </w:r>
      <w:r>
        <w:rPr>
          <w:rFonts w:hint="cs"/>
          <w:noProof/>
          <w:rtl/>
        </w:rPr>
        <w:t xml:space="preserve"> </w:t>
      </w:r>
      <w:r w:rsidR="003236F2" w:rsidRPr="00134E7E">
        <w:rPr>
          <w:noProof/>
          <w:rtl/>
        </w:rPr>
        <w:fldChar w:fldCharType="begin"/>
      </w:r>
      <w:r w:rsidRPr="00134E7E">
        <w:rPr>
          <w:rFonts w:hint="cs"/>
          <w:noProof/>
        </w:rPr>
        <w:instrText>REF</w:instrText>
      </w:r>
      <w:r w:rsidRPr="00134E7E">
        <w:rPr>
          <w:rFonts w:hint="cs"/>
          <w:noProof/>
          <w:rtl/>
        </w:rPr>
        <w:instrText xml:space="preserve"> _</w:instrText>
      </w:r>
      <w:r w:rsidRPr="00134E7E">
        <w:rPr>
          <w:rFonts w:hint="cs"/>
          <w:noProof/>
        </w:rPr>
        <w:instrText>Ref436669120 \h</w:instrText>
      </w:r>
      <w:r w:rsidR="003236F2" w:rsidRPr="00134E7E">
        <w:rPr>
          <w:noProof/>
          <w:rtl/>
        </w:rPr>
      </w:r>
      <w:r w:rsidR="003236F2" w:rsidRPr="00134E7E">
        <w:rPr>
          <w:noProof/>
          <w:rtl/>
        </w:rPr>
        <w:fldChar w:fldCharType="separate"/>
      </w:r>
      <w:r>
        <w:rPr>
          <w:rtl/>
        </w:rPr>
        <w:t xml:space="preserve">شکل </w:t>
      </w:r>
      <w:r>
        <w:rPr>
          <w:rFonts w:hint="cs"/>
          <w:rtl/>
        </w:rPr>
        <w:t>(</w:t>
      </w:r>
      <w:r>
        <w:rPr>
          <w:noProof/>
          <w:rtl/>
        </w:rPr>
        <w:t>7</w:t>
      </w:r>
      <w:r w:rsidR="003236F2" w:rsidRPr="00134E7E">
        <w:rPr>
          <w:noProof/>
          <w:rtl/>
        </w:rPr>
        <w:fldChar w:fldCharType="end"/>
      </w:r>
      <w:r w:rsidRPr="00134E7E">
        <w:rPr>
          <w:rFonts w:hint="cs"/>
          <w:noProof/>
          <w:rtl/>
        </w:rPr>
        <w:t>) و</w:t>
      </w:r>
      <w:r>
        <w:rPr>
          <w:rFonts w:hint="cs"/>
          <w:noProof/>
          <w:rtl/>
        </w:rPr>
        <w:t xml:space="preserve"> </w:t>
      </w:r>
      <w:r w:rsidR="003236F2" w:rsidRPr="00134E7E">
        <w:rPr>
          <w:noProof/>
          <w:rtl/>
        </w:rPr>
        <w:fldChar w:fldCharType="begin"/>
      </w:r>
      <w:r w:rsidRPr="00134E7E">
        <w:rPr>
          <w:rFonts w:hint="cs"/>
          <w:noProof/>
        </w:rPr>
        <w:instrText>REF</w:instrText>
      </w:r>
      <w:r w:rsidRPr="00134E7E">
        <w:rPr>
          <w:rFonts w:hint="cs"/>
          <w:noProof/>
          <w:rtl/>
        </w:rPr>
        <w:instrText xml:space="preserve"> _</w:instrText>
      </w:r>
      <w:r w:rsidRPr="00134E7E">
        <w:rPr>
          <w:rFonts w:hint="cs"/>
          <w:noProof/>
        </w:rPr>
        <w:instrText>Ref436669133 \h</w:instrText>
      </w:r>
      <w:r w:rsidR="003236F2" w:rsidRPr="00134E7E">
        <w:rPr>
          <w:noProof/>
          <w:rtl/>
        </w:rPr>
      </w:r>
      <w:r w:rsidR="003236F2" w:rsidRPr="00134E7E">
        <w:rPr>
          <w:noProof/>
          <w:rtl/>
        </w:rPr>
        <w:fldChar w:fldCharType="separate"/>
      </w:r>
      <w:r>
        <w:rPr>
          <w:rtl/>
        </w:rPr>
        <w:t xml:space="preserve">شکل </w:t>
      </w:r>
      <w:r>
        <w:rPr>
          <w:rFonts w:hint="cs"/>
          <w:rtl/>
        </w:rPr>
        <w:t>(</w:t>
      </w:r>
      <w:r>
        <w:rPr>
          <w:noProof/>
          <w:rtl/>
        </w:rPr>
        <w:t>8</w:t>
      </w:r>
      <w:r w:rsidR="003236F2" w:rsidRPr="00134E7E">
        <w:rPr>
          <w:noProof/>
          <w:rtl/>
        </w:rPr>
        <w:fldChar w:fldCharType="end"/>
      </w:r>
      <w:r w:rsidRPr="00134E7E">
        <w:rPr>
          <w:rFonts w:hint="cs"/>
          <w:noProof/>
          <w:rtl/>
        </w:rPr>
        <w:t xml:space="preserve">) به ترتیب تخمین حالات </w:t>
      </w:r>
      <m:oMath>
        <m:sSub>
          <m:sSubPr>
            <m:ctrlPr>
              <w:rPr>
                <w:rFonts w:ascii="Cambria Math" w:hAnsi="Cambria Math"/>
              </w:rPr>
            </m:ctrlPr>
          </m:sSubPr>
          <m:e>
            <m:r>
              <w:rPr>
                <w:rFonts w:ascii="Cambria Math" w:hAnsi="Cambria Math"/>
              </w:rPr>
              <m:t>x</m:t>
            </m:r>
          </m:e>
          <m:sub>
            <m:r>
              <m:rPr>
                <m:sty m:val="p"/>
              </m:rPr>
              <w:rPr>
                <w:rFonts w:ascii="Cambria Math"/>
              </w:rPr>
              <m:t>1</m:t>
            </m:r>
          </m:sub>
        </m:sSub>
        <m:r>
          <m:rPr>
            <m:sty m:val="p"/>
          </m:rPr>
          <w:rPr>
            <w:rFonts w:ascii="Cambria Math"/>
          </w:rPr>
          <m:t>,</m:t>
        </m:r>
        <m:sSub>
          <m:sSubPr>
            <m:ctrlPr>
              <w:rPr>
                <w:rFonts w:ascii="Cambria Math" w:hAnsi="Cambria Math"/>
              </w:rPr>
            </m:ctrlPr>
          </m:sSubPr>
          <m:e>
            <m:r>
              <w:rPr>
                <w:rFonts w:ascii="Cambria Math" w:hAnsi="Cambria Math"/>
              </w:rPr>
              <m:t>x</m:t>
            </m:r>
          </m:e>
          <m:sub>
            <m:r>
              <m:rPr>
                <m:sty m:val="p"/>
              </m:rPr>
              <w:rPr>
                <w:rFonts w:ascii="Cambria Math"/>
              </w:rPr>
              <m:t>2</m:t>
            </m:r>
          </m:sub>
        </m:sSub>
        <m:r>
          <m:rPr>
            <m:sty m:val="p"/>
          </m:rPr>
          <w:rPr>
            <w:rFonts w:ascii="Cambria Math"/>
          </w:rPr>
          <m:t>,</m:t>
        </m:r>
        <m:sSub>
          <m:sSubPr>
            <m:ctrlPr>
              <w:rPr>
                <w:rFonts w:ascii="Cambria Math" w:hAnsi="Cambria Math"/>
              </w:rPr>
            </m:ctrlPr>
          </m:sSubPr>
          <m:e>
            <m:r>
              <w:rPr>
                <w:rFonts w:ascii="Cambria Math" w:hAnsi="Cambria Math"/>
              </w:rPr>
              <m:t>x</m:t>
            </m:r>
          </m:e>
          <m:sub>
            <m:r>
              <m:rPr>
                <m:sty m:val="p"/>
              </m:rPr>
              <w:rPr>
                <w:rFonts w:ascii="Cambria Math"/>
              </w:rPr>
              <m:t>3</m:t>
            </m:r>
          </m:sub>
        </m:sSub>
      </m:oMath>
      <w:r w:rsidRPr="00134E7E">
        <w:rPr>
          <w:rFonts w:hint="cs"/>
          <w:noProof/>
          <w:rtl/>
        </w:rPr>
        <w:t xml:space="preserve"> </w:t>
      </w:r>
      <w:r>
        <w:rPr>
          <w:rFonts w:hint="cs"/>
          <w:noProof/>
          <w:rtl/>
        </w:rPr>
        <w:t xml:space="preserve">را توسط رویتگر فازی نشان می‌دهد. برای نشان دادن کیفیت تخمین، شرایط </w:t>
      </w:r>
      <w:r w:rsidRPr="00134E7E">
        <w:rPr>
          <w:rFonts w:hint="cs"/>
          <w:noProof/>
          <w:rtl/>
        </w:rPr>
        <w:t xml:space="preserve">اولیه سیستم لورنز </w:t>
      </w:r>
      <m:oMath>
        <m:d>
          <m:dPr>
            <m:begChr m:val="["/>
            <m:endChr m:val="]"/>
            <m:ctrlPr>
              <w:rPr>
                <w:rFonts w:ascii="Cambria Math" w:hAnsi="Cambria Math"/>
                <w:noProof/>
              </w:rPr>
            </m:ctrlPr>
          </m:dPr>
          <m:e>
            <m:r>
              <m:rPr>
                <m:sty m:val="p"/>
              </m:rPr>
              <w:rPr>
                <w:rFonts w:ascii="Cambria Math"/>
                <w:noProof/>
              </w:rPr>
              <m:t>7.5,</m:t>
            </m:r>
            <m:r>
              <m:rPr>
                <m:sty m:val="p"/>
              </m:rPr>
              <w:rPr>
                <w:rFonts w:ascii="Cambria Math"/>
                <w:noProof/>
              </w:rPr>
              <m:t>-</m:t>
            </m:r>
            <m:r>
              <m:rPr>
                <m:sty m:val="p"/>
              </m:rPr>
              <w:rPr>
                <w:rFonts w:ascii="Cambria Math"/>
                <w:noProof/>
              </w:rPr>
              <m:t>9, 27</m:t>
            </m:r>
          </m:e>
        </m:d>
      </m:oMath>
      <w:r>
        <w:rPr>
          <w:rFonts w:hint="cs"/>
          <w:noProof/>
          <w:rtl/>
        </w:rPr>
        <w:t xml:space="preserve"> و شرایط اولیه</w:t>
      </w:r>
      <w:r w:rsidRPr="00134E7E">
        <w:rPr>
          <w:rFonts w:hint="cs"/>
          <w:noProof/>
          <w:rtl/>
        </w:rPr>
        <w:t xml:space="preserve"> رویتگر </w:t>
      </w:r>
      <m:oMath>
        <m:d>
          <m:dPr>
            <m:begChr m:val="["/>
            <m:endChr m:val="]"/>
            <m:ctrlPr>
              <w:rPr>
                <w:rFonts w:ascii="Cambria Math" w:hAnsi="Cambria Math"/>
                <w:noProof/>
              </w:rPr>
            </m:ctrlPr>
          </m:dPr>
          <m:e>
            <m:r>
              <m:rPr>
                <m:sty m:val="p"/>
              </m:rPr>
              <w:rPr>
                <w:rFonts w:ascii="Cambria Math"/>
                <w:noProof/>
              </w:rPr>
              <m:t>0,0,0</m:t>
            </m:r>
          </m:e>
        </m:d>
      </m:oMath>
      <w:r w:rsidRPr="00134E7E">
        <w:rPr>
          <w:rFonts w:hint="cs"/>
          <w:noProof/>
          <w:rtl/>
        </w:rPr>
        <w:t xml:space="preserve"> </w:t>
      </w:r>
      <w:r>
        <w:rPr>
          <w:rFonts w:hint="cs"/>
          <w:noProof/>
          <w:rtl/>
        </w:rPr>
        <w:t xml:space="preserve">انتخاب شده </w:t>
      </w:r>
      <w:r w:rsidRPr="00134E7E">
        <w:rPr>
          <w:rFonts w:hint="cs"/>
          <w:noProof/>
          <w:rtl/>
        </w:rPr>
        <w:t>است</w:t>
      </w:r>
      <w:r>
        <w:rPr>
          <w:rFonts w:hint="cs"/>
          <w:noProof/>
          <w:rtl/>
        </w:rPr>
        <w:t xml:space="preserve">. با توجه به نتایج شبیه سازی می توان دید که </w:t>
      </w:r>
      <w:r w:rsidRPr="00134E7E">
        <w:rPr>
          <w:rFonts w:hint="cs"/>
          <w:noProof/>
          <w:rtl/>
        </w:rPr>
        <w:t>از</w:t>
      </w:r>
      <w:r>
        <w:rPr>
          <w:rFonts w:hint="cs"/>
          <w:noProof/>
          <w:rtl/>
        </w:rPr>
        <w:t xml:space="preserve"> همان </w:t>
      </w:r>
      <w:r w:rsidRPr="00134E7E">
        <w:rPr>
          <w:rFonts w:hint="cs"/>
          <w:noProof/>
          <w:rtl/>
        </w:rPr>
        <w:t>لحظه</w:t>
      </w:r>
      <w:r>
        <w:rPr>
          <w:rFonts w:hint="cs"/>
          <w:noProof/>
          <w:rtl/>
        </w:rPr>
        <w:t xml:space="preserve"> های اولیه</w:t>
      </w:r>
      <w:r w:rsidRPr="00134E7E">
        <w:rPr>
          <w:rFonts w:hint="cs"/>
          <w:noProof/>
          <w:rtl/>
        </w:rPr>
        <w:t>، عمل تخمین با دقت بالایی انجام می‌شود.</w:t>
      </w:r>
      <w:r>
        <w:rPr>
          <w:rFonts w:hint="cs"/>
          <w:noProof/>
          <w:rtl/>
        </w:rPr>
        <w:t xml:space="preserve"> </w:t>
      </w:r>
      <w:r w:rsidR="003236F2" w:rsidRPr="00134E7E">
        <w:rPr>
          <w:rtl/>
        </w:rPr>
        <w:fldChar w:fldCharType="begin"/>
      </w:r>
      <w:r w:rsidRPr="00134E7E">
        <w:rPr>
          <w:rFonts w:hint="cs"/>
        </w:rPr>
        <w:instrText>REF</w:instrText>
      </w:r>
      <w:r w:rsidRPr="00134E7E">
        <w:rPr>
          <w:rFonts w:hint="cs"/>
          <w:rtl/>
        </w:rPr>
        <w:instrText xml:space="preserve"> _</w:instrText>
      </w:r>
      <w:r w:rsidRPr="00134E7E">
        <w:rPr>
          <w:rFonts w:hint="cs"/>
        </w:rPr>
        <w:instrText>Ref436669144 \h</w:instrText>
      </w:r>
      <w:r w:rsidR="003236F2" w:rsidRPr="00134E7E">
        <w:rPr>
          <w:rtl/>
        </w:rPr>
      </w:r>
      <w:r w:rsidR="003236F2" w:rsidRPr="00134E7E">
        <w:rPr>
          <w:rtl/>
        </w:rPr>
        <w:fldChar w:fldCharType="separate"/>
      </w:r>
      <w:r>
        <w:rPr>
          <w:rtl/>
        </w:rPr>
        <w:t xml:space="preserve">شکل </w:t>
      </w:r>
      <w:r>
        <w:rPr>
          <w:rFonts w:hint="cs"/>
          <w:rtl/>
        </w:rPr>
        <w:t>(</w:t>
      </w:r>
      <w:r>
        <w:rPr>
          <w:noProof/>
          <w:rtl/>
        </w:rPr>
        <w:t>9</w:t>
      </w:r>
      <w:r w:rsidR="003236F2" w:rsidRPr="00134E7E">
        <w:rPr>
          <w:rtl/>
        </w:rPr>
        <w:fldChar w:fldCharType="end"/>
      </w:r>
      <w:r>
        <w:rPr>
          <w:rFonts w:hint="cs"/>
          <w:rtl/>
        </w:rPr>
        <w:t xml:space="preserve">) سیگنال کنترلی اعمال شده به سیستم را </w:t>
      </w:r>
      <w:r w:rsidRPr="00134E7E">
        <w:rPr>
          <w:rFonts w:hint="cs"/>
          <w:rtl/>
        </w:rPr>
        <w:t>نشان می‌دهد.</w:t>
      </w:r>
    </w:p>
    <w:p w:rsidR="001961D3" w:rsidRPr="00F83C6A" w:rsidRDefault="001961D3" w:rsidP="001961D3">
      <w:pPr>
        <w:pStyle w:val="Heading1"/>
        <w:rPr>
          <w:rtl/>
        </w:rPr>
      </w:pPr>
      <w:r w:rsidRPr="00F83C6A">
        <w:rPr>
          <w:rFonts w:hint="cs"/>
          <w:rtl/>
        </w:rPr>
        <w:t>نتیجه‌گیری</w:t>
      </w:r>
    </w:p>
    <w:p w:rsidR="001961D3" w:rsidRPr="00CB0769" w:rsidRDefault="001961D3" w:rsidP="001961D3">
      <w:pPr>
        <w:pStyle w:val="Text"/>
      </w:pPr>
      <w:r w:rsidRPr="00CB0769">
        <w:rPr>
          <w:rFonts w:hint="cs"/>
          <w:rtl/>
        </w:rPr>
        <w:t xml:space="preserve">در این مقاله </w:t>
      </w:r>
      <w:r>
        <w:rPr>
          <w:rFonts w:hint="cs"/>
          <w:rtl/>
        </w:rPr>
        <w:t>برای سیستم</w:t>
      </w:r>
      <w:r>
        <w:rPr>
          <w:rFonts w:cs="Times New Roman" w:hint="cs"/>
          <w:rtl/>
        </w:rPr>
        <w:t> </w:t>
      </w:r>
      <w:r>
        <w:rPr>
          <w:rFonts w:hint="cs"/>
          <w:rtl/>
        </w:rPr>
        <w:t xml:space="preserve">های فازی </w:t>
      </w:r>
      <w:r w:rsidRPr="00450CB7">
        <w:rPr>
          <w:rFonts w:hint="cs"/>
          <w:rtl/>
        </w:rPr>
        <w:t>چندجمله</w:t>
      </w:r>
      <w:r>
        <w:rPr>
          <w:rFonts w:cs="Times New Roman" w:hint="eastAsia"/>
          <w:rtl/>
        </w:rPr>
        <w:t> </w:t>
      </w:r>
      <w:r w:rsidRPr="00450CB7">
        <w:rPr>
          <w:rFonts w:hint="cs"/>
          <w:rtl/>
        </w:rPr>
        <w:t>ای</w:t>
      </w:r>
      <w:r>
        <w:rPr>
          <w:rFonts w:hint="cs"/>
          <w:rtl/>
        </w:rPr>
        <w:t xml:space="preserve"> پیوسته قانون کنترلی تعقیب طراحی شد.  طراحی قانون کنترل تعقیب بر مبنای طراحی رویتگر فازی چندجمله ای و مدل مرجع انجام شد. شرایط ارائه شده برای تضمین پایداری و کارایی سیستم حلقه بسته بر مبنای معیار کارایی نرم بینهایت و در قالب مجموع مربعات ارائه شد.  همانطور که در بخش نتایج شبیه‌سازی قابل مشاهده است این رویتگر فازی چند‌جمله‌ای توانایی تخمین خوبی را برای حالات سیستم از خود نشان می‌دهد. همچنین تعقیب ورودی مرجع توسط خروجی سیستم که ناشی از اعمال قانون کنترلی طراحی شده بر سیستم است با دقت خوبی صورت می‌گیرد.</w:t>
      </w:r>
      <w:ins w:id="25" w:author="Admin" w:date="2015-12-02T08:19:00Z">
        <w:r>
          <w:rPr>
            <w:rFonts w:hint="cs"/>
            <w:rtl/>
          </w:rPr>
          <w:t xml:space="preserve"> </w:t>
        </w:r>
      </w:ins>
      <w:r>
        <w:rPr>
          <w:rFonts w:hint="cs"/>
          <w:rtl/>
        </w:rPr>
        <w:t xml:space="preserve">به ‌دلیل فرمولاسیون طراحی بر اساس سیستم‌های فازی چند‌جمله‌ای، روش مورد بحث در این مقاله را می‌توان برای طیف گسترده‌تری از سیستم‌های غیر خطی به‌کار برد. </w:t>
      </w:r>
    </w:p>
    <w:p w:rsidR="001961D3" w:rsidRDefault="001961D3" w:rsidP="001961D3">
      <w:pPr>
        <w:pStyle w:val="Heading0"/>
        <w:rPr>
          <w:rtl/>
        </w:rPr>
      </w:pPr>
      <w:r w:rsidRPr="00923EF2">
        <w:rPr>
          <w:rFonts w:hint="cs"/>
          <w:rtl/>
        </w:rPr>
        <w:lastRenderedPageBreak/>
        <w:t>منابع</w:t>
      </w:r>
    </w:p>
    <w:p w:rsidR="001961D3" w:rsidRDefault="001961D3" w:rsidP="00DE0C54">
      <w:pPr>
        <w:pStyle w:val="ENREF"/>
        <w:bidi w:val="0"/>
        <w:rPr>
          <w:noProof/>
        </w:rPr>
      </w:pPr>
      <w:bookmarkStart w:id="26" w:name="_ENREF_9"/>
      <w:r w:rsidRPr="005036A9">
        <w:rPr>
          <w:noProof/>
        </w:rPr>
        <w:t xml:space="preserve">K. Tanaka, H. Yoshida, H. Ohtake, and H. O. Wang, "A Sum-of-Squares Approach to Modeling and Control of Nonlinear Dynamical Systems With Polynomial Fuzzy Systems," </w:t>
      </w:r>
      <w:r w:rsidR="00DE0C54">
        <w:rPr>
          <w:i/>
          <w:noProof/>
        </w:rPr>
        <w:t>IEEE Transactions on</w:t>
      </w:r>
      <w:r w:rsidR="00DE0C54">
        <w:rPr>
          <w:rFonts w:hint="cs"/>
          <w:i/>
          <w:noProof/>
          <w:rtl/>
        </w:rPr>
        <w:t xml:space="preserve"> </w:t>
      </w:r>
      <w:r w:rsidRPr="005036A9">
        <w:rPr>
          <w:i/>
          <w:noProof/>
        </w:rPr>
        <w:t xml:space="preserve">Fuzzy Systems, </w:t>
      </w:r>
      <w:r w:rsidRPr="005036A9">
        <w:rPr>
          <w:noProof/>
        </w:rPr>
        <w:t>vol. 17, pp. 911-922, 2009</w:t>
      </w:r>
      <w:r w:rsidRPr="005036A9">
        <w:rPr>
          <w:noProof/>
          <w:rtl/>
        </w:rPr>
        <w:t>.</w:t>
      </w:r>
      <w:bookmarkEnd w:id="26"/>
    </w:p>
    <w:p w:rsidR="001961D3" w:rsidRDefault="001961D3" w:rsidP="005254F8">
      <w:pPr>
        <w:pStyle w:val="ENREF"/>
        <w:bidi w:val="0"/>
        <w:rPr>
          <w:noProof/>
        </w:rPr>
      </w:pPr>
      <w:bookmarkStart w:id="27" w:name="_ENREF_8"/>
      <w:r w:rsidRPr="005036A9">
        <w:rPr>
          <w:noProof/>
        </w:rPr>
        <w:t xml:space="preserve">K. Tanaka, H. Ohtake, T. Seo, M. Tanaka, and H. O. Wang, "Polynomial Fuzzy Observer Designs: A Sum-of-Squares Approach," </w:t>
      </w:r>
      <w:r w:rsidR="005254F8">
        <w:rPr>
          <w:i/>
          <w:noProof/>
        </w:rPr>
        <w:t>IEEE Transactions on</w:t>
      </w:r>
      <w:r w:rsidR="005254F8">
        <w:rPr>
          <w:rFonts w:hint="cs"/>
          <w:i/>
          <w:noProof/>
          <w:rtl/>
        </w:rPr>
        <w:t xml:space="preserve"> </w:t>
      </w:r>
      <w:r w:rsidRPr="005036A9">
        <w:rPr>
          <w:i/>
          <w:noProof/>
        </w:rPr>
        <w:t xml:space="preserve">Systems, Man, and Cybernetics, Part B: Cybernetics, </w:t>
      </w:r>
      <w:r w:rsidRPr="005036A9">
        <w:rPr>
          <w:noProof/>
        </w:rPr>
        <w:t>vol. 42, pp. 1330-1342, 2012</w:t>
      </w:r>
      <w:r w:rsidRPr="005036A9">
        <w:rPr>
          <w:noProof/>
          <w:rtl/>
        </w:rPr>
        <w:t>.</w:t>
      </w:r>
      <w:bookmarkEnd w:id="27"/>
    </w:p>
    <w:p w:rsidR="001961D3" w:rsidRDefault="001961D3" w:rsidP="00216200">
      <w:pPr>
        <w:pStyle w:val="ENREF"/>
        <w:bidi w:val="0"/>
        <w:rPr>
          <w:noProof/>
        </w:rPr>
      </w:pPr>
      <w:bookmarkStart w:id="28" w:name="_ENREF_2"/>
      <w:r w:rsidRPr="005036A9">
        <w:rPr>
          <w:noProof/>
        </w:rPr>
        <w:t>C. Guang-hui and W. Jie-chang, "Robust Tracking Control</w:t>
      </w:r>
      <w:r w:rsidR="00AC7860">
        <w:rPr>
          <w:noProof/>
        </w:rPr>
        <w:t xml:space="preserve"> </w:t>
      </w:r>
      <w:r w:rsidRPr="005036A9">
        <w:rPr>
          <w:noProof/>
        </w:rPr>
        <w:t>Design for Nonline</w:t>
      </w:r>
      <w:r w:rsidR="00216200">
        <w:rPr>
          <w:noProof/>
        </w:rPr>
        <w:t>ar Systems via Fuzzy Observer,"</w:t>
      </w:r>
      <w:r w:rsidRPr="005036A9">
        <w:rPr>
          <w:i/>
          <w:noProof/>
        </w:rPr>
        <w:t>2012 Fifth International Symposium</w:t>
      </w:r>
      <w:r w:rsidR="00216200">
        <w:rPr>
          <w:noProof/>
        </w:rPr>
        <w:t xml:space="preserve"> </w:t>
      </w:r>
      <w:r w:rsidR="00216200" w:rsidRPr="00216200">
        <w:rPr>
          <w:i/>
          <w:iCs/>
          <w:noProof/>
        </w:rPr>
        <w:t>on</w:t>
      </w:r>
      <w:r w:rsidRPr="005036A9">
        <w:rPr>
          <w:noProof/>
        </w:rPr>
        <w:t>,</w:t>
      </w:r>
      <w:r w:rsidR="00216200" w:rsidRPr="00216200">
        <w:rPr>
          <w:i/>
          <w:noProof/>
        </w:rPr>
        <w:t xml:space="preserve"> </w:t>
      </w:r>
      <w:r w:rsidR="00216200" w:rsidRPr="005036A9">
        <w:rPr>
          <w:i/>
          <w:noProof/>
        </w:rPr>
        <w:t>Computational Intelligence and Design (ISCID)</w:t>
      </w:r>
      <w:r w:rsidRPr="005036A9">
        <w:rPr>
          <w:noProof/>
        </w:rPr>
        <w:t xml:space="preserve"> pp. 366-369</w:t>
      </w:r>
      <w:bookmarkEnd w:id="28"/>
      <w:r>
        <w:rPr>
          <w:noProof/>
        </w:rPr>
        <w:t>, 2012</w:t>
      </w:r>
    </w:p>
    <w:p w:rsidR="001961D3" w:rsidRDefault="001961D3" w:rsidP="00D1012C">
      <w:pPr>
        <w:pStyle w:val="ENREF"/>
        <w:bidi w:val="0"/>
        <w:rPr>
          <w:noProof/>
        </w:rPr>
      </w:pPr>
      <w:bookmarkStart w:id="29" w:name="_ENREF_6"/>
      <w:r w:rsidRPr="005036A9">
        <w:rPr>
          <w:noProof/>
        </w:rPr>
        <w:t xml:space="preserve">S. Liu, J. Shen, X. Zhou, and L. Pan, "Robust </w:t>
      </w:r>
      <m:oMath>
        <m:sSub>
          <m:sSubPr>
            <m:ctrlPr>
              <w:rPr>
                <w:rFonts w:ascii="Cambria Math" w:hAnsi="Cambria Math"/>
                <w:i/>
                <w:noProof/>
              </w:rPr>
            </m:ctrlPr>
          </m:sSubPr>
          <m:e>
            <m:r>
              <m:rPr>
                <m:sty m:val="p"/>
              </m:rPr>
              <w:rPr>
                <w:rFonts w:ascii="Cambria Math" w:hAnsi="Cambria Math"/>
                <w:noProof/>
              </w:rPr>
              <m:t>H</m:t>
            </m:r>
          </m:e>
          <m:sub>
            <m:r>
              <m:rPr>
                <m:sty m:val="p"/>
              </m:rPr>
              <w:rPr>
                <w:rFonts w:ascii="Cambria Math" w:hAnsi="Cambria Math"/>
                <w:noProof/>
              </w:rPr>
              <m:t>∞</m:t>
            </m:r>
          </m:sub>
        </m:sSub>
      </m:oMath>
      <w:r w:rsidRPr="005036A9">
        <w:rPr>
          <w:noProof/>
        </w:rPr>
        <w:t xml:space="preserve"> tracking controller design for discrete-time affine fuzzy system using fuzzy Lyapunov method," in </w:t>
      </w:r>
      <w:r w:rsidRPr="005036A9">
        <w:rPr>
          <w:i/>
          <w:noProof/>
        </w:rPr>
        <w:t>Control Conference (CCC), 2015 34th Chinese</w:t>
      </w:r>
      <w:r w:rsidRPr="005036A9">
        <w:rPr>
          <w:noProof/>
        </w:rPr>
        <w:t>, pp. 3607-3612</w:t>
      </w:r>
      <w:bookmarkEnd w:id="29"/>
      <w:r>
        <w:rPr>
          <w:noProof/>
        </w:rPr>
        <w:t>, 2015</w:t>
      </w:r>
    </w:p>
    <w:p w:rsidR="001961D3" w:rsidRDefault="001961D3" w:rsidP="005254F8">
      <w:pPr>
        <w:pStyle w:val="ENREF"/>
        <w:bidi w:val="0"/>
        <w:rPr>
          <w:noProof/>
        </w:rPr>
      </w:pPr>
      <w:bookmarkStart w:id="30" w:name="_ENREF_1"/>
      <w:r w:rsidRPr="005036A9">
        <w:rPr>
          <w:noProof/>
        </w:rPr>
        <w:t xml:space="preserve">T. Chung-Shi, B.-S. Chen, and U. Huey-Jian, "Fuzzy tracking control design for nonlinear dynamic systems via T-S fuzzy model," </w:t>
      </w:r>
      <w:r w:rsidR="005254F8">
        <w:rPr>
          <w:i/>
          <w:noProof/>
        </w:rPr>
        <w:t>IEEE Transactions on</w:t>
      </w:r>
      <w:r w:rsidR="005254F8">
        <w:rPr>
          <w:rFonts w:hint="cs"/>
          <w:i/>
          <w:noProof/>
          <w:rtl/>
        </w:rPr>
        <w:t xml:space="preserve"> </w:t>
      </w:r>
      <w:r w:rsidRPr="005036A9">
        <w:rPr>
          <w:i/>
          <w:noProof/>
        </w:rPr>
        <w:t xml:space="preserve">Fuzzy Systems, </w:t>
      </w:r>
      <w:r w:rsidRPr="005036A9">
        <w:rPr>
          <w:noProof/>
        </w:rPr>
        <w:t>vol. 9, pp. 381-392, 2001</w:t>
      </w:r>
      <w:r w:rsidRPr="005036A9">
        <w:rPr>
          <w:noProof/>
          <w:rtl/>
        </w:rPr>
        <w:t>.</w:t>
      </w:r>
      <w:bookmarkEnd w:id="30"/>
    </w:p>
    <w:p w:rsidR="001961D3" w:rsidRPr="005036A9" w:rsidRDefault="001961D3" w:rsidP="00D1012C">
      <w:pPr>
        <w:pStyle w:val="ENREF"/>
        <w:bidi w:val="0"/>
        <w:rPr>
          <w:noProof/>
          <w:rtl/>
        </w:rPr>
      </w:pPr>
      <w:bookmarkStart w:id="31" w:name="_ENREF_7"/>
      <w:r w:rsidRPr="005036A9">
        <w:rPr>
          <w:noProof/>
        </w:rPr>
        <w:t xml:space="preserve">C.-W. Park, C.-H. Lee, and M. Park, "Design of an adaptive fuzzy model based controller for chaotic dynamics in Lorenz systems with uncertainty," </w:t>
      </w:r>
      <w:r w:rsidRPr="005036A9">
        <w:rPr>
          <w:i/>
          <w:noProof/>
        </w:rPr>
        <w:t xml:space="preserve">Information Sciences, </w:t>
      </w:r>
      <w:r w:rsidRPr="005036A9">
        <w:rPr>
          <w:noProof/>
        </w:rPr>
        <w:t>vol. 147, pp. 245-266, 2002</w:t>
      </w:r>
      <w:bookmarkEnd w:id="31"/>
      <w:r w:rsidR="003236F2" w:rsidRPr="005036A9">
        <w:rPr>
          <w:szCs w:val="26"/>
          <w:rtl/>
        </w:rPr>
        <w:fldChar w:fldCharType="begin"/>
      </w:r>
      <w:r w:rsidRPr="00465F17">
        <w:rPr>
          <w:szCs w:val="26"/>
        </w:rPr>
        <w:instrText>ADDIN EN.REFLIST</w:instrText>
      </w:r>
      <w:r w:rsidR="003236F2" w:rsidRPr="005036A9">
        <w:rPr>
          <w:szCs w:val="26"/>
          <w:rtl/>
        </w:rPr>
        <w:fldChar w:fldCharType="separate"/>
      </w:r>
    </w:p>
    <w:p w:rsidR="001961D3" w:rsidRPr="005036A9" w:rsidRDefault="001961D3" w:rsidP="001961D3">
      <w:pPr>
        <w:pStyle w:val="ENREF"/>
        <w:bidi w:val="0"/>
        <w:rPr>
          <w:noProof/>
          <w:rtl/>
        </w:rPr>
      </w:pPr>
      <w:bookmarkStart w:id="32" w:name="_ENREF_5"/>
      <w:r w:rsidRPr="005036A9">
        <w:rPr>
          <w:noProof/>
        </w:rPr>
        <w:t xml:space="preserve">C. Li, J. C. Sprott, and W. Thio, "Linearization of the Lorenz system," </w:t>
      </w:r>
      <w:r w:rsidRPr="005036A9">
        <w:rPr>
          <w:i/>
          <w:noProof/>
        </w:rPr>
        <w:t xml:space="preserve">Physics Letters A, </w:t>
      </w:r>
      <w:r w:rsidRPr="005036A9">
        <w:rPr>
          <w:noProof/>
        </w:rPr>
        <w:t>vol. 379, pp. 888-893</w:t>
      </w:r>
      <w:bookmarkEnd w:id="32"/>
      <w:r>
        <w:rPr>
          <w:noProof/>
        </w:rPr>
        <w:t>, 2015</w:t>
      </w:r>
    </w:p>
    <w:p w:rsidR="001961D3" w:rsidRDefault="001961D3" w:rsidP="001961D3">
      <w:pPr>
        <w:pStyle w:val="ENREF"/>
        <w:bidi w:val="0"/>
        <w:rPr>
          <w:noProof/>
        </w:rPr>
      </w:pPr>
      <w:bookmarkStart w:id="33" w:name="_ENREF_10"/>
      <w:r w:rsidRPr="005036A9">
        <w:rPr>
          <w:noProof/>
        </w:rPr>
        <w:t xml:space="preserve">J. Wang, G.-D. Qiao, and B. Deng, "Observer-based robust adaptive variable universe fuzzy control for chaotic system," </w:t>
      </w:r>
      <w:r w:rsidRPr="005036A9">
        <w:rPr>
          <w:i/>
          <w:noProof/>
        </w:rPr>
        <w:t xml:space="preserve">Chaos, Solitons &amp; Fractals, </w:t>
      </w:r>
      <w:r w:rsidRPr="005036A9">
        <w:rPr>
          <w:noProof/>
        </w:rPr>
        <w:t>vol. 23, pp. 1013-1032, 2</w:t>
      </w:r>
      <w:bookmarkEnd w:id="33"/>
      <w:r>
        <w:rPr>
          <w:noProof/>
        </w:rPr>
        <w:t>004</w:t>
      </w:r>
    </w:p>
    <w:p w:rsidR="00E01485" w:rsidRPr="00E01485" w:rsidRDefault="00E01485" w:rsidP="00E01485">
      <w:pPr>
        <w:pStyle w:val="REF"/>
        <w:bidi w:val="0"/>
      </w:pPr>
      <w:r>
        <w:t>K. Tanaka</w:t>
      </w:r>
      <w:r w:rsidRPr="00E01485">
        <w:t>, and Hua O. Wang. Fuzzy control systems design and analysis: a linear matrix inequality approach. John Wiley &amp; Sons, 2004.</w:t>
      </w:r>
    </w:p>
    <w:p w:rsidR="00375483" w:rsidRPr="00375483" w:rsidRDefault="003236F2" w:rsidP="00375483">
      <w:pPr>
        <w:pStyle w:val="ENREF"/>
        <w:bidi w:val="0"/>
        <w:rPr>
          <w:noProof/>
        </w:rPr>
      </w:pPr>
      <w:r w:rsidRPr="005036A9">
        <w:rPr>
          <w:szCs w:val="26"/>
          <w:rtl/>
        </w:rPr>
        <w:fldChar w:fldCharType="end"/>
      </w:r>
      <w:r w:rsidR="00375483" w:rsidRPr="00375483">
        <w:rPr>
          <w:noProof/>
        </w:rPr>
        <w:t xml:space="preserve"> X. Huang, Z. Wang, Y. Li, and J. Lu, "Design of fuzzy state feedback controller for robust stabilization of uncertain fractional-order chaotic systems," </w:t>
      </w:r>
      <w:r w:rsidR="00375483" w:rsidRPr="00375483">
        <w:rPr>
          <w:i/>
          <w:noProof/>
        </w:rPr>
        <w:t xml:space="preserve">Journal of the Franklin Institute, </w:t>
      </w:r>
      <w:r w:rsidR="00375483" w:rsidRPr="00375483">
        <w:rPr>
          <w:noProof/>
        </w:rPr>
        <w:t>vol. 351, pp. 5480-5493, 2014</w:t>
      </w:r>
    </w:p>
    <w:p w:rsidR="001961D3" w:rsidRDefault="001961D3" w:rsidP="00375483">
      <w:pPr>
        <w:pStyle w:val="ENREF"/>
        <w:keepNext/>
        <w:numPr>
          <w:ilvl w:val="0"/>
          <w:numId w:val="0"/>
        </w:numPr>
        <w:bidi w:val="0"/>
        <w:spacing w:before="240" w:after="60"/>
        <w:outlineLvl w:val="0"/>
        <w:rPr>
          <w:szCs w:val="26"/>
        </w:rPr>
      </w:pPr>
    </w:p>
    <w:p w:rsidR="00A30F7A" w:rsidRPr="001961D3" w:rsidRDefault="00A30F7A" w:rsidP="001961D3">
      <w:pPr>
        <w:rPr>
          <w:szCs w:val="20"/>
          <w:rtl/>
          <w:lang w:bidi="fa-IR"/>
        </w:rPr>
      </w:pPr>
    </w:p>
    <w:sectPr w:rsidR="00A30F7A" w:rsidRPr="001961D3" w:rsidSect="00AA24BB">
      <w:headerReference w:type="even" r:id="rId18"/>
      <w:endnotePr>
        <w:numFmt w:val="lowerLetter"/>
      </w:endnotePr>
      <w:type w:val="continuous"/>
      <w:pgSz w:w="11906" w:h="16838" w:code="9"/>
      <w:pgMar w:top="1418" w:right="1134" w:bottom="1418" w:left="1134" w:header="851" w:footer="567" w:gutter="0"/>
      <w:cols w:num="2" w:space="340"/>
      <w:bidi/>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0D9A" w:rsidRDefault="00880D9A" w:rsidP="003A42DA">
      <w:r>
        <w:separator/>
      </w:r>
    </w:p>
    <w:p w:rsidR="00880D9A" w:rsidRDefault="00880D9A" w:rsidP="003A42DA"/>
    <w:p w:rsidR="00880D9A" w:rsidRDefault="00880D9A"/>
    <w:p w:rsidR="00880D9A" w:rsidRDefault="00880D9A"/>
    <w:p w:rsidR="00880D9A" w:rsidRDefault="00880D9A" w:rsidP="002A75B4">
      <w:pPr>
        <w:bidi w:val="0"/>
      </w:pPr>
    </w:p>
    <w:p w:rsidR="00880D9A" w:rsidRDefault="00880D9A"/>
  </w:endnote>
  <w:endnote w:type="continuationSeparator" w:id="0">
    <w:p w:rsidR="00880D9A" w:rsidRDefault="00880D9A" w:rsidP="003A42DA">
      <w:r>
        <w:continuationSeparator/>
      </w:r>
    </w:p>
    <w:p w:rsidR="00880D9A" w:rsidRDefault="00880D9A" w:rsidP="003A42DA"/>
    <w:p w:rsidR="00880D9A" w:rsidRDefault="00880D9A"/>
    <w:p w:rsidR="00880D9A" w:rsidRDefault="00880D9A"/>
    <w:p w:rsidR="00880D9A" w:rsidRDefault="00880D9A" w:rsidP="002A75B4">
      <w:pPr>
        <w:bidi w:val="0"/>
      </w:pPr>
    </w:p>
    <w:p w:rsidR="00880D9A" w:rsidRDefault="00880D9A"/>
  </w:endnote>
  <w:endnote w:id="1">
    <w:p w:rsidR="002164FB" w:rsidRDefault="002164FB" w:rsidP="001961D3">
      <w:pPr>
        <w:pStyle w:val="EndnoteText"/>
        <w:bidi w:val="0"/>
        <w:rPr>
          <w:lang w:bidi="fa-IR"/>
        </w:rPr>
      </w:pPr>
      <w:r>
        <w:rPr>
          <w:rStyle w:val="EndnoteReference"/>
        </w:rPr>
        <w:endnoteRef/>
      </w:r>
      <w:r>
        <w:rPr>
          <w:lang w:bidi="fa-IR"/>
        </w:rPr>
        <w:t>Sector Nonlinearity</w:t>
      </w:r>
    </w:p>
  </w:endnote>
  <w:endnote w:id="2">
    <w:p w:rsidR="002164FB" w:rsidRDefault="002164FB" w:rsidP="001961D3">
      <w:pPr>
        <w:pStyle w:val="EndnoteText"/>
        <w:bidi w:val="0"/>
        <w:rPr>
          <w:lang w:bidi="fa-IR"/>
        </w:rPr>
      </w:pPr>
      <w:r>
        <w:rPr>
          <w:rStyle w:val="EndnoteReference"/>
        </w:rPr>
        <w:endnoteRef/>
      </w:r>
      <w:proofErr w:type="spellStart"/>
      <w:r>
        <w:rPr>
          <w:lang w:bidi="fa-IR"/>
        </w:rPr>
        <w:t>Yalmip</w:t>
      </w:r>
      <w:proofErr w:type="spellEnd"/>
    </w:p>
  </w:endnote>
  <w:endnote w:id="3">
    <w:p w:rsidR="002164FB" w:rsidRPr="001D54F4" w:rsidRDefault="002164FB" w:rsidP="001961D3">
      <w:pPr>
        <w:pStyle w:val="EndnoteText"/>
        <w:rPr>
          <w:lang w:bidi="fa-IR"/>
        </w:rPr>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azanin">
    <w:altName w:val="Courier New"/>
    <w:panose1 w:val="00000400000000000000"/>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0D9A" w:rsidRDefault="00880D9A" w:rsidP="003A42DA">
      <w:pPr>
        <w:pStyle w:val="Footer"/>
      </w:pPr>
    </w:p>
    <w:p w:rsidR="00880D9A" w:rsidRDefault="00880D9A" w:rsidP="003A42DA"/>
    <w:p w:rsidR="00880D9A" w:rsidRDefault="00880D9A"/>
    <w:p w:rsidR="00880D9A" w:rsidRDefault="00880D9A"/>
    <w:p w:rsidR="00880D9A" w:rsidRDefault="00880D9A" w:rsidP="002A75B4">
      <w:pPr>
        <w:bidi w:val="0"/>
      </w:pPr>
    </w:p>
    <w:p w:rsidR="00880D9A" w:rsidRDefault="00880D9A"/>
  </w:footnote>
  <w:footnote w:type="continuationSeparator" w:id="0">
    <w:p w:rsidR="00880D9A" w:rsidRDefault="00880D9A" w:rsidP="003A42DA">
      <w:r>
        <w:continuationSeparator/>
      </w:r>
    </w:p>
    <w:p w:rsidR="00880D9A" w:rsidRDefault="00880D9A" w:rsidP="003A42DA"/>
    <w:p w:rsidR="00880D9A" w:rsidRDefault="00880D9A"/>
    <w:p w:rsidR="00880D9A" w:rsidRDefault="00880D9A"/>
    <w:p w:rsidR="00880D9A" w:rsidRDefault="00880D9A" w:rsidP="002A75B4">
      <w:pPr>
        <w:bidi w:val="0"/>
      </w:pPr>
    </w:p>
    <w:p w:rsidR="00880D9A" w:rsidRDefault="00880D9A"/>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4FB" w:rsidRDefault="002164F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1F40F3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F16C5C4E"/>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C7823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B4022FCC"/>
    <w:lvl w:ilvl="0">
      <w:start w:val="1"/>
      <w:numFmt w:val="decimal"/>
      <w:pStyle w:val="ListNumber2"/>
      <w:lvlText w:val="%1."/>
      <w:lvlJc w:val="left"/>
      <w:pPr>
        <w:tabs>
          <w:tab w:val="num" w:pos="643"/>
        </w:tabs>
        <w:ind w:left="643" w:hanging="360"/>
      </w:pPr>
    </w:lvl>
  </w:abstractNum>
  <w:abstractNum w:abstractNumId="4">
    <w:nsid w:val="FFFFFF80"/>
    <w:multiLevelType w:val="singleLevel"/>
    <w:tmpl w:val="A112DAB8"/>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05EA2D1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B7326E2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3EBE5CE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B34031E2"/>
    <w:lvl w:ilvl="0">
      <w:start w:val="1"/>
      <w:numFmt w:val="decimal"/>
      <w:pStyle w:val="ListNumber"/>
      <w:lvlText w:val="%1."/>
      <w:lvlJc w:val="left"/>
      <w:pPr>
        <w:tabs>
          <w:tab w:val="num" w:pos="360"/>
        </w:tabs>
        <w:ind w:left="360" w:hanging="360"/>
      </w:pPr>
    </w:lvl>
  </w:abstractNum>
  <w:abstractNum w:abstractNumId="9">
    <w:nsid w:val="FFFFFF89"/>
    <w:multiLevelType w:val="singleLevel"/>
    <w:tmpl w:val="FEB065A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822C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0B4A3A18"/>
    <w:multiLevelType w:val="multilevel"/>
    <w:tmpl w:val="C3E6DED8"/>
    <w:lvl w:ilvl="0">
      <w:start w:val="1"/>
      <w:numFmt w:val="decimal"/>
      <w:pStyle w:val="Heading1"/>
      <w:isLgl/>
      <w:lvlText w:val="%1-"/>
      <w:lvlJc w:val="left"/>
      <w:pPr>
        <w:tabs>
          <w:tab w:val="num" w:pos="360"/>
        </w:tabs>
        <w:ind w:left="360" w:hanging="360"/>
      </w:pPr>
      <w:rPr>
        <w:rFonts w:ascii="Times New Roman" w:hAnsi="Times New Roman" w:cs="B Nazanin" w:hint="default"/>
        <w:b/>
        <w:bCs/>
        <w:i w:val="0"/>
        <w:iCs w:val="0"/>
        <w:sz w:val="24"/>
        <w:szCs w:val="24"/>
      </w:rPr>
    </w:lvl>
    <w:lvl w:ilvl="1">
      <w:start w:val="1"/>
      <w:numFmt w:val="decimal"/>
      <w:pStyle w:val="Heading2"/>
      <w:isLgl/>
      <w:lvlText w:val="%1-%2-"/>
      <w:lvlJc w:val="left"/>
      <w:pPr>
        <w:tabs>
          <w:tab w:val="num" w:pos="680"/>
        </w:tabs>
        <w:ind w:left="680" w:hanging="680"/>
      </w:pPr>
      <w:rPr>
        <w:rFonts w:ascii="Times New Roman" w:hAnsi="Times New Roman" w:cs="B Nazanin" w:hint="default"/>
        <w:b/>
        <w:bCs/>
        <w:i w:val="0"/>
        <w:iCs w:val="0"/>
        <w:sz w:val="22"/>
        <w:szCs w:val="26"/>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2">
    <w:nsid w:val="0C2C1E0C"/>
    <w:multiLevelType w:val="hybridMultilevel"/>
    <w:tmpl w:val="896A2F70"/>
    <w:lvl w:ilvl="0" w:tplc="2AE860A8">
      <w:start w:val="1"/>
      <w:numFmt w:val="bullet"/>
      <w:pStyle w:val="BulletedText"/>
      <w:lvlText w:val=""/>
      <w:lvlJc w:val="left"/>
      <w:pPr>
        <w:tabs>
          <w:tab w:val="num" w:pos="34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048178A"/>
    <w:multiLevelType w:val="hybridMultilevel"/>
    <w:tmpl w:val="89C23892"/>
    <w:lvl w:ilvl="0" w:tplc="100A9E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5A5AE1"/>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2AB9310D"/>
    <w:multiLevelType w:val="multilevel"/>
    <w:tmpl w:val="3118CFE2"/>
    <w:lvl w:ilvl="0">
      <w:start w:val="1"/>
      <w:numFmt w:val="decimal"/>
      <w:isLgl/>
      <w:lvlText w:val="%1-"/>
      <w:lvlJc w:val="left"/>
      <w:pPr>
        <w:tabs>
          <w:tab w:val="num" w:pos="360"/>
        </w:tabs>
        <w:ind w:left="360" w:hanging="360"/>
      </w:pPr>
      <w:rPr>
        <w:rFonts w:ascii="Times New Roman" w:hAnsi="Times New Roman" w:cs="B Nazanin" w:hint="default"/>
        <w:b/>
        <w:bCs/>
        <w:i w:val="0"/>
        <w:iCs w:val="0"/>
        <w:sz w:val="22"/>
        <w:szCs w:val="26"/>
      </w:rPr>
    </w:lvl>
    <w:lvl w:ilvl="1">
      <w:start w:val="1"/>
      <w:numFmt w:val="decimal"/>
      <w:isLgl/>
      <w:lvlText w:val="%1-%2-"/>
      <w:lvlJc w:val="left"/>
      <w:pPr>
        <w:tabs>
          <w:tab w:val="num" w:pos="567"/>
        </w:tabs>
        <w:ind w:left="567" w:hanging="567"/>
      </w:pPr>
      <w:rPr>
        <w:rFonts w:ascii="Times New Roman" w:hAnsi="Times New Roman" w:cs="B Nazanin" w:hint="default"/>
        <w:b/>
        <w:bCs/>
        <w:i w:val="0"/>
        <w:iCs w:val="0"/>
        <w:sz w:val="22"/>
        <w:szCs w:val="26"/>
      </w:rPr>
    </w:lvl>
    <w:lvl w:ilvl="2">
      <w:start w:val="1"/>
      <w:numFmt w:val="decimal"/>
      <w:pStyle w:val="Heading3"/>
      <w:isLgl/>
      <w:lvlText w:val="%1-%2-%3-"/>
      <w:lvlJc w:val="left"/>
      <w:pPr>
        <w:tabs>
          <w:tab w:val="num" w:pos="737"/>
        </w:tabs>
        <w:ind w:left="737" w:hanging="737"/>
      </w:pPr>
      <w:rPr>
        <w:rFonts w:ascii="Times New Roman" w:hAnsi="Times New Roman" w:cs="B Nazanin" w:hint="default"/>
        <w:b/>
        <w:bCs/>
        <w:i w:val="0"/>
        <w:iCs w:val="0"/>
        <w:sz w:val="22"/>
        <w:szCs w:val="26"/>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6">
    <w:nsid w:val="38997E52"/>
    <w:multiLevelType w:val="hybridMultilevel"/>
    <w:tmpl w:val="D2E2BC50"/>
    <w:lvl w:ilvl="0" w:tplc="D060AB1C">
      <w:start w:val="1"/>
      <w:numFmt w:val="decimal"/>
      <w:pStyle w:val="REF"/>
      <w:lvlText w:val="[%1]"/>
      <w:lvlJc w:val="right"/>
      <w:pPr>
        <w:tabs>
          <w:tab w:val="num" w:pos="454"/>
        </w:tabs>
        <w:ind w:left="454" w:hanging="170"/>
      </w:pPr>
      <w:rPr>
        <w:rFonts w:ascii="Times New Roman" w:hAnsi="Times New Roman" w:cs="Nazanin" w:hint="default"/>
        <w:sz w:val="18"/>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2600CBF"/>
    <w:multiLevelType w:val="hybridMultilevel"/>
    <w:tmpl w:val="C5FE2F54"/>
    <w:lvl w:ilvl="0" w:tplc="C5E20BCC">
      <w:start w:val="1"/>
      <w:numFmt w:val="decimal"/>
      <w:pStyle w:val="References"/>
      <w:lvlText w:val="[%1]"/>
      <w:lvlJc w:val="left"/>
      <w:pPr>
        <w:tabs>
          <w:tab w:val="num" w:pos="360"/>
        </w:tabs>
        <w:ind w:left="357" w:hanging="357"/>
      </w:pPr>
      <w:rPr>
        <w:rFonts w:hint="default"/>
      </w:rPr>
    </w:lvl>
    <w:lvl w:ilvl="1" w:tplc="EDF0A3F6" w:tentative="1">
      <w:start w:val="1"/>
      <w:numFmt w:val="lowerLetter"/>
      <w:lvlText w:val="%2."/>
      <w:lvlJc w:val="left"/>
      <w:pPr>
        <w:tabs>
          <w:tab w:val="num" w:pos="1440"/>
        </w:tabs>
        <w:ind w:left="1440" w:hanging="360"/>
      </w:pPr>
    </w:lvl>
    <w:lvl w:ilvl="2" w:tplc="C6E258EE" w:tentative="1">
      <w:start w:val="1"/>
      <w:numFmt w:val="lowerRoman"/>
      <w:lvlText w:val="%3."/>
      <w:lvlJc w:val="right"/>
      <w:pPr>
        <w:tabs>
          <w:tab w:val="num" w:pos="2160"/>
        </w:tabs>
        <w:ind w:left="2160" w:hanging="180"/>
      </w:pPr>
    </w:lvl>
    <w:lvl w:ilvl="3" w:tplc="0D3AB594" w:tentative="1">
      <w:start w:val="1"/>
      <w:numFmt w:val="decimal"/>
      <w:lvlText w:val="%4."/>
      <w:lvlJc w:val="left"/>
      <w:pPr>
        <w:tabs>
          <w:tab w:val="num" w:pos="2880"/>
        </w:tabs>
        <w:ind w:left="2880" w:hanging="360"/>
      </w:pPr>
    </w:lvl>
    <w:lvl w:ilvl="4" w:tplc="93DCCF9E" w:tentative="1">
      <w:start w:val="1"/>
      <w:numFmt w:val="lowerLetter"/>
      <w:lvlText w:val="%5."/>
      <w:lvlJc w:val="left"/>
      <w:pPr>
        <w:tabs>
          <w:tab w:val="num" w:pos="3600"/>
        </w:tabs>
        <w:ind w:left="3600" w:hanging="360"/>
      </w:pPr>
    </w:lvl>
    <w:lvl w:ilvl="5" w:tplc="694ADE30" w:tentative="1">
      <w:start w:val="1"/>
      <w:numFmt w:val="lowerRoman"/>
      <w:lvlText w:val="%6."/>
      <w:lvlJc w:val="right"/>
      <w:pPr>
        <w:tabs>
          <w:tab w:val="num" w:pos="4320"/>
        </w:tabs>
        <w:ind w:left="4320" w:hanging="180"/>
      </w:pPr>
    </w:lvl>
    <w:lvl w:ilvl="6" w:tplc="84EE35C2" w:tentative="1">
      <w:start w:val="1"/>
      <w:numFmt w:val="decimal"/>
      <w:lvlText w:val="%7."/>
      <w:lvlJc w:val="left"/>
      <w:pPr>
        <w:tabs>
          <w:tab w:val="num" w:pos="5040"/>
        </w:tabs>
        <w:ind w:left="5040" w:hanging="360"/>
      </w:pPr>
    </w:lvl>
    <w:lvl w:ilvl="7" w:tplc="9E00EC50" w:tentative="1">
      <w:start w:val="1"/>
      <w:numFmt w:val="lowerLetter"/>
      <w:lvlText w:val="%8."/>
      <w:lvlJc w:val="left"/>
      <w:pPr>
        <w:tabs>
          <w:tab w:val="num" w:pos="5760"/>
        </w:tabs>
        <w:ind w:left="5760" w:hanging="360"/>
      </w:pPr>
    </w:lvl>
    <w:lvl w:ilvl="8" w:tplc="702CB13C" w:tentative="1">
      <w:start w:val="1"/>
      <w:numFmt w:val="lowerRoman"/>
      <w:lvlText w:val="%9."/>
      <w:lvlJc w:val="right"/>
      <w:pPr>
        <w:tabs>
          <w:tab w:val="num" w:pos="6480"/>
        </w:tabs>
        <w:ind w:left="6480" w:hanging="180"/>
      </w:pPr>
    </w:lvl>
  </w:abstractNum>
  <w:abstractNum w:abstractNumId="18">
    <w:nsid w:val="7B5D7B08"/>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1"/>
  </w:num>
  <w:num w:numId="3">
    <w:abstractNumId w:val="15"/>
  </w:num>
  <w:num w:numId="4">
    <w:abstractNumId w:val="10"/>
  </w:num>
  <w:num w:numId="5">
    <w:abstractNumId w:val="18"/>
  </w:num>
  <w:num w:numId="6">
    <w:abstractNumId w:val="14"/>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2"/>
  </w:num>
  <w:num w:numId="18">
    <w:abstractNumId w:val="16"/>
  </w:num>
  <w:num w:numId="19">
    <w:abstractNumId w:val="13"/>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hideSpellingErrors/>
  <w:proofState w:spelling="clean" w:grammar="clean"/>
  <w:stylePaneFormatFilter w:val="3F01"/>
  <w:defaultTabStop w:val="567"/>
  <w:displayHorizontalDrawingGridEvery w:val="0"/>
  <w:displayVerticalDrawingGridEvery w:val="0"/>
  <w:doNotUseMarginsForDrawingGridOrigin/>
  <w:noPunctuationKerning/>
  <w:characterSpacingControl w:val="doNotCompress"/>
  <w:hdrShapeDefaults>
    <o:shapedefaults v:ext="edit" spidmax="18434"/>
  </w:hdrShapeDefaults>
  <w:footnotePr>
    <w:numFmt w:val="chicago"/>
    <w:footnote w:id="-1"/>
    <w:footnote w:id="0"/>
  </w:footnotePr>
  <w:endnotePr>
    <w:numFmt w:val="decimal"/>
    <w:endnote w:id="-1"/>
    <w:endnote w:id="0"/>
  </w:endnotePr>
  <w:compat/>
  <w:rsids>
    <w:rsidRoot w:val="002F66C7"/>
    <w:rsid w:val="00003AF1"/>
    <w:rsid w:val="00011E0D"/>
    <w:rsid w:val="00017567"/>
    <w:rsid w:val="00021577"/>
    <w:rsid w:val="00031415"/>
    <w:rsid w:val="000405D8"/>
    <w:rsid w:val="000405D9"/>
    <w:rsid w:val="00042A36"/>
    <w:rsid w:val="0006276E"/>
    <w:rsid w:val="0006449B"/>
    <w:rsid w:val="0008462B"/>
    <w:rsid w:val="00086BC3"/>
    <w:rsid w:val="000B3767"/>
    <w:rsid w:val="000C21F4"/>
    <w:rsid w:val="000C5AF8"/>
    <w:rsid w:val="000C719D"/>
    <w:rsid w:val="000E6911"/>
    <w:rsid w:val="001053B0"/>
    <w:rsid w:val="00111E9C"/>
    <w:rsid w:val="00112BBB"/>
    <w:rsid w:val="00132F97"/>
    <w:rsid w:val="00150610"/>
    <w:rsid w:val="00156E32"/>
    <w:rsid w:val="00156FBC"/>
    <w:rsid w:val="00171046"/>
    <w:rsid w:val="00173CCD"/>
    <w:rsid w:val="00175D91"/>
    <w:rsid w:val="00191DA5"/>
    <w:rsid w:val="001961D3"/>
    <w:rsid w:val="001A2E70"/>
    <w:rsid w:val="001B7C88"/>
    <w:rsid w:val="001C20B8"/>
    <w:rsid w:val="001C2AA5"/>
    <w:rsid w:val="001C3E15"/>
    <w:rsid w:val="001C5692"/>
    <w:rsid w:val="001D5D16"/>
    <w:rsid w:val="001D74D0"/>
    <w:rsid w:val="001E4B29"/>
    <w:rsid w:val="001F57AE"/>
    <w:rsid w:val="002013CA"/>
    <w:rsid w:val="00216200"/>
    <w:rsid w:val="002164FB"/>
    <w:rsid w:val="0023447C"/>
    <w:rsid w:val="00246608"/>
    <w:rsid w:val="00246D0A"/>
    <w:rsid w:val="00250A60"/>
    <w:rsid w:val="0025488F"/>
    <w:rsid w:val="002629E7"/>
    <w:rsid w:val="002705A9"/>
    <w:rsid w:val="00285F61"/>
    <w:rsid w:val="002934F8"/>
    <w:rsid w:val="002A75B4"/>
    <w:rsid w:val="002A789E"/>
    <w:rsid w:val="002C28A8"/>
    <w:rsid w:val="002D02E0"/>
    <w:rsid w:val="002E1B8F"/>
    <w:rsid w:val="002E38AA"/>
    <w:rsid w:val="002F66C7"/>
    <w:rsid w:val="003063EB"/>
    <w:rsid w:val="00317C20"/>
    <w:rsid w:val="003236F2"/>
    <w:rsid w:val="00326663"/>
    <w:rsid w:val="00334B34"/>
    <w:rsid w:val="00350A09"/>
    <w:rsid w:val="0035114F"/>
    <w:rsid w:val="00355BB5"/>
    <w:rsid w:val="00365BBE"/>
    <w:rsid w:val="0037408A"/>
    <w:rsid w:val="00375483"/>
    <w:rsid w:val="00383EAF"/>
    <w:rsid w:val="00386EFE"/>
    <w:rsid w:val="003A42DA"/>
    <w:rsid w:val="003A60BD"/>
    <w:rsid w:val="003C30BC"/>
    <w:rsid w:val="003C4306"/>
    <w:rsid w:val="003C4758"/>
    <w:rsid w:val="003C6AE4"/>
    <w:rsid w:val="003D5FBC"/>
    <w:rsid w:val="003D6C7F"/>
    <w:rsid w:val="003E3665"/>
    <w:rsid w:val="003E7FC9"/>
    <w:rsid w:val="004007D8"/>
    <w:rsid w:val="004040DD"/>
    <w:rsid w:val="004065A9"/>
    <w:rsid w:val="00414E9A"/>
    <w:rsid w:val="00420A2B"/>
    <w:rsid w:val="00421D13"/>
    <w:rsid w:val="00427244"/>
    <w:rsid w:val="004409BD"/>
    <w:rsid w:val="00455FE8"/>
    <w:rsid w:val="00457C0E"/>
    <w:rsid w:val="0046313E"/>
    <w:rsid w:val="00463895"/>
    <w:rsid w:val="004702E6"/>
    <w:rsid w:val="00473B28"/>
    <w:rsid w:val="00476B26"/>
    <w:rsid w:val="004773D2"/>
    <w:rsid w:val="004822AA"/>
    <w:rsid w:val="00483AB6"/>
    <w:rsid w:val="00487C7D"/>
    <w:rsid w:val="004904F2"/>
    <w:rsid w:val="004920F5"/>
    <w:rsid w:val="004A38A3"/>
    <w:rsid w:val="004A520A"/>
    <w:rsid w:val="004A63AA"/>
    <w:rsid w:val="004B751B"/>
    <w:rsid w:val="004C6181"/>
    <w:rsid w:val="004D56AC"/>
    <w:rsid w:val="004F51A7"/>
    <w:rsid w:val="004F5D77"/>
    <w:rsid w:val="00505079"/>
    <w:rsid w:val="00514925"/>
    <w:rsid w:val="00516BF2"/>
    <w:rsid w:val="005254F8"/>
    <w:rsid w:val="005259B0"/>
    <w:rsid w:val="0052739B"/>
    <w:rsid w:val="0052793F"/>
    <w:rsid w:val="00536B4E"/>
    <w:rsid w:val="00537047"/>
    <w:rsid w:val="00544703"/>
    <w:rsid w:val="00554950"/>
    <w:rsid w:val="005648F4"/>
    <w:rsid w:val="00574D8D"/>
    <w:rsid w:val="00592564"/>
    <w:rsid w:val="005A4FD8"/>
    <w:rsid w:val="005A7EB5"/>
    <w:rsid w:val="005C7802"/>
    <w:rsid w:val="005D6B7D"/>
    <w:rsid w:val="005F296A"/>
    <w:rsid w:val="00615DFD"/>
    <w:rsid w:val="00617593"/>
    <w:rsid w:val="006332BF"/>
    <w:rsid w:val="00684231"/>
    <w:rsid w:val="006907BA"/>
    <w:rsid w:val="00692F78"/>
    <w:rsid w:val="006A5910"/>
    <w:rsid w:val="006C4CB2"/>
    <w:rsid w:val="00703209"/>
    <w:rsid w:val="0071130F"/>
    <w:rsid w:val="00742A9A"/>
    <w:rsid w:val="007545CB"/>
    <w:rsid w:val="00761F78"/>
    <w:rsid w:val="0079750B"/>
    <w:rsid w:val="007A3CAD"/>
    <w:rsid w:val="007A3D33"/>
    <w:rsid w:val="007B0D0D"/>
    <w:rsid w:val="007B25B6"/>
    <w:rsid w:val="007E4366"/>
    <w:rsid w:val="007F10B4"/>
    <w:rsid w:val="007F4C0E"/>
    <w:rsid w:val="007F4E40"/>
    <w:rsid w:val="007F7BB9"/>
    <w:rsid w:val="008024AF"/>
    <w:rsid w:val="008067E9"/>
    <w:rsid w:val="00825C83"/>
    <w:rsid w:val="008548EA"/>
    <w:rsid w:val="00867966"/>
    <w:rsid w:val="00867C08"/>
    <w:rsid w:val="008764A8"/>
    <w:rsid w:val="00880D9A"/>
    <w:rsid w:val="00893AA3"/>
    <w:rsid w:val="008C050A"/>
    <w:rsid w:val="008C117F"/>
    <w:rsid w:val="008D5B27"/>
    <w:rsid w:val="008D6790"/>
    <w:rsid w:val="008E0CFB"/>
    <w:rsid w:val="0090043C"/>
    <w:rsid w:val="00900C71"/>
    <w:rsid w:val="00901221"/>
    <w:rsid w:val="009072D9"/>
    <w:rsid w:val="009110D5"/>
    <w:rsid w:val="00914E9B"/>
    <w:rsid w:val="009252E5"/>
    <w:rsid w:val="00943792"/>
    <w:rsid w:val="0095084E"/>
    <w:rsid w:val="00951612"/>
    <w:rsid w:val="0095278C"/>
    <w:rsid w:val="00953ABD"/>
    <w:rsid w:val="009554BD"/>
    <w:rsid w:val="00964C97"/>
    <w:rsid w:val="009666F7"/>
    <w:rsid w:val="00967CDB"/>
    <w:rsid w:val="00972672"/>
    <w:rsid w:val="00987691"/>
    <w:rsid w:val="00993383"/>
    <w:rsid w:val="009954E1"/>
    <w:rsid w:val="009B55D1"/>
    <w:rsid w:val="009C5943"/>
    <w:rsid w:val="009D543E"/>
    <w:rsid w:val="009D711C"/>
    <w:rsid w:val="009D7388"/>
    <w:rsid w:val="009E488D"/>
    <w:rsid w:val="009E5E4C"/>
    <w:rsid w:val="009F5112"/>
    <w:rsid w:val="00A10A52"/>
    <w:rsid w:val="00A30F7A"/>
    <w:rsid w:val="00A43E52"/>
    <w:rsid w:val="00A54B9F"/>
    <w:rsid w:val="00A57EA8"/>
    <w:rsid w:val="00A629E6"/>
    <w:rsid w:val="00A71CE4"/>
    <w:rsid w:val="00A87162"/>
    <w:rsid w:val="00A872B8"/>
    <w:rsid w:val="00A96024"/>
    <w:rsid w:val="00A9614F"/>
    <w:rsid w:val="00AA24BB"/>
    <w:rsid w:val="00AC7860"/>
    <w:rsid w:val="00AD0323"/>
    <w:rsid w:val="00AE00FD"/>
    <w:rsid w:val="00AE4045"/>
    <w:rsid w:val="00AF1A59"/>
    <w:rsid w:val="00AF6820"/>
    <w:rsid w:val="00B04747"/>
    <w:rsid w:val="00B0572B"/>
    <w:rsid w:val="00B10D8B"/>
    <w:rsid w:val="00B20F49"/>
    <w:rsid w:val="00B21BC8"/>
    <w:rsid w:val="00B50725"/>
    <w:rsid w:val="00B5369F"/>
    <w:rsid w:val="00B53764"/>
    <w:rsid w:val="00B55697"/>
    <w:rsid w:val="00B5781E"/>
    <w:rsid w:val="00B65AF6"/>
    <w:rsid w:val="00B661E1"/>
    <w:rsid w:val="00B7482D"/>
    <w:rsid w:val="00B8010D"/>
    <w:rsid w:val="00B80145"/>
    <w:rsid w:val="00B80705"/>
    <w:rsid w:val="00B87093"/>
    <w:rsid w:val="00B879C5"/>
    <w:rsid w:val="00B96CBB"/>
    <w:rsid w:val="00BA1D8C"/>
    <w:rsid w:val="00BA4F17"/>
    <w:rsid w:val="00BC6409"/>
    <w:rsid w:val="00BC7F14"/>
    <w:rsid w:val="00BF38EF"/>
    <w:rsid w:val="00BF64DB"/>
    <w:rsid w:val="00C17941"/>
    <w:rsid w:val="00C34F75"/>
    <w:rsid w:val="00C52A09"/>
    <w:rsid w:val="00C5602C"/>
    <w:rsid w:val="00C6552D"/>
    <w:rsid w:val="00C83ABD"/>
    <w:rsid w:val="00CB17C4"/>
    <w:rsid w:val="00CB5BD9"/>
    <w:rsid w:val="00CC5C24"/>
    <w:rsid w:val="00CD1193"/>
    <w:rsid w:val="00CD5D4B"/>
    <w:rsid w:val="00CE7CBA"/>
    <w:rsid w:val="00CF3EB4"/>
    <w:rsid w:val="00CF47FC"/>
    <w:rsid w:val="00D01DDB"/>
    <w:rsid w:val="00D07EF7"/>
    <w:rsid w:val="00D100E7"/>
    <w:rsid w:val="00D1012C"/>
    <w:rsid w:val="00D169F6"/>
    <w:rsid w:val="00D4263E"/>
    <w:rsid w:val="00D53C11"/>
    <w:rsid w:val="00D57387"/>
    <w:rsid w:val="00D678F8"/>
    <w:rsid w:val="00D72D0F"/>
    <w:rsid w:val="00D942C0"/>
    <w:rsid w:val="00D9654A"/>
    <w:rsid w:val="00D97361"/>
    <w:rsid w:val="00DA1DD0"/>
    <w:rsid w:val="00DA50E9"/>
    <w:rsid w:val="00DE0C54"/>
    <w:rsid w:val="00DE0E6E"/>
    <w:rsid w:val="00DE12CF"/>
    <w:rsid w:val="00E01485"/>
    <w:rsid w:val="00E136F2"/>
    <w:rsid w:val="00E1663A"/>
    <w:rsid w:val="00E22E78"/>
    <w:rsid w:val="00E247D0"/>
    <w:rsid w:val="00E24AC3"/>
    <w:rsid w:val="00E26458"/>
    <w:rsid w:val="00E3557D"/>
    <w:rsid w:val="00E41CB0"/>
    <w:rsid w:val="00E50042"/>
    <w:rsid w:val="00E63CDE"/>
    <w:rsid w:val="00E702C1"/>
    <w:rsid w:val="00E7202E"/>
    <w:rsid w:val="00E807F9"/>
    <w:rsid w:val="00E86105"/>
    <w:rsid w:val="00E96F0B"/>
    <w:rsid w:val="00EA363D"/>
    <w:rsid w:val="00EA5114"/>
    <w:rsid w:val="00EA79B5"/>
    <w:rsid w:val="00EC07E0"/>
    <w:rsid w:val="00EC552F"/>
    <w:rsid w:val="00EF0347"/>
    <w:rsid w:val="00F30CFE"/>
    <w:rsid w:val="00F33FC0"/>
    <w:rsid w:val="00F5690B"/>
    <w:rsid w:val="00F7023D"/>
    <w:rsid w:val="00F7540B"/>
    <w:rsid w:val="00F8009D"/>
    <w:rsid w:val="00F82CB4"/>
    <w:rsid w:val="00F9172B"/>
    <w:rsid w:val="00F96FCE"/>
    <w:rsid w:val="00FA0711"/>
    <w:rsid w:val="00FA6A76"/>
    <w:rsid w:val="00FD37B0"/>
    <w:rsid w:val="00FD5F4A"/>
    <w:rsid w:val="00FE6120"/>
    <w:rsid w:val="00FF0D67"/>
    <w:rsid w:val="00FF4447"/>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raditional Arabic"/>
        <w:lang w:val="en-US" w:eastAsia="en-US" w:bidi="fa-IR"/>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uiPriority="35" w:qFormat="1"/>
    <w:lsdException w:name="Title" w:qFormat="1"/>
    <w:lsdException w:name="Subtitle" w:qFormat="1"/>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utoRedefine/>
    <w:qFormat/>
    <w:rsid w:val="003A42DA"/>
    <w:pPr>
      <w:overflowPunct w:val="0"/>
      <w:autoSpaceDE w:val="0"/>
      <w:autoSpaceDN w:val="0"/>
      <w:bidi/>
      <w:adjustRightInd w:val="0"/>
      <w:jc w:val="both"/>
      <w:textAlignment w:val="baseline"/>
    </w:pPr>
    <w:rPr>
      <w:rFonts w:cs="B Nazanin"/>
      <w:szCs w:val="24"/>
      <w:lang w:bidi="ar-SA"/>
    </w:rPr>
  </w:style>
  <w:style w:type="paragraph" w:styleId="Heading1">
    <w:name w:val="heading 1"/>
    <w:basedOn w:val="Normal"/>
    <w:autoRedefine/>
    <w:qFormat/>
    <w:rsid w:val="00FE6120"/>
    <w:pPr>
      <w:keepNext/>
      <w:numPr>
        <w:numId w:val="2"/>
      </w:numPr>
      <w:tabs>
        <w:tab w:val="clear" w:pos="360"/>
      </w:tabs>
      <w:overflowPunct/>
      <w:autoSpaceDE/>
      <w:autoSpaceDN/>
      <w:adjustRightInd/>
      <w:spacing w:before="240" w:after="60"/>
      <w:ind w:left="0" w:firstLine="0"/>
      <w:jc w:val="left"/>
      <w:textAlignment w:val="auto"/>
      <w:outlineLvl w:val="0"/>
    </w:pPr>
    <w:rPr>
      <w:b/>
      <w:bCs/>
      <w:kern w:val="28"/>
      <w:sz w:val="24"/>
      <w:lang w:bidi="fa-IR"/>
    </w:rPr>
  </w:style>
  <w:style w:type="paragraph" w:styleId="Heading2">
    <w:name w:val="heading 2"/>
    <w:basedOn w:val="Heading1"/>
    <w:link w:val="Heading2Char"/>
    <w:autoRedefine/>
    <w:qFormat/>
    <w:rsid w:val="00FE6120"/>
    <w:pPr>
      <w:numPr>
        <w:ilvl w:val="1"/>
      </w:numPr>
      <w:tabs>
        <w:tab w:val="clear" w:pos="680"/>
      </w:tabs>
      <w:ind w:left="0" w:firstLine="0"/>
      <w:outlineLvl w:val="1"/>
    </w:pPr>
  </w:style>
  <w:style w:type="paragraph" w:styleId="Heading3">
    <w:name w:val="heading 3"/>
    <w:basedOn w:val="Heading2"/>
    <w:autoRedefine/>
    <w:qFormat/>
    <w:rsid w:val="00042A36"/>
    <w:pPr>
      <w:numPr>
        <w:ilvl w:val="2"/>
        <w:numId w:val="3"/>
      </w:numPr>
      <w:outlineLvl w:val="2"/>
    </w:pPr>
    <w:rPr>
      <w:smallCaps/>
    </w:rPr>
  </w:style>
  <w:style w:type="paragraph" w:styleId="Heading4">
    <w:name w:val="heading 4"/>
    <w:basedOn w:val="Normal"/>
    <w:next w:val="Normal"/>
    <w:qFormat/>
    <w:rsid w:val="00156E32"/>
    <w:pPr>
      <w:keepNext/>
      <w:spacing w:before="120" w:after="60"/>
      <w:outlineLvl w:val="3"/>
    </w:pPr>
    <w:rPr>
      <w:i/>
      <w:sz w:val="18"/>
    </w:rPr>
  </w:style>
  <w:style w:type="paragraph" w:styleId="Heading5">
    <w:name w:val="heading 5"/>
    <w:basedOn w:val="Normal"/>
    <w:next w:val="Normal"/>
    <w:qFormat/>
    <w:rsid w:val="00156E32"/>
    <w:pPr>
      <w:spacing w:before="240" w:after="60"/>
      <w:outlineLvl w:val="4"/>
    </w:pPr>
    <w:rPr>
      <w:rFonts w:cs="Times New Roman"/>
      <w:sz w:val="18"/>
      <w:szCs w:val="18"/>
    </w:rPr>
  </w:style>
  <w:style w:type="paragraph" w:styleId="Heading6">
    <w:name w:val="heading 6"/>
    <w:basedOn w:val="Normal"/>
    <w:next w:val="Normal"/>
    <w:qFormat/>
    <w:rsid w:val="00156E32"/>
    <w:pPr>
      <w:spacing w:before="240" w:after="60"/>
      <w:outlineLvl w:val="5"/>
    </w:pPr>
    <w:rPr>
      <w:rFonts w:cs="Times New Roman"/>
      <w:i/>
      <w:iCs/>
      <w:sz w:val="16"/>
      <w:szCs w:val="16"/>
    </w:rPr>
  </w:style>
  <w:style w:type="paragraph" w:styleId="Heading7">
    <w:name w:val="heading 7"/>
    <w:basedOn w:val="Normal"/>
    <w:next w:val="Normal"/>
    <w:qFormat/>
    <w:rsid w:val="00156E32"/>
    <w:pPr>
      <w:spacing w:before="240" w:after="60"/>
      <w:outlineLvl w:val="6"/>
    </w:pPr>
    <w:rPr>
      <w:rFonts w:cs="Times New Roman"/>
      <w:sz w:val="16"/>
      <w:szCs w:val="16"/>
    </w:rPr>
  </w:style>
  <w:style w:type="paragraph" w:styleId="Heading8">
    <w:name w:val="heading 8"/>
    <w:basedOn w:val="Normal"/>
    <w:next w:val="Normal"/>
    <w:qFormat/>
    <w:rsid w:val="00156E32"/>
    <w:pPr>
      <w:spacing w:before="240" w:after="60"/>
      <w:outlineLvl w:val="7"/>
    </w:pPr>
    <w:rPr>
      <w:rFonts w:cs="Times New Roman"/>
      <w:i/>
      <w:iCs/>
      <w:sz w:val="16"/>
      <w:szCs w:val="16"/>
    </w:rPr>
  </w:style>
  <w:style w:type="paragraph" w:styleId="Heading9">
    <w:name w:val="heading 9"/>
    <w:basedOn w:val="Normal"/>
    <w:next w:val="Normal"/>
    <w:qFormat/>
    <w:rsid w:val="00156E32"/>
    <w:pPr>
      <w:spacing w:before="240" w:after="60"/>
      <w:outlineLvl w:val="8"/>
    </w:pPr>
    <w:rPr>
      <w:rFonts w:cs="Times New Roman"/>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FE6120"/>
    <w:rPr>
      <w:rFonts w:cs="B Nazanin"/>
      <w:b/>
      <w:bCs/>
      <w:kern w:val="28"/>
      <w:sz w:val="24"/>
      <w:szCs w:val="24"/>
    </w:rPr>
  </w:style>
  <w:style w:type="paragraph" w:styleId="PlainText">
    <w:name w:val="Plain Text"/>
    <w:basedOn w:val="Normal"/>
    <w:autoRedefine/>
    <w:semiHidden/>
    <w:rsid w:val="003A42DA"/>
  </w:style>
  <w:style w:type="paragraph" w:styleId="FootnoteText">
    <w:name w:val="footnote text"/>
    <w:basedOn w:val="Normal"/>
    <w:rsid w:val="00156E32"/>
    <w:pPr>
      <w:bidi w:val="0"/>
      <w:spacing w:line="252" w:lineRule="auto"/>
      <w:ind w:firstLine="202"/>
    </w:pPr>
    <w:rPr>
      <w:sz w:val="16"/>
      <w:szCs w:val="20"/>
    </w:rPr>
  </w:style>
  <w:style w:type="character" w:styleId="FootnoteReference">
    <w:name w:val="footnote reference"/>
    <w:rsid w:val="00867C08"/>
    <w:rPr>
      <w:rFonts w:ascii="Times New Roman" w:hAnsi="Times New Roman" w:cs="B Nazanin"/>
      <w:sz w:val="16"/>
      <w:szCs w:val="20"/>
      <w:vertAlign w:val="superscript"/>
    </w:rPr>
  </w:style>
  <w:style w:type="paragraph" w:styleId="Header">
    <w:name w:val="header"/>
    <w:basedOn w:val="Normal"/>
    <w:autoRedefine/>
    <w:rsid w:val="003E7FC9"/>
    <w:pPr>
      <w:tabs>
        <w:tab w:val="right" w:pos="9072"/>
      </w:tabs>
    </w:pPr>
  </w:style>
  <w:style w:type="paragraph" w:styleId="Footer">
    <w:name w:val="footer"/>
    <w:basedOn w:val="Normal"/>
    <w:autoRedefine/>
    <w:rsid w:val="00BA4F17"/>
    <w:pPr>
      <w:tabs>
        <w:tab w:val="center" w:pos="4536"/>
        <w:tab w:val="right" w:pos="9072"/>
      </w:tabs>
    </w:pPr>
    <w:rPr>
      <w:lang w:bidi="fa-IR"/>
    </w:rPr>
  </w:style>
  <w:style w:type="paragraph" w:styleId="Title">
    <w:name w:val="Title"/>
    <w:basedOn w:val="Normal"/>
    <w:link w:val="TitleChar"/>
    <w:autoRedefine/>
    <w:qFormat/>
    <w:rsid w:val="00031415"/>
    <w:pPr>
      <w:framePr w:w="9185" w:wrap="around" w:vAnchor="text" w:hAnchor="text" w:xAlign="center" w:y="1"/>
      <w:spacing w:before="240"/>
      <w:jc w:val="center"/>
    </w:pPr>
    <w:rPr>
      <w:b/>
      <w:bCs/>
      <w:kern w:val="28"/>
      <w:sz w:val="28"/>
      <w:szCs w:val="32"/>
      <w:lang w:bidi="fa-IR"/>
    </w:rPr>
  </w:style>
  <w:style w:type="character" w:customStyle="1" w:styleId="TitleChar">
    <w:name w:val="Title Char"/>
    <w:link w:val="Title"/>
    <w:rsid w:val="00031415"/>
    <w:rPr>
      <w:rFonts w:cs="B Nazanin"/>
      <w:b/>
      <w:bCs/>
      <w:kern w:val="28"/>
      <w:sz w:val="28"/>
      <w:szCs w:val="32"/>
      <w:lang w:bidi="fa-IR"/>
    </w:rPr>
  </w:style>
  <w:style w:type="paragraph" w:customStyle="1" w:styleId="Authors">
    <w:name w:val="Authors"/>
    <w:basedOn w:val="Normal"/>
    <w:autoRedefine/>
    <w:rsid w:val="008764A8"/>
    <w:pPr>
      <w:framePr w:wrap="around" w:vAnchor="text" w:hAnchor="text" w:xAlign="center" w:y="1"/>
      <w:jc w:val="center"/>
    </w:pPr>
    <w:rPr>
      <w:lang w:bidi="fa-IR"/>
    </w:rPr>
  </w:style>
  <w:style w:type="character" w:styleId="Hyperlink">
    <w:name w:val="Hyperlink"/>
    <w:rsid w:val="00156E32"/>
    <w:rPr>
      <w:color w:val="0000FF"/>
      <w:u w:val="single"/>
    </w:rPr>
  </w:style>
  <w:style w:type="paragraph" w:customStyle="1" w:styleId="Paragraph">
    <w:name w:val="Paragraph"/>
    <w:basedOn w:val="Normal"/>
    <w:autoRedefine/>
    <w:rsid w:val="00AF6820"/>
    <w:pPr>
      <w:widowControl w:val="0"/>
      <w:ind w:firstLine="340"/>
      <w:jc w:val="lowKashida"/>
    </w:pPr>
  </w:style>
  <w:style w:type="paragraph" w:customStyle="1" w:styleId="References">
    <w:name w:val="References"/>
    <w:basedOn w:val="Normal"/>
    <w:rsid w:val="00414E9A"/>
    <w:pPr>
      <w:numPr>
        <w:numId w:val="1"/>
      </w:numPr>
      <w:bidi w:val="0"/>
    </w:pPr>
    <w:rPr>
      <w:rFonts w:cs="Times New Roman"/>
      <w:sz w:val="16"/>
      <w:szCs w:val="20"/>
      <w:lang w:bidi="fa-IR"/>
    </w:rPr>
  </w:style>
  <w:style w:type="character" w:styleId="PageNumber">
    <w:name w:val="page number"/>
    <w:rsid w:val="003A42DA"/>
    <w:rPr>
      <w:rFonts w:ascii="Times New Roman" w:hAnsi="Times New Roman" w:cs="B Nazanin"/>
      <w:sz w:val="20"/>
      <w:szCs w:val="24"/>
      <w:lang w:bidi="fa-IR"/>
    </w:rPr>
  </w:style>
  <w:style w:type="paragraph" w:customStyle="1" w:styleId="Abstract">
    <w:name w:val="Abstract"/>
    <w:basedOn w:val="Normal"/>
    <w:autoRedefine/>
    <w:rsid w:val="008764A8"/>
    <w:pPr>
      <w:overflowPunct/>
      <w:autoSpaceDE/>
      <w:autoSpaceDN/>
      <w:adjustRightInd/>
      <w:textAlignment w:val="auto"/>
    </w:pPr>
    <w:rPr>
      <w:bCs/>
      <w:i/>
      <w:sz w:val="18"/>
      <w:szCs w:val="20"/>
      <w:lang w:bidi="fa-IR"/>
    </w:rPr>
  </w:style>
  <w:style w:type="paragraph" w:customStyle="1" w:styleId="Equation">
    <w:name w:val="Equation"/>
    <w:basedOn w:val="Normal"/>
    <w:autoRedefine/>
    <w:rsid w:val="001A2E70"/>
    <w:pPr>
      <w:widowControl w:val="0"/>
      <w:tabs>
        <w:tab w:val="right" w:pos="4309"/>
        <w:tab w:val="right" w:pos="4649"/>
      </w:tabs>
      <w:bidi w:val="0"/>
      <w:spacing w:before="60" w:after="100" w:afterAutospacing="1"/>
    </w:pPr>
    <w:rPr>
      <w:lang w:bidi="fa-IR"/>
    </w:rPr>
  </w:style>
  <w:style w:type="paragraph" w:customStyle="1" w:styleId="FigurePosition">
    <w:name w:val="Figure Position"/>
    <w:basedOn w:val="Normal"/>
    <w:autoRedefine/>
    <w:rsid w:val="00111E9C"/>
    <w:pPr>
      <w:jc w:val="center"/>
    </w:pPr>
    <w:rPr>
      <w:sz w:val="16"/>
      <w:szCs w:val="20"/>
    </w:rPr>
  </w:style>
  <w:style w:type="character" w:styleId="FollowedHyperlink">
    <w:name w:val="FollowedHyperlink"/>
    <w:semiHidden/>
    <w:rsid w:val="00156E32"/>
    <w:rPr>
      <w:color w:val="800080"/>
      <w:u w:val="single"/>
    </w:rPr>
  </w:style>
  <w:style w:type="paragraph" w:customStyle="1" w:styleId="Index">
    <w:name w:val="Index"/>
    <w:basedOn w:val="Normal"/>
    <w:autoRedefine/>
    <w:rsid w:val="008764A8"/>
    <w:pPr>
      <w:overflowPunct/>
      <w:autoSpaceDE/>
      <w:autoSpaceDN/>
      <w:adjustRightInd/>
      <w:spacing w:after="90"/>
      <w:jc w:val="left"/>
      <w:textAlignment w:val="auto"/>
    </w:pPr>
    <w:rPr>
      <w:sz w:val="16"/>
      <w:szCs w:val="20"/>
      <w:lang w:bidi="fa-IR"/>
    </w:rPr>
  </w:style>
  <w:style w:type="paragraph" w:customStyle="1" w:styleId="Heading">
    <w:name w:val="Heading"/>
    <w:basedOn w:val="Normal"/>
    <w:autoRedefine/>
    <w:rsid w:val="008764A8"/>
    <w:pPr>
      <w:keepNext/>
      <w:overflowPunct/>
      <w:autoSpaceDE/>
      <w:autoSpaceDN/>
      <w:adjustRightInd/>
      <w:spacing w:before="360" w:after="120"/>
      <w:textAlignment w:val="auto"/>
    </w:pPr>
    <w:rPr>
      <w:rFonts w:ascii="Courier New" w:hAnsi="Courier New"/>
      <w:b/>
      <w:bCs/>
      <w:kern w:val="28"/>
      <w:sz w:val="24"/>
      <w:lang w:bidi="fa-IR"/>
    </w:rPr>
  </w:style>
  <w:style w:type="paragraph" w:customStyle="1" w:styleId="TableTitle">
    <w:name w:val="Table Title"/>
    <w:basedOn w:val="Normal"/>
    <w:semiHidden/>
    <w:rsid w:val="00156E32"/>
    <w:pPr>
      <w:jc w:val="center"/>
    </w:pPr>
    <w:rPr>
      <w:smallCaps/>
      <w:sz w:val="16"/>
      <w:szCs w:val="16"/>
    </w:rPr>
  </w:style>
  <w:style w:type="paragraph" w:customStyle="1" w:styleId="Affiliations">
    <w:name w:val="Affiliations"/>
    <w:basedOn w:val="Normal"/>
    <w:autoRedefine/>
    <w:rsid w:val="00AF6820"/>
    <w:pPr>
      <w:framePr w:wrap="around" w:vAnchor="text" w:hAnchor="text" w:xAlign="center" w:y="1"/>
      <w:jc w:val="center"/>
    </w:pPr>
  </w:style>
  <w:style w:type="numbering" w:styleId="111111">
    <w:name w:val="Outline List 2"/>
    <w:basedOn w:val="NoList"/>
    <w:semiHidden/>
    <w:rsid w:val="00867C08"/>
    <w:pPr>
      <w:numPr>
        <w:numId w:val="4"/>
      </w:numPr>
    </w:pPr>
  </w:style>
  <w:style w:type="numbering" w:styleId="1ai">
    <w:name w:val="Outline List 1"/>
    <w:basedOn w:val="NoList"/>
    <w:semiHidden/>
    <w:rsid w:val="00867C08"/>
    <w:pPr>
      <w:numPr>
        <w:numId w:val="5"/>
      </w:numPr>
    </w:pPr>
  </w:style>
  <w:style w:type="numbering" w:styleId="ArticleSection">
    <w:name w:val="Outline List 3"/>
    <w:basedOn w:val="NoList"/>
    <w:semiHidden/>
    <w:rsid w:val="00867C08"/>
    <w:pPr>
      <w:numPr>
        <w:numId w:val="6"/>
      </w:numPr>
    </w:pPr>
  </w:style>
  <w:style w:type="paragraph" w:styleId="BlockText">
    <w:name w:val="Block Text"/>
    <w:basedOn w:val="Normal"/>
    <w:semiHidden/>
    <w:rsid w:val="00867C08"/>
    <w:pPr>
      <w:spacing w:after="120"/>
      <w:ind w:left="1440" w:right="1440"/>
    </w:pPr>
  </w:style>
  <w:style w:type="paragraph" w:styleId="BodyText">
    <w:name w:val="Body Text"/>
    <w:basedOn w:val="Normal"/>
    <w:semiHidden/>
    <w:rsid w:val="00867C08"/>
    <w:pPr>
      <w:spacing w:after="120"/>
    </w:pPr>
  </w:style>
  <w:style w:type="paragraph" w:styleId="BodyText2">
    <w:name w:val="Body Text 2"/>
    <w:basedOn w:val="Normal"/>
    <w:semiHidden/>
    <w:rsid w:val="00867C08"/>
    <w:pPr>
      <w:spacing w:after="120" w:line="480" w:lineRule="auto"/>
    </w:pPr>
  </w:style>
  <w:style w:type="paragraph" w:styleId="BodyText3">
    <w:name w:val="Body Text 3"/>
    <w:basedOn w:val="Normal"/>
    <w:semiHidden/>
    <w:rsid w:val="00867C08"/>
    <w:pPr>
      <w:spacing w:after="120"/>
    </w:pPr>
    <w:rPr>
      <w:sz w:val="16"/>
      <w:szCs w:val="16"/>
    </w:rPr>
  </w:style>
  <w:style w:type="paragraph" w:styleId="BodyTextFirstIndent">
    <w:name w:val="Body Text First Indent"/>
    <w:basedOn w:val="BodyText"/>
    <w:semiHidden/>
    <w:rsid w:val="00867C08"/>
    <w:pPr>
      <w:ind w:firstLine="210"/>
    </w:pPr>
  </w:style>
  <w:style w:type="paragraph" w:styleId="BodyTextIndent">
    <w:name w:val="Body Text Indent"/>
    <w:basedOn w:val="Normal"/>
    <w:semiHidden/>
    <w:rsid w:val="00867C08"/>
    <w:pPr>
      <w:spacing w:after="120"/>
      <w:ind w:left="283"/>
    </w:pPr>
  </w:style>
  <w:style w:type="paragraph" w:styleId="BodyTextFirstIndent2">
    <w:name w:val="Body Text First Indent 2"/>
    <w:basedOn w:val="BodyTextIndent"/>
    <w:semiHidden/>
    <w:rsid w:val="00867C08"/>
    <w:pPr>
      <w:ind w:firstLine="210"/>
    </w:pPr>
  </w:style>
  <w:style w:type="paragraph" w:styleId="BodyTextIndent2">
    <w:name w:val="Body Text Indent 2"/>
    <w:basedOn w:val="Normal"/>
    <w:semiHidden/>
    <w:rsid w:val="00867C08"/>
    <w:pPr>
      <w:spacing w:after="120" w:line="480" w:lineRule="auto"/>
      <w:ind w:left="283"/>
    </w:pPr>
  </w:style>
  <w:style w:type="paragraph" w:styleId="BodyTextIndent3">
    <w:name w:val="Body Text Indent 3"/>
    <w:basedOn w:val="Normal"/>
    <w:semiHidden/>
    <w:rsid w:val="00867C08"/>
    <w:pPr>
      <w:spacing w:after="120"/>
      <w:ind w:left="283"/>
    </w:pPr>
    <w:rPr>
      <w:sz w:val="16"/>
      <w:szCs w:val="16"/>
    </w:rPr>
  </w:style>
  <w:style w:type="paragraph" w:styleId="Caption">
    <w:name w:val="caption"/>
    <w:next w:val="FigurePosition"/>
    <w:autoRedefine/>
    <w:uiPriority w:val="35"/>
    <w:qFormat/>
    <w:rsid w:val="008764A8"/>
    <w:pPr>
      <w:bidi/>
      <w:spacing w:after="240"/>
      <w:jc w:val="both"/>
    </w:pPr>
    <w:rPr>
      <w:rFonts w:cs="B Nazanin"/>
      <w:sz w:val="16"/>
      <w:lang w:bidi="ar-SA"/>
    </w:rPr>
  </w:style>
  <w:style w:type="paragraph" w:styleId="Closing">
    <w:name w:val="Closing"/>
    <w:basedOn w:val="Normal"/>
    <w:semiHidden/>
    <w:rsid w:val="00867C08"/>
    <w:pPr>
      <w:ind w:left="4252"/>
    </w:pPr>
  </w:style>
  <w:style w:type="paragraph" w:styleId="Date">
    <w:name w:val="Date"/>
    <w:basedOn w:val="Normal"/>
    <w:next w:val="Normal"/>
    <w:semiHidden/>
    <w:rsid w:val="00867C08"/>
  </w:style>
  <w:style w:type="character" w:styleId="Emphasis">
    <w:name w:val="Emphasis"/>
    <w:qFormat/>
    <w:rsid w:val="00867C08"/>
    <w:rPr>
      <w:i/>
      <w:iCs/>
    </w:rPr>
  </w:style>
  <w:style w:type="character" w:styleId="EndnoteReference">
    <w:name w:val="endnote reference"/>
    <w:rsid w:val="00867C08"/>
    <w:rPr>
      <w:vertAlign w:val="superscript"/>
    </w:rPr>
  </w:style>
  <w:style w:type="paragraph" w:styleId="EndnoteText">
    <w:name w:val="endnote text"/>
    <w:basedOn w:val="Normal"/>
    <w:rsid w:val="00867C08"/>
    <w:rPr>
      <w:szCs w:val="20"/>
    </w:rPr>
  </w:style>
  <w:style w:type="paragraph" w:styleId="EnvelopeAddress">
    <w:name w:val="envelope address"/>
    <w:basedOn w:val="Normal"/>
    <w:semiHidden/>
    <w:rsid w:val="00867C08"/>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semiHidden/>
    <w:rsid w:val="00867C08"/>
    <w:rPr>
      <w:rFonts w:ascii="Arial" w:hAnsi="Arial" w:cs="Arial"/>
      <w:szCs w:val="20"/>
    </w:rPr>
  </w:style>
  <w:style w:type="character" w:styleId="HTMLAcronym">
    <w:name w:val="HTML Acronym"/>
    <w:basedOn w:val="DefaultParagraphFont"/>
    <w:semiHidden/>
    <w:rsid w:val="00867C08"/>
  </w:style>
  <w:style w:type="paragraph" w:styleId="HTMLAddress">
    <w:name w:val="HTML Address"/>
    <w:basedOn w:val="Normal"/>
    <w:semiHidden/>
    <w:rsid w:val="00867C08"/>
    <w:rPr>
      <w:i/>
      <w:iCs/>
    </w:rPr>
  </w:style>
  <w:style w:type="character" w:styleId="HTMLCite">
    <w:name w:val="HTML Cite"/>
    <w:semiHidden/>
    <w:rsid w:val="00867C08"/>
    <w:rPr>
      <w:i/>
      <w:iCs/>
    </w:rPr>
  </w:style>
  <w:style w:type="character" w:styleId="HTMLCode">
    <w:name w:val="HTML Code"/>
    <w:semiHidden/>
    <w:rsid w:val="00867C08"/>
    <w:rPr>
      <w:rFonts w:ascii="Courier New" w:hAnsi="Courier New" w:cs="Courier New"/>
      <w:sz w:val="20"/>
      <w:szCs w:val="20"/>
    </w:rPr>
  </w:style>
  <w:style w:type="character" w:styleId="HTMLDefinition">
    <w:name w:val="HTML Definition"/>
    <w:semiHidden/>
    <w:rsid w:val="00867C08"/>
    <w:rPr>
      <w:i/>
      <w:iCs/>
    </w:rPr>
  </w:style>
  <w:style w:type="character" w:styleId="HTMLKeyboard">
    <w:name w:val="HTML Keyboard"/>
    <w:semiHidden/>
    <w:rsid w:val="00867C08"/>
    <w:rPr>
      <w:rFonts w:ascii="Courier New" w:hAnsi="Courier New" w:cs="Courier New"/>
      <w:sz w:val="20"/>
      <w:szCs w:val="20"/>
    </w:rPr>
  </w:style>
  <w:style w:type="paragraph" w:styleId="HTMLPreformatted">
    <w:name w:val="HTML Preformatted"/>
    <w:basedOn w:val="Normal"/>
    <w:semiHidden/>
    <w:rsid w:val="00867C08"/>
    <w:rPr>
      <w:rFonts w:ascii="Courier New" w:hAnsi="Courier New" w:cs="Courier New"/>
      <w:szCs w:val="20"/>
    </w:rPr>
  </w:style>
  <w:style w:type="character" w:styleId="HTMLSample">
    <w:name w:val="HTML Sample"/>
    <w:semiHidden/>
    <w:rsid w:val="00867C08"/>
    <w:rPr>
      <w:rFonts w:ascii="Courier New" w:hAnsi="Courier New" w:cs="Courier New"/>
    </w:rPr>
  </w:style>
  <w:style w:type="character" w:styleId="HTMLTypewriter">
    <w:name w:val="HTML Typewriter"/>
    <w:semiHidden/>
    <w:rsid w:val="00867C08"/>
    <w:rPr>
      <w:rFonts w:ascii="Courier New" w:hAnsi="Courier New" w:cs="Courier New"/>
      <w:sz w:val="20"/>
      <w:szCs w:val="20"/>
    </w:rPr>
  </w:style>
  <w:style w:type="character" w:styleId="HTMLVariable">
    <w:name w:val="HTML Variable"/>
    <w:semiHidden/>
    <w:rsid w:val="00867C08"/>
    <w:rPr>
      <w:i/>
      <w:iCs/>
    </w:rPr>
  </w:style>
  <w:style w:type="character" w:styleId="LineNumber">
    <w:name w:val="line number"/>
    <w:basedOn w:val="DefaultParagraphFont"/>
    <w:semiHidden/>
    <w:rsid w:val="00867C08"/>
  </w:style>
  <w:style w:type="paragraph" w:styleId="List">
    <w:name w:val="List"/>
    <w:basedOn w:val="Normal"/>
    <w:semiHidden/>
    <w:rsid w:val="00867C08"/>
    <w:pPr>
      <w:ind w:left="283" w:hanging="283"/>
    </w:pPr>
  </w:style>
  <w:style w:type="paragraph" w:styleId="List2">
    <w:name w:val="List 2"/>
    <w:basedOn w:val="Normal"/>
    <w:semiHidden/>
    <w:rsid w:val="00867C08"/>
    <w:pPr>
      <w:ind w:left="566" w:hanging="283"/>
    </w:pPr>
  </w:style>
  <w:style w:type="paragraph" w:styleId="List3">
    <w:name w:val="List 3"/>
    <w:basedOn w:val="Normal"/>
    <w:semiHidden/>
    <w:rsid w:val="00867C08"/>
    <w:pPr>
      <w:ind w:left="849" w:hanging="283"/>
    </w:pPr>
  </w:style>
  <w:style w:type="paragraph" w:styleId="List4">
    <w:name w:val="List 4"/>
    <w:basedOn w:val="Normal"/>
    <w:semiHidden/>
    <w:rsid w:val="00867C08"/>
    <w:pPr>
      <w:ind w:left="1132" w:hanging="283"/>
    </w:pPr>
  </w:style>
  <w:style w:type="paragraph" w:styleId="List5">
    <w:name w:val="List 5"/>
    <w:basedOn w:val="Normal"/>
    <w:semiHidden/>
    <w:rsid w:val="00867C08"/>
    <w:pPr>
      <w:ind w:left="1415" w:hanging="283"/>
    </w:pPr>
  </w:style>
  <w:style w:type="paragraph" w:styleId="ListBullet">
    <w:name w:val="List Bullet"/>
    <w:basedOn w:val="Normal"/>
    <w:semiHidden/>
    <w:rsid w:val="00867C08"/>
    <w:pPr>
      <w:numPr>
        <w:numId w:val="7"/>
      </w:numPr>
    </w:pPr>
  </w:style>
  <w:style w:type="paragraph" w:styleId="ListBullet2">
    <w:name w:val="List Bullet 2"/>
    <w:basedOn w:val="Normal"/>
    <w:semiHidden/>
    <w:rsid w:val="00867C08"/>
    <w:pPr>
      <w:numPr>
        <w:numId w:val="8"/>
      </w:numPr>
    </w:pPr>
  </w:style>
  <w:style w:type="paragraph" w:styleId="ListBullet3">
    <w:name w:val="List Bullet 3"/>
    <w:basedOn w:val="Normal"/>
    <w:semiHidden/>
    <w:rsid w:val="00867C08"/>
    <w:pPr>
      <w:numPr>
        <w:numId w:val="9"/>
      </w:numPr>
    </w:pPr>
  </w:style>
  <w:style w:type="paragraph" w:styleId="ListBullet4">
    <w:name w:val="List Bullet 4"/>
    <w:basedOn w:val="Normal"/>
    <w:semiHidden/>
    <w:rsid w:val="00867C08"/>
    <w:pPr>
      <w:numPr>
        <w:numId w:val="10"/>
      </w:numPr>
    </w:pPr>
  </w:style>
  <w:style w:type="paragraph" w:styleId="ListBullet5">
    <w:name w:val="List Bullet 5"/>
    <w:basedOn w:val="Normal"/>
    <w:semiHidden/>
    <w:rsid w:val="00867C08"/>
    <w:pPr>
      <w:numPr>
        <w:numId w:val="11"/>
      </w:numPr>
    </w:pPr>
  </w:style>
  <w:style w:type="paragraph" w:styleId="ListContinue">
    <w:name w:val="List Continue"/>
    <w:basedOn w:val="Normal"/>
    <w:semiHidden/>
    <w:rsid w:val="00867C08"/>
    <w:pPr>
      <w:spacing w:after="120"/>
      <w:ind w:left="283"/>
    </w:pPr>
  </w:style>
  <w:style w:type="paragraph" w:styleId="ListContinue2">
    <w:name w:val="List Continue 2"/>
    <w:basedOn w:val="Normal"/>
    <w:semiHidden/>
    <w:rsid w:val="00867C08"/>
    <w:pPr>
      <w:spacing w:after="120"/>
      <w:ind w:left="566"/>
    </w:pPr>
  </w:style>
  <w:style w:type="paragraph" w:styleId="ListContinue3">
    <w:name w:val="List Continue 3"/>
    <w:basedOn w:val="Normal"/>
    <w:semiHidden/>
    <w:rsid w:val="00867C08"/>
    <w:pPr>
      <w:spacing w:after="120"/>
      <w:ind w:left="849"/>
    </w:pPr>
  </w:style>
  <w:style w:type="paragraph" w:styleId="ListContinue4">
    <w:name w:val="List Continue 4"/>
    <w:basedOn w:val="Normal"/>
    <w:semiHidden/>
    <w:rsid w:val="00867C08"/>
    <w:pPr>
      <w:spacing w:after="120"/>
      <w:ind w:left="1132"/>
    </w:pPr>
  </w:style>
  <w:style w:type="paragraph" w:styleId="ListContinue5">
    <w:name w:val="List Continue 5"/>
    <w:basedOn w:val="Normal"/>
    <w:semiHidden/>
    <w:rsid w:val="00867C08"/>
    <w:pPr>
      <w:spacing w:after="120"/>
      <w:ind w:left="1415"/>
    </w:pPr>
  </w:style>
  <w:style w:type="paragraph" w:styleId="ListNumber">
    <w:name w:val="List Number"/>
    <w:basedOn w:val="Normal"/>
    <w:semiHidden/>
    <w:rsid w:val="00867C08"/>
    <w:pPr>
      <w:numPr>
        <w:numId w:val="12"/>
      </w:numPr>
    </w:pPr>
  </w:style>
  <w:style w:type="paragraph" w:styleId="ListNumber2">
    <w:name w:val="List Number 2"/>
    <w:basedOn w:val="Normal"/>
    <w:semiHidden/>
    <w:rsid w:val="00867C08"/>
    <w:pPr>
      <w:numPr>
        <w:numId w:val="13"/>
      </w:numPr>
    </w:pPr>
  </w:style>
  <w:style w:type="paragraph" w:styleId="ListNumber3">
    <w:name w:val="List Number 3"/>
    <w:basedOn w:val="Normal"/>
    <w:semiHidden/>
    <w:rsid w:val="00867C08"/>
    <w:pPr>
      <w:numPr>
        <w:numId w:val="14"/>
      </w:numPr>
    </w:pPr>
  </w:style>
  <w:style w:type="paragraph" w:styleId="ListNumber4">
    <w:name w:val="List Number 4"/>
    <w:basedOn w:val="Normal"/>
    <w:semiHidden/>
    <w:rsid w:val="00867C08"/>
    <w:pPr>
      <w:numPr>
        <w:numId w:val="15"/>
      </w:numPr>
    </w:pPr>
  </w:style>
  <w:style w:type="paragraph" w:styleId="ListNumber5">
    <w:name w:val="List Number 5"/>
    <w:basedOn w:val="Normal"/>
    <w:semiHidden/>
    <w:rsid w:val="00867C08"/>
    <w:pPr>
      <w:numPr>
        <w:numId w:val="16"/>
      </w:numPr>
    </w:pPr>
  </w:style>
  <w:style w:type="paragraph" w:styleId="MessageHeader">
    <w:name w:val="Message Header"/>
    <w:basedOn w:val="Normal"/>
    <w:semiHidden/>
    <w:rsid w:val="00867C0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Web">
    <w:name w:val="Normal (Web)"/>
    <w:basedOn w:val="Normal"/>
    <w:semiHidden/>
    <w:rsid w:val="00867C08"/>
    <w:rPr>
      <w:rFonts w:cs="Times New Roman"/>
      <w:sz w:val="24"/>
    </w:rPr>
  </w:style>
  <w:style w:type="paragraph" w:styleId="NormalIndent">
    <w:name w:val="Normal Indent"/>
    <w:basedOn w:val="Normal"/>
    <w:semiHidden/>
    <w:rsid w:val="00867C08"/>
    <w:pPr>
      <w:ind w:left="720"/>
    </w:pPr>
  </w:style>
  <w:style w:type="paragraph" w:styleId="NoteHeading">
    <w:name w:val="Note Heading"/>
    <w:basedOn w:val="Normal"/>
    <w:next w:val="Normal"/>
    <w:semiHidden/>
    <w:rsid w:val="00867C08"/>
  </w:style>
  <w:style w:type="paragraph" w:styleId="Salutation">
    <w:name w:val="Salutation"/>
    <w:basedOn w:val="Normal"/>
    <w:next w:val="Normal"/>
    <w:semiHidden/>
    <w:rsid w:val="00867C08"/>
  </w:style>
  <w:style w:type="paragraph" w:styleId="Signature">
    <w:name w:val="Signature"/>
    <w:basedOn w:val="Normal"/>
    <w:semiHidden/>
    <w:rsid w:val="00867C08"/>
    <w:pPr>
      <w:ind w:left="4252"/>
    </w:pPr>
  </w:style>
  <w:style w:type="character" w:styleId="Strong">
    <w:name w:val="Strong"/>
    <w:qFormat/>
    <w:rsid w:val="00867C08"/>
    <w:rPr>
      <w:b/>
      <w:bCs/>
    </w:rPr>
  </w:style>
  <w:style w:type="table" w:styleId="Table3Deffects1">
    <w:name w:val="Table 3D effects 1"/>
    <w:basedOn w:val="TableNormal"/>
    <w:semiHidden/>
    <w:rsid w:val="00867C08"/>
    <w:pPr>
      <w:overflowPunct w:val="0"/>
      <w:autoSpaceDE w:val="0"/>
      <w:autoSpaceDN w:val="0"/>
      <w:bidi/>
      <w:adjustRightInd w:val="0"/>
      <w:jc w:val="both"/>
      <w:textAlignment w:val="baseline"/>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67C08"/>
    <w:pPr>
      <w:overflowPunct w:val="0"/>
      <w:autoSpaceDE w:val="0"/>
      <w:autoSpaceDN w:val="0"/>
      <w:bidi/>
      <w:adjustRightInd w:val="0"/>
      <w:jc w:val="both"/>
      <w:textAlignment w:val="baseline"/>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67C08"/>
    <w:pPr>
      <w:overflowPunct w:val="0"/>
      <w:autoSpaceDE w:val="0"/>
      <w:autoSpaceDN w:val="0"/>
      <w:bidi/>
      <w:adjustRightInd w:val="0"/>
      <w:jc w:val="both"/>
      <w:textAlignment w:val="baseline"/>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67C08"/>
    <w:pPr>
      <w:overflowPunct w:val="0"/>
      <w:autoSpaceDE w:val="0"/>
      <w:autoSpaceDN w:val="0"/>
      <w:bidi/>
      <w:adjustRightInd w:val="0"/>
      <w:jc w:val="both"/>
      <w:textAlignment w:val="baseline"/>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67C08"/>
    <w:pPr>
      <w:overflowPunct w:val="0"/>
      <w:autoSpaceDE w:val="0"/>
      <w:autoSpaceDN w:val="0"/>
      <w:bidi/>
      <w:adjustRightInd w:val="0"/>
      <w:jc w:val="both"/>
      <w:textAlignment w:val="baseline"/>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67C08"/>
    <w:pPr>
      <w:overflowPunct w:val="0"/>
      <w:autoSpaceDE w:val="0"/>
      <w:autoSpaceDN w:val="0"/>
      <w:bidi/>
      <w:adjustRightInd w:val="0"/>
      <w:jc w:val="both"/>
      <w:textAlignment w:val="baseline"/>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67C08"/>
    <w:pPr>
      <w:overflowPunct w:val="0"/>
      <w:autoSpaceDE w:val="0"/>
      <w:autoSpaceDN w:val="0"/>
      <w:bidi/>
      <w:adjustRightInd w:val="0"/>
      <w:jc w:val="both"/>
      <w:textAlignment w:val="baseline"/>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67C08"/>
    <w:pPr>
      <w:overflowPunct w:val="0"/>
      <w:autoSpaceDE w:val="0"/>
      <w:autoSpaceDN w:val="0"/>
      <w:bidi/>
      <w:adjustRightInd w:val="0"/>
      <w:jc w:val="both"/>
      <w:textAlignment w:val="baseline"/>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67C08"/>
    <w:pPr>
      <w:overflowPunct w:val="0"/>
      <w:autoSpaceDE w:val="0"/>
      <w:autoSpaceDN w:val="0"/>
      <w:bidi/>
      <w:adjustRightInd w:val="0"/>
      <w:jc w:val="both"/>
      <w:textAlignment w:val="baseline"/>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67C08"/>
    <w:pPr>
      <w:overflowPunct w:val="0"/>
      <w:autoSpaceDE w:val="0"/>
      <w:autoSpaceDN w:val="0"/>
      <w:bidi/>
      <w:adjustRightInd w:val="0"/>
      <w:jc w:val="both"/>
      <w:textAlignment w:val="baseline"/>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67C08"/>
    <w:pPr>
      <w:overflowPunct w:val="0"/>
      <w:autoSpaceDE w:val="0"/>
      <w:autoSpaceDN w:val="0"/>
      <w:bidi/>
      <w:adjustRightInd w:val="0"/>
      <w:jc w:val="both"/>
      <w:textAlignment w:val="baseline"/>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67C08"/>
    <w:pPr>
      <w:overflowPunct w:val="0"/>
      <w:autoSpaceDE w:val="0"/>
      <w:autoSpaceDN w:val="0"/>
      <w:bidi/>
      <w:adjustRightInd w:val="0"/>
      <w:jc w:val="both"/>
      <w:textAlignment w:val="baseline"/>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67C08"/>
    <w:pPr>
      <w:overflowPunct w:val="0"/>
      <w:autoSpaceDE w:val="0"/>
      <w:autoSpaceDN w:val="0"/>
      <w:bidi/>
      <w:adjustRightInd w:val="0"/>
      <w:jc w:val="both"/>
      <w:textAlignment w:val="baseline"/>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67C08"/>
    <w:pPr>
      <w:overflowPunct w:val="0"/>
      <w:autoSpaceDE w:val="0"/>
      <w:autoSpaceDN w:val="0"/>
      <w:bidi/>
      <w:adjustRightInd w:val="0"/>
      <w:jc w:val="both"/>
      <w:textAlignment w:val="baseline"/>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67C08"/>
    <w:pPr>
      <w:overflowPunct w:val="0"/>
      <w:autoSpaceDE w:val="0"/>
      <w:autoSpaceDN w:val="0"/>
      <w:bidi/>
      <w:adjustRightInd w:val="0"/>
      <w:jc w:val="both"/>
      <w:textAlignment w:val="baseline"/>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67C08"/>
    <w:pPr>
      <w:overflowPunct w:val="0"/>
      <w:autoSpaceDE w:val="0"/>
      <w:autoSpaceDN w:val="0"/>
      <w:bidi/>
      <w:adjustRightInd w:val="0"/>
      <w:jc w:val="both"/>
      <w:textAlignment w:val="baseline"/>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67C08"/>
    <w:pPr>
      <w:overflowPunct w:val="0"/>
      <w:autoSpaceDE w:val="0"/>
      <w:autoSpaceDN w:val="0"/>
      <w:bidi/>
      <w:adjustRightInd w:val="0"/>
      <w:jc w:val="both"/>
      <w:textAlignment w:val="baseline"/>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867C08"/>
    <w:pPr>
      <w:overflowPunct w:val="0"/>
      <w:autoSpaceDE w:val="0"/>
      <w:autoSpaceDN w:val="0"/>
      <w:bidi/>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67C08"/>
    <w:pPr>
      <w:overflowPunct w:val="0"/>
      <w:autoSpaceDE w:val="0"/>
      <w:autoSpaceDN w:val="0"/>
      <w:bidi/>
      <w:adjustRightInd w:val="0"/>
      <w:jc w:val="both"/>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67C08"/>
    <w:pPr>
      <w:overflowPunct w:val="0"/>
      <w:autoSpaceDE w:val="0"/>
      <w:autoSpaceDN w:val="0"/>
      <w:bidi/>
      <w:adjustRightInd w:val="0"/>
      <w:jc w:val="both"/>
      <w:textAlignment w:val="baseline"/>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67C08"/>
    <w:pPr>
      <w:overflowPunct w:val="0"/>
      <w:autoSpaceDE w:val="0"/>
      <w:autoSpaceDN w:val="0"/>
      <w:bidi/>
      <w:adjustRightInd w:val="0"/>
      <w:jc w:val="both"/>
      <w:textAlignment w:val="baseline"/>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67C08"/>
    <w:pPr>
      <w:overflowPunct w:val="0"/>
      <w:autoSpaceDE w:val="0"/>
      <w:autoSpaceDN w:val="0"/>
      <w:bidi/>
      <w:adjustRightInd w:val="0"/>
      <w:jc w:val="both"/>
      <w:textAlignment w:val="baseline"/>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67C08"/>
    <w:pPr>
      <w:overflowPunct w:val="0"/>
      <w:autoSpaceDE w:val="0"/>
      <w:autoSpaceDN w:val="0"/>
      <w:bidi/>
      <w:adjustRightInd w:val="0"/>
      <w:jc w:val="both"/>
      <w:textAlignment w:val="baseline"/>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67C08"/>
    <w:pPr>
      <w:overflowPunct w:val="0"/>
      <w:autoSpaceDE w:val="0"/>
      <w:autoSpaceDN w:val="0"/>
      <w:bidi/>
      <w:adjustRightInd w:val="0"/>
      <w:jc w:val="both"/>
      <w:textAlignment w:val="baseline"/>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67C08"/>
    <w:pPr>
      <w:overflowPunct w:val="0"/>
      <w:autoSpaceDE w:val="0"/>
      <w:autoSpaceDN w:val="0"/>
      <w:bidi/>
      <w:adjustRightInd w:val="0"/>
      <w:jc w:val="both"/>
      <w:textAlignment w:val="baseline"/>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67C08"/>
    <w:pPr>
      <w:overflowPunct w:val="0"/>
      <w:autoSpaceDE w:val="0"/>
      <w:autoSpaceDN w:val="0"/>
      <w:bidi/>
      <w:adjustRightInd w:val="0"/>
      <w:jc w:val="both"/>
      <w:textAlignment w:val="baseline"/>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67C08"/>
    <w:pPr>
      <w:overflowPunct w:val="0"/>
      <w:autoSpaceDE w:val="0"/>
      <w:autoSpaceDN w:val="0"/>
      <w:bidi/>
      <w:adjustRightInd w:val="0"/>
      <w:jc w:val="both"/>
      <w:textAlignment w:val="baseline"/>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67C08"/>
    <w:pPr>
      <w:overflowPunct w:val="0"/>
      <w:autoSpaceDE w:val="0"/>
      <w:autoSpaceDN w:val="0"/>
      <w:bidi/>
      <w:adjustRightInd w:val="0"/>
      <w:jc w:val="both"/>
      <w:textAlignment w:val="baseline"/>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67C08"/>
    <w:pPr>
      <w:overflowPunct w:val="0"/>
      <w:autoSpaceDE w:val="0"/>
      <w:autoSpaceDN w:val="0"/>
      <w:bidi/>
      <w:adjustRightInd w:val="0"/>
      <w:jc w:val="both"/>
      <w:textAlignment w:val="baseline"/>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67C08"/>
    <w:pPr>
      <w:overflowPunct w:val="0"/>
      <w:autoSpaceDE w:val="0"/>
      <w:autoSpaceDN w:val="0"/>
      <w:bidi/>
      <w:adjustRightInd w:val="0"/>
      <w:jc w:val="both"/>
      <w:textAlignment w:val="baseline"/>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67C08"/>
    <w:pPr>
      <w:overflowPunct w:val="0"/>
      <w:autoSpaceDE w:val="0"/>
      <w:autoSpaceDN w:val="0"/>
      <w:bidi/>
      <w:adjustRightInd w:val="0"/>
      <w:jc w:val="both"/>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67C08"/>
    <w:pPr>
      <w:overflowPunct w:val="0"/>
      <w:autoSpaceDE w:val="0"/>
      <w:autoSpaceDN w:val="0"/>
      <w:bidi/>
      <w:adjustRightInd w:val="0"/>
      <w:jc w:val="both"/>
      <w:textAlignment w:val="baseline"/>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67C08"/>
    <w:pPr>
      <w:overflowPunct w:val="0"/>
      <w:autoSpaceDE w:val="0"/>
      <w:autoSpaceDN w:val="0"/>
      <w:bidi/>
      <w:adjustRightInd w:val="0"/>
      <w:jc w:val="both"/>
      <w:textAlignment w:val="baseline"/>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67C08"/>
    <w:pPr>
      <w:overflowPunct w:val="0"/>
      <w:autoSpaceDE w:val="0"/>
      <w:autoSpaceDN w:val="0"/>
      <w:bidi/>
      <w:adjustRightInd w:val="0"/>
      <w:jc w:val="both"/>
      <w:textAlignment w:val="baseline"/>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67C08"/>
    <w:pPr>
      <w:overflowPunct w:val="0"/>
      <w:autoSpaceDE w:val="0"/>
      <w:autoSpaceDN w:val="0"/>
      <w:bidi/>
      <w:adjustRightInd w:val="0"/>
      <w:jc w:val="both"/>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67C08"/>
    <w:pPr>
      <w:overflowPunct w:val="0"/>
      <w:autoSpaceDE w:val="0"/>
      <w:autoSpaceDN w:val="0"/>
      <w:bidi/>
      <w:adjustRightInd w:val="0"/>
      <w:jc w:val="both"/>
      <w:textAlignment w:val="baseline"/>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67C08"/>
    <w:pPr>
      <w:overflowPunct w:val="0"/>
      <w:autoSpaceDE w:val="0"/>
      <w:autoSpaceDN w:val="0"/>
      <w:bidi/>
      <w:adjustRightInd w:val="0"/>
      <w:jc w:val="both"/>
      <w:textAlignment w:val="baseline"/>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67C08"/>
    <w:pPr>
      <w:overflowPunct w:val="0"/>
      <w:autoSpaceDE w:val="0"/>
      <w:autoSpaceDN w:val="0"/>
      <w:bidi/>
      <w:adjustRightInd w:val="0"/>
      <w:jc w:val="both"/>
      <w:textAlignment w:val="baseline"/>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67C08"/>
    <w:pPr>
      <w:overflowPunct w:val="0"/>
      <w:autoSpaceDE w:val="0"/>
      <w:autoSpaceDN w:val="0"/>
      <w:bidi/>
      <w:adjustRightInd w:val="0"/>
      <w:jc w:val="both"/>
      <w:textAlignment w:val="baseline"/>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67C08"/>
    <w:pPr>
      <w:overflowPunct w:val="0"/>
      <w:autoSpaceDE w:val="0"/>
      <w:autoSpaceDN w:val="0"/>
      <w:bidi/>
      <w:adjustRightInd w:val="0"/>
      <w:jc w:val="both"/>
      <w:textAlignment w:val="baseline"/>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67C08"/>
    <w:pPr>
      <w:overflowPunct w:val="0"/>
      <w:autoSpaceDE w:val="0"/>
      <w:autoSpaceDN w:val="0"/>
      <w:bidi/>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67C08"/>
    <w:pPr>
      <w:overflowPunct w:val="0"/>
      <w:autoSpaceDE w:val="0"/>
      <w:autoSpaceDN w:val="0"/>
      <w:bidi/>
      <w:adjustRightInd w:val="0"/>
      <w:jc w:val="both"/>
      <w:textAlignment w:val="baseline"/>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67C08"/>
    <w:pPr>
      <w:overflowPunct w:val="0"/>
      <w:autoSpaceDE w:val="0"/>
      <w:autoSpaceDN w:val="0"/>
      <w:bidi/>
      <w:adjustRightInd w:val="0"/>
      <w:jc w:val="both"/>
      <w:textAlignment w:val="baseline"/>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67C08"/>
    <w:pPr>
      <w:overflowPunct w:val="0"/>
      <w:autoSpaceDE w:val="0"/>
      <w:autoSpaceDN w:val="0"/>
      <w:bidi/>
      <w:adjustRightInd w:val="0"/>
      <w:jc w:val="both"/>
      <w:textAlignment w:val="baseline"/>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ubtitle">
    <w:name w:val="Subtitle"/>
    <w:basedOn w:val="Normal"/>
    <w:qFormat/>
    <w:rsid w:val="00B7482D"/>
    <w:pPr>
      <w:spacing w:after="60"/>
      <w:jc w:val="center"/>
      <w:outlineLvl w:val="1"/>
    </w:pPr>
    <w:rPr>
      <w:rFonts w:ascii="Arial" w:hAnsi="Arial" w:cs="Arial"/>
      <w:sz w:val="24"/>
    </w:rPr>
  </w:style>
  <w:style w:type="paragraph" w:customStyle="1" w:styleId="CaptionC">
    <w:name w:val="Caption(C)"/>
    <w:basedOn w:val="Caption"/>
    <w:autoRedefine/>
    <w:rsid w:val="00A43E52"/>
    <w:pPr>
      <w:jc w:val="center"/>
    </w:pPr>
  </w:style>
  <w:style w:type="paragraph" w:customStyle="1" w:styleId="CaptionFramed">
    <w:name w:val="Caption(Framed)"/>
    <w:basedOn w:val="CaptionC"/>
    <w:autoRedefine/>
    <w:rsid w:val="004040DD"/>
    <w:pPr>
      <w:framePr w:wrap="around" w:vAnchor="text" w:hAnchor="margin" w:xAlign="center" w:y="1"/>
    </w:pPr>
    <w:rPr>
      <w:lang w:bidi="fa-IR"/>
    </w:rPr>
  </w:style>
  <w:style w:type="paragraph" w:customStyle="1" w:styleId="ReferencesFarsi">
    <w:name w:val="ReferencesFarsi"/>
    <w:basedOn w:val="References"/>
    <w:rsid w:val="00F5690B"/>
  </w:style>
  <w:style w:type="paragraph" w:customStyle="1" w:styleId="FramedFigure">
    <w:name w:val="Framed Figure"/>
    <w:basedOn w:val="FigurePosition"/>
    <w:autoRedefine/>
    <w:rsid w:val="008764A8"/>
    <w:pPr>
      <w:framePr w:w="7052" w:wrap="around" w:hAnchor="page" w:x="2422" w:yAlign="top"/>
    </w:pPr>
    <w:rPr>
      <w:lang w:bidi="fa-IR"/>
    </w:rPr>
  </w:style>
  <w:style w:type="paragraph" w:customStyle="1" w:styleId="ReferencesFarsi0">
    <w:name w:val="References(Farsi)"/>
    <w:basedOn w:val="ReferencesFarsi"/>
    <w:rsid w:val="0037408A"/>
    <w:pPr>
      <w:bidi/>
    </w:pPr>
  </w:style>
  <w:style w:type="paragraph" w:customStyle="1" w:styleId="AbstractEnglish">
    <w:name w:val="Abstract(English)"/>
    <w:basedOn w:val="Abstract"/>
    <w:autoRedefine/>
    <w:rsid w:val="009D543E"/>
  </w:style>
  <w:style w:type="paragraph" w:customStyle="1" w:styleId="TitleEnglish">
    <w:name w:val="Title(English)"/>
    <w:basedOn w:val="Title"/>
    <w:autoRedefine/>
    <w:rsid w:val="0023447C"/>
    <w:pPr>
      <w:framePr w:wrap="auto" w:vAnchor="margin" w:xAlign="left" w:yAlign="inline"/>
      <w:bidi w:val="0"/>
    </w:pPr>
  </w:style>
  <w:style w:type="paragraph" w:customStyle="1" w:styleId="AuthorsEnglish">
    <w:name w:val="Authors( English)"/>
    <w:basedOn w:val="Authors"/>
    <w:next w:val="AbstractEnglish"/>
    <w:autoRedefine/>
    <w:rsid w:val="0023447C"/>
    <w:pPr>
      <w:framePr w:wrap="auto" w:vAnchor="margin" w:xAlign="left" w:yAlign="inline"/>
      <w:bidi w:val="0"/>
    </w:pPr>
  </w:style>
  <w:style w:type="paragraph" w:customStyle="1" w:styleId="AffiliationsEnglish">
    <w:name w:val="Affiliations(English)"/>
    <w:basedOn w:val="Affiliations"/>
    <w:autoRedefine/>
    <w:rsid w:val="0023447C"/>
    <w:pPr>
      <w:framePr w:wrap="auto" w:vAnchor="margin" w:xAlign="left" w:yAlign="inline"/>
      <w:bidi w:val="0"/>
    </w:pPr>
    <w:rPr>
      <w:lang w:bidi="fa-IR"/>
    </w:rPr>
  </w:style>
  <w:style w:type="paragraph" w:customStyle="1" w:styleId="AuthorsEnglisht">
    <w:name w:val="Authors( English)t"/>
    <w:basedOn w:val="AuthorsEnglish"/>
    <w:rsid w:val="0023447C"/>
    <w:rPr>
      <w:szCs w:val="20"/>
    </w:rPr>
  </w:style>
  <w:style w:type="paragraph" w:customStyle="1" w:styleId="Text">
    <w:name w:val="Text"/>
    <w:basedOn w:val="Normal"/>
    <w:link w:val="TextChar"/>
    <w:rsid w:val="001961D3"/>
    <w:pPr>
      <w:overflowPunct/>
      <w:autoSpaceDE/>
      <w:autoSpaceDN/>
      <w:adjustRightInd/>
      <w:ind w:firstLine="340"/>
      <w:jc w:val="lowKashida"/>
      <w:textAlignment w:val="auto"/>
    </w:pPr>
    <w:rPr>
      <w:rFonts w:eastAsia="MS Mincho"/>
      <w:szCs w:val="22"/>
      <w:lang w:bidi="fa-IR"/>
    </w:rPr>
  </w:style>
  <w:style w:type="character" w:customStyle="1" w:styleId="TextChar">
    <w:name w:val="Text Char"/>
    <w:link w:val="Text"/>
    <w:rsid w:val="001961D3"/>
    <w:rPr>
      <w:rFonts w:eastAsia="MS Mincho" w:cs="B Nazanin"/>
      <w:szCs w:val="22"/>
    </w:rPr>
  </w:style>
  <w:style w:type="paragraph" w:customStyle="1" w:styleId="Text1">
    <w:name w:val="Text1"/>
    <w:basedOn w:val="Text"/>
    <w:rsid w:val="001961D3"/>
    <w:pPr>
      <w:ind w:firstLine="0"/>
    </w:pPr>
  </w:style>
  <w:style w:type="paragraph" w:customStyle="1" w:styleId="Heading0">
    <w:name w:val="Heading 0"/>
    <w:basedOn w:val="Heading1"/>
    <w:rsid w:val="001961D3"/>
    <w:pPr>
      <w:numPr>
        <w:numId w:val="0"/>
      </w:numPr>
    </w:pPr>
    <w:rPr>
      <w:rFonts w:eastAsia="MS Mincho"/>
      <w:kern w:val="32"/>
      <w:sz w:val="26"/>
      <w:szCs w:val="28"/>
    </w:rPr>
  </w:style>
  <w:style w:type="paragraph" w:customStyle="1" w:styleId="Author">
    <w:name w:val="Author"/>
    <w:basedOn w:val="Normal"/>
    <w:rsid w:val="001961D3"/>
    <w:pPr>
      <w:overflowPunct/>
      <w:autoSpaceDE/>
      <w:autoSpaceDN/>
      <w:adjustRightInd/>
      <w:jc w:val="center"/>
      <w:textAlignment w:val="auto"/>
    </w:pPr>
    <w:rPr>
      <w:rFonts w:eastAsia="MS Mincho"/>
      <w:sz w:val="22"/>
      <w:lang w:bidi="fa-IR"/>
    </w:rPr>
  </w:style>
  <w:style w:type="paragraph" w:customStyle="1" w:styleId="Abstract2">
    <w:name w:val="Abstract2"/>
    <w:basedOn w:val="Text"/>
    <w:rsid w:val="001961D3"/>
    <w:rPr>
      <w:bCs/>
    </w:rPr>
  </w:style>
  <w:style w:type="paragraph" w:customStyle="1" w:styleId="ENauthor">
    <w:name w:val="ENauthor"/>
    <w:basedOn w:val="Author"/>
    <w:rsid w:val="001961D3"/>
    <w:pPr>
      <w:bidi w:val="0"/>
    </w:pPr>
  </w:style>
  <w:style w:type="paragraph" w:customStyle="1" w:styleId="ENtitle">
    <w:name w:val="ENtitle"/>
    <w:basedOn w:val="Title"/>
    <w:rsid w:val="001961D3"/>
    <w:pPr>
      <w:framePr w:w="0" w:wrap="auto" w:vAnchor="margin" w:xAlign="left" w:yAlign="inline"/>
      <w:overflowPunct/>
      <w:autoSpaceDE/>
      <w:autoSpaceDN/>
      <w:bidi w:val="0"/>
      <w:adjustRightInd/>
      <w:spacing w:before="480" w:after="60"/>
      <w:ind w:left="567" w:right="567"/>
      <w:textAlignment w:val="auto"/>
      <w:outlineLvl w:val="0"/>
    </w:pPr>
    <w:rPr>
      <w:rFonts w:eastAsia="MS Mincho"/>
      <w:sz w:val="34"/>
      <w:szCs w:val="36"/>
    </w:rPr>
  </w:style>
  <w:style w:type="paragraph" w:customStyle="1" w:styleId="ENheading0">
    <w:name w:val="ENheading 0"/>
    <w:basedOn w:val="Heading0"/>
    <w:rsid w:val="001961D3"/>
    <w:pPr>
      <w:bidi w:val="0"/>
    </w:pPr>
  </w:style>
  <w:style w:type="paragraph" w:customStyle="1" w:styleId="ENabstract">
    <w:name w:val="ENabstract"/>
    <w:basedOn w:val="Abstract"/>
    <w:rsid w:val="001961D3"/>
    <w:pPr>
      <w:bidi w:val="0"/>
      <w:jc w:val="lowKashida"/>
    </w:pPr>
    <w:rPr>
      <w:rFonts w:eastAsia="MS Mincho"/>
      <w:i w:val="0"/>
      <w:sz w:val="20"/>
      <w:szCs w:val="22"/>
    </w:rPr>
  </w:style>
  <w:style w:type="paragraph" w:customStyle="1" w:styleId="ENabrstract2">
    <w:name w:val="ENabrstract2"/>
    <w:basedOn w:val="Abstract2"/>
    <w:rsid w:val="001961D3"/>
    <w:pPr>
      <w:bidi w:val="0"/>
    </w:pPr>
  </w:style>
  <w:style w:type="paragraph" w:customStyle="1" w:styleId="BulletedText">
    <w:name w:val="Bulleted Text"/>
    <w:basedOn w:val="Text1"/>
    <w:rsid w:val="001961D3"/>
    <w:pPr>
      <w:numPr>
        <w:numId w:val="17"/>
      </w:numPr>
      <w:tabs>
        <w:tab w:val="clear" w:pos="340"/>
        <w:tab w:val="num" w:pos="360"/>
      </w:tabs>
      <w:ind w:left="360" w:hanging="360"/>
    </w:pPr>
  </w:style>
  <w:style w:type="paragraph" w:customStyle="1" w:styleId="FigureCaption">
    <w:name w:val="Figure Caption"/>
    <w:basedOn w:val="Normal"/>
    <w:rsid w:val="001961D3"/>
    <w:pPr>
      <w:overflowPunct/>
      <w:autoSpaceDE/>
      <w:autoSpaceDN/>
      <w:adjustRightInd/>
      <w:jc w:val="center"/>
      <w:textAlignment w:val="auto"/>
    </w:pPr>
    <w:rPr>
      <w:rFonts w:eastAsia="MS Mincho"/>
      <w:b/>
      <w:bCs/>
      <w:sz w:val="18"/>
      <w:szCs w:val="20"/>
      <w:lang w:bidi="fa-IR"/>
    </w:rPr>
  </w:style>
  <w:style w:type="paragraph" w:customStyle="1" w:styleId="REF">
    <w:name w:val="REF"/>
    <w:basedOn w:val="Normal"/>
    <w:rsid w:val="001961D3"/>
    <w:pPr>
      <w:numPr>
        <w:numId w:val="18"/>
      </w:numPr>
      <w:overflowPunct/>
      <w:autoSpaceDE/>
      <w:autoSpaceDN/>
      <w:adjustRightInd/>
      <w:textAlignment w:val="auto"/>
    </w:pPr>
    <w:rPr>
      <w:rFonts w:eastAsia="MS Mincho"/>
      <w:sz w:val="18"/>
      <w:szCs w:val="20"/>
      <w:lang w:bidi="fa-IR"/>
    </w:rPr>
  </w:style>
  <w:style w:type="paragraph" w:customStyle="1" w:styleId="ENREF">
    <w:name w:val="EN_REF"/>
    <w:basedOn w:val="REF"/>
    <w:rsid w:val="001961D3"/>
  </w:style>
  <w:style w:type="paragraph" w:customStyle="1" w:styleId="FigureText">
    <w:name w:val="Figure Text"/>
    <w:basedOn w:val="Normal"/>
    <w:rsid w:val="001961D3"/>
    <w:pPr>
      <w:overflowPunct/>
      <w:autoSpaceDE/>
      <w:autoSpaceDN/>
      <w:adjustRightInd/>
      <w:jc w:val="center"/>
      <w:textAlignment w:val="auto"/>
    </w:pPr>
    <w:rPr>
      <w:rFonts w:eastAsia="MS Mincho"/>
      <w:sz w:val="16"/>
      <w:szCs w:val="18"/>
      <w:lang w:bidi="fa-IR"/>
    </w:rPr>
  </w:style>
  <w:style w:type="paragraph" w:styleId="BalloonText">
    <w:name w:val="Balloon Text"/>
    <w:basedOn w:val="Normal"/>
    <w:link w:val="BalloonTextChar"/>
    <w:uiPriority w:val="99"/>
    <w:rsid w:val="001961D3"/>
    <w:pPr>
      <w:overflowPunct/>
      <w:autoSpaceDE/>
      <w:autoSpaceDN/>
      <w:adjustRightInd/>
      <w:jc w:val="left"/>
      <w:textAlignment w:val="auto"/>
    </w:pPr>
    <w:rPr>
      <w:rFonts w:ascii="Tahoma" w:eastAsia="MS Mincho" w:hAnsi="Tahoma" w:cs="Tahoma"/>
      <w:sz w:val="16"/>
      <w:szCs w:val="16"/>
      <w:lang w:bidi="fa-IR"/>
    </w:rPr>
  </w:style>
  <w:style w:type="character" w:customStyle="1" w:styleId="BalloonTextChar">
    <w:name w:val="Balloon Text Char"/>
    <w:basedOn w:val="DefaultParagraphFont"/>
    <w:link w:val="BalloonText"/>
    <w:uiPriority w:val="99"/>
    <w:rsid w:val="001961D3"/>
    <w:rPr>
      <w:rFonts w:ascii="Tahoma" w:eastAsia="MS Mincho" w:hAnsi="Tahoma" w:cs="Tahoma"/>
      <w:sz w:val="16"/>
      <w:szCs w:val="16"/>
    </w:rPr>
  </w:style>
  <w:style w:type="character" w:styleId="PlaceholderText">
    <w:name w:val="Placeholder Text"/>
    <w:basedOn w:val="DefaultParagraphFont"/>
    <w:uiPriority w:val="99"/>
    <w:semiHidden/>
    <w:rsid w:val="001961D3"/>
    <w:rPr>
      <w:color w:val="808080"/>
    </w:rPr>
  </w:style>
  <w:style w:type="paragraph" w:customStyle="1" w:styleId="EndNoteBibliographyTitle">
    <w:name w:val="EndNote Bibliography Title"/>
    <w:basedOn w:val="Normal"/>
    <w:link w:val="EndNoteBibliographyTitleChar"/>
    <w:rsid w:val="001961D3"/>
    <w:pPr>
      <w:overflowPunct/>
      <w:autoSpaceDE/>
      <w:autoSpaceDN/>
      <w:adjustRightInd/>
      <w:jc w:val="center"/>
      <w:textAlignment w:val="auto"/>
    </w:pPr>
    <w:rPr>
      <w:rFonts w:eastAsia="MS Mincho" w:cs="Times New Roman"/>
      <w:noProof/>
      <w:lang w:bidi="fa-IR"/>
    </w:rPr>
  </w:style>
  <w:style w:type="character" w:customStyle="1" w:styleId="EndNoteBibliographyTitleChar">
    <w:name w:val="EndNote Bibliography Title Char"/>
    <w:basedOn w:val="TextChar"/>
    <w:link w:val="EndNoteBibliographyTitle"/>
    <w:rsid w:val="001961D3"/>
    <w:rPr>
      <w:rFonts w:cs="Times New Roman"/>
      <w:noProof/>
      <w:szCs w:val="24"/>
    </w:rPr>
  </w:style>
  <w:style w:type="paragraph" w:customStyle="1" w:styleId="EndNoteBibliography">
    <w:name w:val="EndNote Bibliography"/>
    <w:basedOn w:val="Normal"/>
    <w:link w:val="EndNoteBibliographyChar"/>
    <w:rsid w:val="001961D3"/>
    <w:pPr>
      <w:overflowPunct/>
      <w:autoSpaceDE/>
      <w:autoSpaceDN/>
      <w:adjustRightInd/>
      <w:jc w:val="lowKashida"/>
      <w:textAlignment w:val="auto"/>
    </w:pPr>
    <w:rPr>
      <w:rFonts w:eastAsia="MS Mincho" w:cs="Times New Roman"/>
      <w:noProof/>
      <w:lang w:bidi="fa-IR"/>
    </w:rPr>
  </w:style>
  <w:style w:type="character" w:customStyle="1" w:styleId="EndNoteBibliographyChar">
    <w:name w:val="EndNote Bibliography Char"/>
    <w:basedOn w:val="TextChar"/>
    <w:link w:val="EndNoteBibliography"/>
    <w:rsid w:val="001961D3"/>
    <w:rPr>
      <w:rFonts w:cs="Times New Roman"/>
      <w:noProof/>
      <w:szCs w:val="24"/>
    </w:rPr>
  </w:style>
  <w:style w:type="paragraph" w:customStyle="1" w:styleId="StyleENREFComplexBNazanin">
    <w:name w:val="Style EN_REF + (Complex) B Nazanin"/>
    <w:basedOn w:val="ENREF"/>
    <w:qFormat/>
    <w:rsid w:val="001961D3"/>
    <w:pPr>
      <w:bidi w:val="0"/>
    </w:pPr>
  </w:style>
  <w:style w:type="paragraph" w:customStyle="1" w:styleId="Style1">
    <w:name w:val="Style1"/>
    <w:basedOn w:val="FigureCaption"/>
    <w:qFormat/>
    <w:rsid w:val="001961D3"/>
  </w:style>
  <w:style w:type="character" w:styleId="CommentReference">
    <w:name w:val="annotation reference"/>
    <w:basedOn w:val="DefaultParagraphFont"/>
    <w:unhideWhenUsed/>
    <w:rsid w:val="001961D3"/>
    <w:rPr>
      <w:sz w:val="16"/>
      <w:szCs w:val="16"/>
    </w:rPr>
  </w:style>
  <w:style w:type="paragraph" w:styleId="CommentText">
    <w:name w:val="annotation text"/>
    <w:basedOn w:val="Normal"/>
    <w:link w:val="CommentTextChar"/>
    <w:unhideWhenUsed/>
    <w:rsid w:val="001961D3"/>
    <w:pPr>
      <w:overflowPunct/>
      <w:autoSpaceDE/>
      <w:autoSpaceDN/>
      <w:adjustRightInd/>
      <w:jc w:val="left"/>
      <w:textAlignment w:val="auto"/>
    </w:pPr>
    <w:rPr>
      <w:rFonts w:eastAsia="MS Mincho"/>
      <w:szCs w:val="20"/>
      <w:lang w:bidi="fa-IR"/>
    </w:rPr>
  </w:style>
  <w:style w:type="character" w:customStyle="1" w:styleId="CommentTextChar">
    <w:name w:val="Comment Text Char"/>
    <w:basedOn w:val="DefaultParagraphFont"/>
    <w:link w:val="CommentText"/>
    <w:rsid w:val="001961D3"/>
    <w:rPr>
      <w:rFonts w:eastAsia="MS Mincho" w:cs="B Nazanin"/>
    </w:rPr>
  </w:style>
  <w:style w:type="paragraph" w:styleId="CommentSubject">
    <w:name w:val="annotation subject"/>
    <w:basedOn w:val="CommentText"/>
    <w:next w:val="CommentText"/>
    <w:link w:val="CommentSubjectChar"/>
    <w:unhideWhenUsed/>
    <w:rsid w:val="001961D3"/>
    <w:rPr>
      <w:b/>
      <w:bCs/>
    </w:rPr>
  </w:style>
  <w:style w:type="character" w:customStyle="1" w:styleId="CommentSubjectChar">
    <w:name w:val="Comment Subject Char"/>
    <w:basedOn w:val="CommentTextChar"/>
    <w:link w:val="CommentSubject"/>
    <w:rsid w:val="001961D3"/>
    <w:rPr>
      <w:b/>
      <w:bCs/>
    </w:rPr>
  </w:style>
  <w:style w:type="paragraph" w:styleId="DocumentMap">
    <w:name w:val="Document Map"/>
    <w:basedOn w:val="Normal"/>
    <w:link w:val="DocumentMapChar"/>
    <w:unhideWhenUsed/>
    <w:rsid w:val="001961D3"/>
    <w:pPr>
      <w:overflowPunct/>
      <w:autoSpaceDE/>
      <w:autoSpaceDN/>
      <w:adjustRightInd/>
      <w:jc w:val="left"/>
      <w:textAlignment w:val="auto"/>
    </w:pPr>
    <w:rPr>
      <w:rFonts w:ascii="Tahoma" w:eastAsia="MS Mincho" w:hAnsi="Tahoma" w:cs="Tahoma"/>
      <w:sz w:val="16"/>
      <w:szCs w:val="16"/>
      <w:lang w:bidi="fa-IR"/>
    </w:rPr>
  </w:style>
  <w:style w:type="character" w:customStyle="1" w:styleId="DocumentMapChar">
    <w:name w:val="Document Map Char"/>
    <w:basedOn w:val="DefaultParagraphFont"/>
    <w:link w:val="DocumentMap"/>
    <w:rsid w:val="001961D3"/>
    <w:rPr>
      <w:rFonts w:ascii="Tahoma" w:eastAsia="MS Mincho"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8456028">
      <w:bodyDiv w:val="1"/>
      <w:marLeft w:val="0"/>
      <w:marRight w:val="0"/>
      <w:marTop w:val="0"/>
      <w:marBottom w:val="0"/>
      <w:divBdr>
        <w:top w:val="none" w:sz="0" w:space="0" w:color="auto"/>
        <w:left w:val="none" w:sz="0" w:space="0" w:color="auto"/>
        <w:bottom w:val="none" w:sz="0" w:space="0" w:color="auto"/>
        <w:right w:val="none" w:sz="0" w:space="0" w:color="auto"/>
      </w:divBdr>
      <w:divsChild>
        <w:div w:id="718549977">
          <w:marLeft w:val="0"/>
          <w:marRight w:val="0"/>
          <w:marTop w:val="0"/>
          <w:marBottom w:val="0"/>
          <w:divBdr>
            <w:top w:val="none" w:sz="0" w:space="0" w:color="auto"/>
            <w:left w:val="none" w:sz="0" w:space="0" w:color="auto"/>
            <w:bottom w:val="none" w:sz="0" w:space="0" w:color="auto"/>
            <w:right w:val="none" w:sz="0" w:space="0" w:color="auto"/>
          </w:divBdr>
        </w:div>
      </w:divsChild>
    </w:div>
    <w:div w:id="1566649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urosh_st@yahoo.com" TargetMode="External"/><Relationship Id="rId13" Type="http://schemas.openxmlformats.org/officeDocument/2006/relationships/image" Target="media/image5.emf"/><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A3F008-3959-4B3A-B816-82ADA335D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3197</Words>
  <Characters>18225</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Paper template</vt:lpstr>
    </vt:vector>
  </TitlesOfParts>
  <Company>ICEE2012</Company>
  <LinksUpToDate>false</LinksUpToDate>
  <CharactersWithSpaces>21380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template</dc:title>
  <dc:creator>ICEE2012</dc:creator>
  <cp:lastModifiedBy>roozbeh</cp:lastModifiedBy>
  <cp:revision>2</cp:revision>
  <cp:lastPrinted>2009-09-29T12:00:00Z</cp:lastPrinted>
  <dcterms:created xsi:type="dcterms:W3CDTF">2015-12-03T17:02:00Z</dcterms:created>
  <dcterms:modified xsi:type="dcterms:W3CDTF">2015-12-03T17:02:00Z</dcterms:modified>
</cp:coreProperties>
</file>