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A06" w:rsidRPr="00D6043D" w:rsidRDefault="006D0A06" w:rsidP="006D0A06">
      <w:pPr>
        <w:jc w:val="center"/>
        <w:rPr>
          <w:rFonts w:cs="B Nazanin"/>
          <w:sz w:val="32"/>
          <w:szCs w:val="32"/>
          <w:rtl/>
          <w:lang w:bidi="fa-IR"/>
        </w:rPr>
      </w:pPr>
      <w:r w:rsidRPr="00D6043D">
        <w:rPr>
          <w:rFonts w:cs="B Nazanin" w:hint="cs"/>
          <w:sz w:val="32"/>
          <w:szCs w:val="32"/>
          <w:rtl/>
          <w:lang w:bidi="fa-IR"/>
        </w:rPr>
        <w:t>مقایسه ادراک دیداری-حرکتی در دانش آموزان عادی و کم توان ذهنی</w:t>
      </w:r>
    </w:p>
    <w:p w:rsidR="00B04C8E" w:rsidRPr="00B04C8E" w:rsidRDefault="00B04C8E" w:rsidP="006D0A06">
      <w:pPr>
        <w:jc w:val="center"/>
        <w:rPr>
          <w:rFonts w:cs="B Nazanin" w:hint="cs"/>
          <w:sz w:val="24"/>
          <w:szCs w:val="24"/>
          <w:rtl/>
          <w:lang w:bidi="fa-IR"/>
        </w:rPr>
      </w:pPr>
      <w:r w:rsidRPr="00B04C8E">
        <w:rPr>
          <w:rFonts w:cs="B Nazanin" w:hint="cs"/>
          <w:sz w:val="24"/>
          <w:szCs w:val="24"/>
          <w:rtl/>
          <w:lang w:bidi="fa-IR"/>
        </w:rPr>
        <w:t>نام نویسندگان:</w:t>
      </w:r>
    </w:p>
    <w:p w:rsidR="00B04C8E" w:rsidRDefault="00B04C8E" w:rsidP="006D0A06">
      <w:pPr>
        <w:jc w:val="center"/>
        <w:rPr>
          <w:rFonts w:cs="B Nazanin"/>
          <w:sz w:val="24"/>
          <w:szCs w:val="24"/>
          <w:rtl/>
          <w:lang w:bidi="fa-IR"/>
        </w:rPr>
      </w:pPr>
      <w:r w:rsidRPr="00CF0BDE">
        <w:rPr>
          <w:rFonts w:cs="B Nazanin" w:hint="cs"/>
          <w:sz w:val="24"/>
          <w:szCs w:val="24"/>
          <w:u w:val="single"/>
          <w:rtl/>
          <w:lang w:bidi="fa-IR"/>
        </w:rPr>
        <w:t>دکتر فاطمه پسند</w:t>
      </w:r>
      <w:r w:rsidRPr="00B04C8E">
        <w:rPr>
          <w:rFonts w:cs="B Nazanin" w:hint="cs"/>
          <w:sz w:val="24"/>
          <w:szCs w:val="24"/>
          <w:rtl/>
          <w:lang w:bidi="fa-IR"/>
        </w:rPr>
        <w:t>، زینب شناسا</w:t>
      </w:r>
    </w:p>
    <w:p w:rsidR="00B04C8E" w:rsidRDefault="00B04C8E" w:rsidP="006D0A06">
      <w:pPr>
        <w:jc w:val="center"/>
        <w:rPr>
          <w:rFonts w:cs="B Nazanin" w:hint="cs"/>
          <w:sz w:val="24"/>
          <w:szCs w:val="24"/>
          <w:rtl/>
          <w:lang w:bidi="fa-IR"/>
        </w:rPr>
      </w:pPr>
      <w:r>
        <w:rPr>
          <w:rFonts w:cs="B Nazanin" w:hint="cs"/>
          <w:sz w:val="24"/>
          <w:szCs w:val="24"/>
          <w:rtl/>
          <w:lang w:bidi="fa-IR"/>
        </w:rPr>
        <w:t>دکتر فاطمه پسند</w:t>
      </w:r>
      <w:r w:rsidR="005A6575">
        <w:rPr>
          <w:rFonts w:cs="B Nazanin" w:hint="cs"/>
          <w:sz w:val="24"/>
          <w:szCs w:val="24"/>
          <w:rtl/>
          <w:lang w:bidi="fa-IR"/>
        </w:rPr>
        <w:t>، استادیار</w:t>
      </w:r>
      <w:r w:rsidR="00D6043D">
        <w:rPr>
          <w:rFonts w:cs="B Nazanin" w:hint="cs"/>
          <w:sz w:val="24"/>
          <w:szCs w:val="24"/>
          <w:rtl/>
          <w:lang w:bidi="fa-IR"/>
        </w:rPr>
        <w:t xml:space="preserve"> بخش علوم ورزشی، دانشگاه شیراز، ایران</w:t>
      </w:r>
      <w:r w:rsidR="005A6575">
        <w:rPr>
          <w:rFonts w:cs="B Nazanin" w:hint="cs"/>
          <w:sz w:val="24"/>
          <w:szCs w:val="24"/>
          <w:rtl/>
          <w:lang w:bidi="fa-IR"/>
        </w:rPr>
        <w:t xml:space="preserve"> </w:t>
      </w:r>
    </w:p>
    <w:p w:rsidR="005A6575" w:rsidRDefault="005A6575" w:rsidP="006D0A06">
      <w:pPr>
        <w:jc w:val="center"/>
        <w:rPr>
          <w:rFonts w:cs="B Nazanin" w:hint="cs"/>
          <w:sz w:val="24"/>
          <w:szCs w:val="24"/>
          <w:rtl/>
          <w:lang w:bidi="fa-IR"/>
        </w:rPr>
      </w:pPr>
      <w:r>
        <w:rPr>
          <w:rFonts w:cs="B Nazanin" w:hint="cs"/>
          <w:sz w:val="24"/>
          <w:szCs w:val="24"/>
          <w:rtl/>
          <w:lang w:bidi="fa-IR"/>
        </w:rPr>
        <w:t>ایمیل:</w:t>
      </w:r>
    </w:p>
    <w:p w:rsidR="005A6575" w:rsidRPr="00CF0BDE" w:rsidRDefault="00D6043D" w:rsidP="006D0A06">
      <w:pPr>
        <w:jc w:val="center"/>
        <w:rPr>
          <w:rFonts w:asciiTheme="majorBidi" w:hAnsiTheme="majorBidi" w:cstheme="majorBidi"/>
          <w:sz w:val="24"/>
          <w:szCs w:val="24"/>
          <w:u w:val="single"/>
          <w:lang w:bidi="fa-IR"/>
        </w:rPr>
      </w:pPr>
      <w:r w:rsidRPr="00CF0BDE">
        <w:rPr>
          <w:rFonts w:asciiTheme="majorBidi" w:hAnsiTheme="majorBidi" w:cstheme="majorBidi"/>
          <w:sz w:val="24"/>
          <w:szCs w:val="24"/>
          <w:u w:val="single"/>
          <w:lang w:bidi="fa-IR"/>
        </w:rPr>
        <w:t>pasand@shirazu.ac.ir</w:t>
      </w:r>
    </w:p>
    <w:p w:rsidR="005A6575" w:rsidRDefault="005A6575" w:rsidP="006D0A06">
      <w:pPr>
        <w:jc w:val="center"/>
        <w:rPr>
          <w:rFonts w:cs="B Nazanin" w:hint="cs"/>
          <w:sz w:val="24"/>
          <w:szCs w:val="24"/>
          <w:rtl/>
          <w:lang w:bidi="fa-IR"/>
        </w:rPr>
      </w:pPr>
      <w:r>
        <w:rPr>
          <w:rFonts w:cs="B Nazanin" w:hint="cs"/>
          <w:sz w:val="24"/>
          <w:szCs w:val="24"/>
          <w:rtl/>
          <w:lang w:bidi="fa-IR"/>
        </w:rPr>
        <w:t>زینب شناسا</w:t>
      </w:r>
    </w:p>
    <w:p w:rsidR="005A6575" w:rsidRPr="00B04C8E" w:rsidRDefault="00D6043D" w:rsidP="00D6043D">
      <w:pPr>
        <w:jc w:val="center"/>
        <w:rPr>
          <w:rFonts w:cs="B Nazanin"/>
          <w:sz w:val="24"/>
          <w:szCs w:val="24"/>
          <w:lang w:bidi="fa-IR"/>
        </w:rPr>
      </w:pPr>
      <w:r>
        <w:rPr>
          <w:rFonts w:cs="B Nazanin" w:hint="cs"/>
          <w:sz w:val="24"/>
          <w:szCs w:val="24"/>
          <w:rtl/>
          <w:lang w:bidi="fa-IR"/>
        </w:rPr>
        <w:t xml:space="preserve">دانشجوی </w:t>
      </w:r>
      <w:r w:rsidR="005A6575">
        <w:rPr>
          <w:rFonts w:cs="B Nazanin" w:hint="cs"/>
          <w:sz w:val="24"/>
          <w:szCs w:val="24"/>
          <w:rtl/>
          <w:lang w:bidi="fa-IR"/>
        </w:rPr>
        <w:t>کارشناسی ارشد</w:t>
      </w:r>
      <w:r>
        <w:rPr>
          <w:rFonts w:cs="B Nazanin" w:hint="cs"/>
          <w:sz w:val="24"/>
          <w:szCs w:val="24"/>
          <w:rtl/>
          <w:lang w:bidi="fa-IR"/>
        </w:rPr>
        <w:t xml:space="preserve"> رشد و تکامل حرکتی، دانشگاه شیراز، ایران</w:t>
      </w:r>
    </w:p>
    <w:p w:rsidR="008E157A" w:rsidRPr="00F074D8" w:rsidRDefault="00F94823" w:rsidP="00F074D8">
      <w:pPr>
        <w:bidi/>
        <w:spacing w:line="360" w:lineRule="auto"/>
        <w:jc w:val="both"/>
        <w:rPr>
          <w:rFonts w:cs="B Nazanin"/>
          <w:b/>
          <w:bCs/>
          <w:sz w:val="24"/>
          <w:szCs w:val="24"/>
          <w:lang w:bidi="fa-IR"/>
        </w:rPr>
      </w:pPr>
      <w:r w:rsidRPr="00733C51">
        <w:rPr>
          <w:rFonts w:cs="B Nazanin" w:hint="cs"/>
          <w:b/>
          <w:bCs/>
          <w:sz w:val="28"/>
          <w:szCs w:val="28"/>
          <w:rtl/>
          <w:lang w:bidi="fa-IR"/>
        </w:rPr>
        <w:t>مقدمه</w:t>
      </w:r>
      <w:r w:rsidR="00F074D8">
        <w:rPr>
          <w:rFonts w:cs="B Nazanin" w:hint="cs"/>
          <w:b/>
          <w:bCs/>
          <w:sz w:val="24"/>
          <w:szCs w:val="24"/>
          <w:rtl/>
          <w:lang w:bidi="fa-IR"/>
        </w:rPr>
        <w:t xml:space="preserve">: </w:t>
      </w:r>
      <w:r w:rsidR="008E157A" w:rsidRPr="004543F5">
        <w:rPr>
          <w:rFonts w:cs="B Nazanin" w:hint="cs"/>
          <w:sz w:val="24"/>
          <w:szCs w:val="24"/>
          <w:rtl/>
          <w:lang w:bidi="fa-IR"/>
        </w:rPr>
        <w:t>کم توانی ذهنی</w:t>
      </w:r>
      <w:r w:rsidR="008E157A" w:rsidRPr="004543F5">
        <w:rPr>
          <w:rFonts w:cs="B Nazanin"/>
          <w:sz w:val="24"/>
          <w:szCs w:val="24"/>
          <w:rtl/>
          <w:lang w:bidi="fa-IR"/>
        </w:rPr>
        <w:t xml:space="preserve"> </w:t>
      </w:r>
      <w:r w:rsidR="008E157A" w:rsidRPr="004543F5">
        <w:rPr>
          <w:rFonts w:cs="B Nazanin" w:hint="cs"/>
          <w:sz w:val="24"/>
          <w:szCs w:val="24"/>
          <w:rtl/>
          <w:lang w:bidi="fa-IR"/>
        </w:rPr>
        <w:t>نوعی</w:t>
      </w:r>
      <w:r w:rsidR="008E157A" w:rsidRPr="004543F5">
        <w:rPr>
          <w:rFonts w:cs="B Nazanin"/>
          <w:sz w:val="24"/>
          <w:szCs w:val="24"/>
          <w:rtl/>
          <w:lang w:bidi="fa-IR"/>
        </w:rPr>
        <w:t xml:space="preserve"> </w:t>
      </w:r>
      <w:r w:rsidR="008E157A" w:rsidRPr="004543F5">
        <w:rPr>
          <w:rFonts w:cs="B Nazanin" w:hint="cs"/>
          <w:sz w:val="24"/>
          <w:szCs w:val="24"/>
          <w:rtl/>
          <w:lang w:bidi="fa-IR"/>
        </w:rPr>
        <w:t>اختلال</w:t>
      </w:r>
      <w:r w:rsidR="008E157A" w:rsidRPr="004543F5">
        <w:rPr>
          <w:rFonts w:cs="B Nazanin"/>
          <w:sz w:val="24"/>
          <w:szCs w:val="24"/>
          <w:rtl/>
          <w:lang w:bidi="fa-IR"/>
        </w:rPr>
        <w:t xml:space="preserve"> </w:t>
      </w:r>
      <w:r w:rsidR="008E157A" w:rsidRPr="004543F5">
        <w:rPr>
          <w:rFonts w:cs="B Nazanin" w:hint="cs"/>
          <w:sz w:val="24"/>
          <w:szCs w:val="24"/>
          <w:rtl/>
          <w:lang w:bidi="fa-IR"/>
        </w:rPr>
        <w:t>رشدی</w:t>
      </w:r>
      <w:r w:rsidR="008E157A" w:rsidRPr="004543F5">
        <w:rPr>
          <w:rFonts w:cs="B Nazanin"/>
          <w:sz w:val="24"/>
          <w:szCs w:val="24"/>
          <w:rtl/>
          <w:lang w:bidi="fa-IR"/>
        </w:rPr>
        <w:t xml:space="preserve"> </w:t>
      </w:r>
      <w:r w:rsidR="008E157A" w:rsidRPr="004543F5">
        <w:rPr>
          <w:rFonts w:cs="B Nazanin" w:hint="cs"/>
          <w:sz w:val="24"/>
          <w:szCs w:val="24"/>
          <w:rtl/>
          <w:lang w:bidi="fa-IR"/>
        </w:rPr>
        <w:t>است</w:t>
      </w:r>
      <w:r w:rsidR="008E157A" w:rsidRPr="004543F5">
        <w:rPr>
          <w:rFonts w:cs="B Nazanin"/>
          <w:sz w:val="24"/>
          <w:szCs w:val="24"/>
          <w:rtl/>
          <w:lang w:bidi="fa-IR"/>
        </w:rPr>
        <w:t xml:space="preserve"> </w:t>
      </w:r>
      <w:r w:rsidR="008E157A" w:rsidRPr="004543F5">
        <w:rPr>
          <w:rFonts w:cs="B Nazanin" w:hint="cs"/>
          <w:sz w:val="24"/>
          <w:szCs w:val="24"/>
          <w:rtl/>
          <w:lang w:bidi="fa-IR"/>
        </w:rPr>
        <w:t>که</w:t>
      </w:r>
      <w:r w:rsidR="008E157A" w:rsidRPr="004543F5">
        <w:rPr>
          <w:rFonts w:cs="B Nazanin"/>
          <w:sz w:val="24"/>
          <w:szCs w:val="24"/>
          <w:rtl/>
          <w:lang w:bidi="fa-IR"/>
        </w:rPr>
        <w:t xml:space="preserve"> </w:t>
      </w:r>
      <w:r w:rsidR="008E157A" w:rsidRPr="004543F5">
        <w:rPr>
          <w:rFonts w:cs="B Nazanin" w:hint="cs"/>
          <w:sz w:val="24"/>
          <w:szCs w:val="24"/>
          <w:rtl/>
          <w:lang w:bidi="fa-IR"/>
        </w:rPr>
        <w:t>با</w:t>
      </w:r>
      <w:r w:rsidR="008E157A" w:rsidRPr="004543F5">
        <w:rPr>
          <w:rFonts w:cs="B Nazanin"/>
          <w:sz w:val="24"/>
          <w:szCs w:val="24"/>
          <w:rtl/>
          <w:lang w:bidi="fa-IR"/>
        </w:rPr>
        <w:t xml:space="preserve"> </w:t>
      </w:r>
      <w:r w:rsidR="008E157A" w:rsidRPr="004543F5">
        <w:rPr>
          <w:rFonts w:cs="B Nazanin" w:hint="cs"/>
          <w:sz w:val="24"/>
          <w:szCs w:val="24"/>
          <w:rtl/>
          <w:lang w:bidi="fa-IR"/>
        </w:rPr>
        <w:t>عملکرد</w:t>
      </w:r>
      <w:r w:rsidR="008E157A" w:rsidRPr="004543F5">
        <w:rPr>
          <w:rFonts w:cs="B Nazanin"/>
          <w:sz w:val="24"/>
          <w:szCs w:val="24"/>
          <w:rtl/>
          <w:lang w:bidi="fa-IR"/>
        </w:rPr>
        <w:t xml:space="preserve"> </w:t>
      </w:r>
      <w:r w:rsidR="008E157A" w:rsidRPr="004543F5">
        <w:rPr>
          <w:rFonts w:cs="B Nazanin" w:hint="cs"/>
          <w:sz w:val="24"/>
          <w:szCs w:val="24"/>
          <w:rtl/>
          <w:lang w:bidi="fa-IR"/>
        </w:rPr>
        <w:t>هوشی</w:t>
      </w:r>
      <w:r w:rsidR="008E157A" w:rsidRPr="004543F5">
        <w:rPr>
          <w:rFonts w:cs="B Nazanin"/>
          <w:sz w:val="24"/>
          <w:szCs w:val="24"/>
          <w:rtl/>
          <w:lang w:bidi="fa-IR"/>
        </w:rPr>
        <w:t xml:space="preserve"> </w:t>
      </w:r>
      <w:r w:rsidR="008E157A" w:rsidRPr="004543F5">
        <w:rPr>
          <w:rFonts w:cs="B Nazanin" w:hint="cs"/>
          <w:sz w:val="24"/>
          <w:szCs w:val="24"/>
          <w:rtl/>
          <w:lang w:bidi="fa-IR"/>
        </w:rPr>
        <w:t>زیر</w:t>
      </w:r>
      <w:r w:rsidR="008E157A" w:rsidRPr="004543F5">
        <w:rPr>
          <w:rFonts w:cs="B Nazanin"/>
          <w:sz w:val="24"/>
          <w:szCs w:val="24"/>
          <w:rtl/>
          <w:lang w:bidi="fa-IR"/>
        </w:rPr>
        <w:t xml:space="preserve"> </w:t>
      </w:r>
      <w:r w:rsidR="008E157A" w:rsidRPr="004543F5">
        <w:rPr>
          <w:rFonts w:cs="B Nazanin" w:hint="cs"/>
          <w:sz w:val="24"/>
          <w:szCs w:val="24"/>
          <w:rtl/>
          <w:lang w:bidi="fa-IR"/>
        </w:rPr>
        <w:t>حد</w:t>
      </w:r>
      <w:r w:rsidR="008E157A" w:rsidRPr="004543F5">
        <w:rPr>
          <w:rFonts w:cs="B Nazanin"/>
          <w:sz w:val="24"/>
          <w:szCs w:val="24"/>
          <w:rtl/>
          <w:lang w:bidi="fa-IR"/>
        </w:rPr>
        <w:t xml:space="preserve"> </w:t>
      </w:r>
      <w:r w:rsidR="008E157A" w:rsidRPr="004543F5">
        <w:rPr>
          <w:rFonts w:cs="B Nazanin" w:hint="cs"/>
          <w:sz w:val="24"/>
          <w:szCs w:val="24"/>
          <w:rtl/>
          <w:lang w:bidi="fa-IR"/>
        </w:rPr>
        <w:t>متوسط</w:t>
      </w:r>
      <w:r w:rsidR="008E157A" w:rsidRPr="004543F5">
        <w:rPr>
          <w:rFonts w:cs="B Nazanin"/>
          <w:sz w:val="24"/>
          <w:szCs w:val="24"/>
          <w:rtl/>
          <w:lang w:bidi="fa-IR"/>
        </w:rPr>
        <w:t xml:space="preserve"> </w:t>
      </w:r>
      <w:r w:rsidR="008E157A" w:rsidRPr="004543F5">
        <w:rPr>
          <w:rFonts w:cs="B Nazanin" w:hint="cs"/>
          <w:sz w:val="24"/>
          <w:szCs w:val="24"/>
          <w:rtl/>
          <w:lang w:bidi="fa-IR"/>
        </w:rPr>
        <w:t>و</w:t>
      </w:r>
      <w:r w:rsidR="008E157A" w:rsidRPr="004543F5">
        <w:rPr>
          <w:rFonts w:cs="B Nazanin"/>
          <w:sz w:val="24"/>
          <w:szCs w:val="24"/>
          <w:rtl/>
          <w:lang w:bidi="fa-IR"/>
        </w:rPr>
        <w:t xml:space="preserve"> </w:t>
      </w:r>
      <w:r w:rsidR="008E157A" w:rsidRPr="004543F5">
        <w:rPr>
          <w:rFonts w:cs="B Nazanin" w:hint="cs"/>
          <w:sz w:val="24"/>
          <w:szCs w:val="24"/>
          <w:rtl/>
          <w:lang w:bidi="fa-IR"/>
        </w:rPr>
        <w:t>وجود</w:t>
      </w:r>
      <w:r w:rsidR="008E157A" w:rsidRPr="004543F5">
        <w:rPr>
          <w:rFonts w:cs="B Nazanin"/>
          <w:sz w:val="24"/>
          <w:szCs w:val="24"/>
          <w:rtl/>
          <w:lang w:bidi="fa-IR"/>
        </w:rPr>
        <w:t xml:space="preserve"> </w:t>
      </w:r>
      <w:r w:rsidR="008E157A" w:rsidRPr="004543F5">
        <w:rPr>
          <w:rFonts w:cs="B Nazanin" w:hint="cs"/>
          <w:sz w:val="24"/>
          <w:szCs w:val="24"/>
          <w:rtl/>
          <w:lang w:bidi="fa-IR"/>
        </w:rPr>
        <w:t>نارسایی</w:t>
      </w:r>
      <w:r w:rsidR="008E157A" w:rsidRPr="004543F5">
        <w:rPr>
          <w:rFonts w:cs="B Nazanin"/>
          <w:sz w:val="24"/>
          <w:szCs w:val="24"/>
          <w:rtl/>
          <w:lang w:bidi="fa-IR"/>
        </w:rPr>
        <w:t xml:space="preserve"> </w:t>
      </w:r>
      <w:r w:rsidR="008E157A" w:rsidRPr="004543F5">
        <w:rPr>
          <w:rFonts w:cs="B Nazanin" w:hint="cs"/>
          <w:sz w:val="24"/>
          <w:szCs w:val="24"/>
          <w:rtl/>
          <w:lang w:bidi="fa-IR"/>
        </w:rPr>
        <w:t>در</w:t>
      </w:r>
      <w:r w:rsidR="008E157A" w:rsidRPr="004543F5">
        <w:rPr>
          <w:rFonts w:cs="B Nazanin"/>
          <w:sz w:val="24"/>
          <w:szCs w:val="24"/>
          <w:rtl/>
          <w:lang w:bidi="fa-IR"/>
        </w:rPr>
        <w:t xml:space="preserve"> </w:t>
      </w:r>
      <w:r w:rsidR="008E157A" w:rsidRPr="004543F5">
        <w:rPr>
          <w:rFonts w:cs="B Nazanin" w:hint="cs"/>
          <w:sz w:val="24"/>
          <w:szCs w:val="24"/>
          <w:rtl/>
          <w:lang w:bidi="fa-IR"/>
        </w:rPr>
        <w:t>دو</w:t>
      </w:r>
      <w:r w:rsidR="008E157A" w:rsidRPr="004543F5">
        <w:rPr>
          <w:rFonts w:cs="B Nazanin"/>
          <w:sz w:val="24"/>
          <w:szCs w:val="24"/>
          <w:rtl/>
          <w:lang w:bidi="fa-IR"/>
        </w:rPr>
        <w:t xml:space="preserve"> </w:t>
      </w:r>
      <w:r w:rsidR="008E157A" w:rsidRPr="004543F5">
        <w:rPr>
          <w:rFonts w:cs="B Nazanin" w:hint="cs"/>
          <w:sz w:val="24"/>
          <w:szCs w:val="24"/>
          <w:rtl/>
          <w:lang w:bidi="fa-IR"/>
        </w:rPr>
        <w:t>یا</w:t>
      </w:r>
      <w:r w:rsidR="008E157A" w:rsidRPr="004543F5">
        <w:rPr>
          <w:rFonts w:cs="B Nazanin"/>
          <w:sz w:val="24"/>
          <w:szCs w:val="24"/>
          <w:rtl/>
          <w:lang w:bidi="fa-IR"/>
        </w:rPr>
        <w:t xml:space="preserve"> </w:t>
      </w:r>
      <w:r w:rsidR="008E157A" w:rsidRPr="004543F5">
        <w:rPr>
          <w:rFonts w:cs="B Nazanin" w:hint="cs"/>
          <w:sz w:val="24"/>
          <w:szCs w:val="24"/>
          <w:rtl/>
          <w:lang w:bidi="fa-IR"/>
        </w:rPr>
        <w:t>بیشتر</w:t>
      </w:r>
      <w:r w:rsidR="008E157A" w:rsidRPr="004543F5">
        <w:rPr>
          <w:rFonts w:cs="B Nazanin"/>
          <w:sz w:val="24"/>
          <w:szCs w:val="24"/>
          <w:rtl/>
          <w:lang w:bidi="fa-IR"/>
        </w:rPr>
        <w:t xml:space="preserve"> </w:t>
      </w:r>
      <w:r w:rsidR="008E157A" w:rsidRPr="004543F5">
        <w:rPr>
          <w:rFonts w:cs="B Nazanin" w:hint="cs"/>
          <w:sz w:val="24"/>
          <w:szCs w:val="24"/>
          <w:rtl/>
          <w:lang w:bidi="fa-IR"/>
        </w:rPr>
        <w:t>از</w:t>
      </w:r>
      <w:r w:rsidR="008E157A" w:rsidRPr="004543F5">
        <w:rPr>
          <w:rFonts w:cs="B Nazanin"/>
          <w:sz w:val="24"/>
          <w:szCs w:val="24"/>
          <w:rtl/>
          <w:lang w:bidi="fa-IR"/>
        </w:rPr>
        <w:t xml:space="preserve"> </w:t>
      </w:r>
      <w:r w:rsidR="008E157A" w:rsidRPr="004543F5">
        <w:rPr>
          <w:rFonts w:cs="B Nazanin" w:hint="cs"/>
          <w:sz w:val="24"/>
          <w:szCs w:val="24"/>
          <w:rtl/>
          <w:lang w:bidi="fa-IR"/>
        </w:rPr>
        <w:t>دو</w:t>
      </w:r>
      <w:r w:rsidR="008E157A" w:rsidRPr="004543F5">
        <w:rPr>
          <w:rFonts w:cs="B Nazanin"/>
          <w:sz w:val="24"/>
          <w:szCs w:val="24"/>
          <w:rtl/>
          <w:lang w:bidi="fa-IR"/>
        </w:rPr>
        <w:t xml:space="preserve"> </w:t>
      </w:r>
      <w:r w:rsidR="008E157A" w:rsidRPr="004543F5">
        <w:rPr>
          <w:rFonts w:cs="B Nazanin" w:hint="cs"/>
          <w:sz w:val="24"/>
          <w:szCs w:val="24"/>
          <w:rtl/>
          <w:lang w:bidi="fa-IR"/>
        </w:rPr>
        <w:t>زمینه</w:t>
      </w:r>
      <w:r w:rsidR="008E157A" w:rsidRPr="004543F5">
        <w:rPr>
          <w:rFonts w:cs="B Nazanin"/>
          <w:sz w:val="24"/>
          <w:szCs w:val="24"/>
          <w:rtl/>
          <w:lang w:bidi="fa-IR"/>
        </w:rPr>
        <w:t xml:space="preserve"> </w:t>
      </w:r>
      <w:r w:rsidR="008E157A" w:rsidRPr="004543F5">
        <w:rPr>
          <w:rFonts w:cs="B Nazanin" w:hint="cs"/>
          <w:sz w:val="24"/>
          <w:szCs w:val="24"/>
          <w:rtl/>
          <w:lang w:bidi="fa-IR"/>
        </w:rPr>
        <w:t>مهارتی</w:t>
      </w:r>
      <w:r w:rsidR="008E157A" w:rsidRPr="004543F5">
        <w:rPr>
          <w:rFonts w:cs="B Nazanin"/>
          <w:sz w:val="24"/>
          <w:szCs w:val="24"/>
          <w:rtl/>
          <w:lang w:bidi="fa-IR"/>
        </w:rPr>
        <w:t xml:space="preserve"> </w:t>
      </w:r>
      <w:r w:rsidR="008E157A" w:rsidRPr="004543F5">
        <w:rPr>
          <w:rFonts w:cs="B Nazanin" w:hint="cs"/>
          <w:sz w:val="24"/>
          <w:szCs w:val="24"/>
          <w:rtl/>
          <w:lang w:bidi="fa-IR"/>
        </w:rPr>
        <w:t>مشخص</w:t>
      </w:r>
      <w:r w:rsidR="008E157A" w:rsidRPr="004543F5">
        <w:rPr>
          <w:rFonts w:cs="B Nazanin"/>
          <w:sz w:val="24"/>
          <w:szCs w:val="24"/>
          <w:rtl/>
          <w:lang w:bidi="fa-IR"/>
        </w:rPr>
        <w:t xml:space="preserve"> </w:t>
      </w:r>
      <w:r w:rsidR="008E157A" w:rsidRPr="004543F5">
        <w:rPr>
          <w:rFonts w:cs="B Nazanin" w:hint="cs"/>
          <w:sz w:val="24"/>
          <w:szCs w:val="24"/>
          <w:rtl/>
          <w:lang w:bidi="fa-IR"/>
        </w:rPr>
        <w:t>می</w:t>
      </w:r>
      <w:r>
        <w:rPr>
          <w:rFonts w:cs="B Nazanin"/>
          <w:sz w:val="24"/>
          <w:szCs w:val="24"/>
          <w:rtl/>
          <w:lang w:bidi="fa-IR"/>
        </w:rPr>
        <w:softHyphen/>
      </w:r>
      <w:r w:rsidR="008E157A" w:rsidRPr="004543F5">
        <w:rPr>
          <w:rFonts w:cs="B Nazanin" w:hint="cs"/>
          <w:sz w:val="24"/>
          <w:szCs w:val="24"/>
          <w:rtl/>
          <w:lang w:bidi="fa-IR"/>
        </w:rPr>
        <w:t>شود</w:t>
      </w:r>
      <w:r w:rsidR="00F074D8">
        <w:rPr>
          <w:rFonts w:cs="B Nazanin" w:hint="cs"/>
          <w:sz w:val="24"/>
          <w:szCs w:val="24"/>
          <w:rtl/>
          <w:lang w:bidi="fa-IR"/>
        </w:rPr>
        <w:t xml:space="preserve">. </w:t>
      </w:r>
      <w:r w:rsidR="008E157A" w:rsidRPr="004543F5">
        <w:rPr>
          <w:rFonts w:cs="B Nazanin" w:hint="cs"/>
          <w:sz w:val="24"/>
          <w:szCs w:val="24"/>
          <w:rtl/>
          <w:lang w:bidi="fa-IR"/>
        </w:rPr>
        <w:t>در</w:t>
      </w:r>
      <w:r w:rsidR="008E157A" w:rsidRPr="004543F5">
        <w:rPr>
          <w:rFonts w:cs="B Nazanin"/>
          <w:sz w:val="24"/>
          <w:szCs w:val="24"/>
          <w:rtl/>
          <w:lang w:bidi="fa-IR"/>
        </w:rPr>
        <w:t xml:space="preserve"> </w:t>
      </w:r>
      <w:r w:rsidR="008E157A" w:rsidRPr="004543F5">
        <w:rPr>
          <w:rFonts w:cs="B Nazanin" w:hint="cs"/>
          <w:sz w:val="24"/>
          <w:szCs w:val="24"/>
          <w:rtl/>
          <w:lang w:bidi="fa-IR"/>
        </w:rPr>
        <w:t>تعریفی</w:t>
      </w:r>
      <w:r w:rsidR="008E157A" w:rsidRPr="004543F5">
        <w:rPr>
          <w:rFonts w:cs="B Nazanin"/>
          <w:sz w:val="24"/>
          <w:szCs w:val="24"/>
          <w:rtl/>
          <w:lang w:bidi="fa-IR"/>
        </w:rPr>
        <w:t xml:space="preserve"> </w:t>
      </w:r>
      <w:r w:rsidR="008E157A" w:rsidRPr="004543F5">
        <w:rPr>
          <w:rFonts w:cs="B Nazanin" w:hint="cs"/>
          <w:sz w:val="24"/>
          <w:szCs w:val="24"/>
          <w:rtl/>
          <w:lang w:bidi="fa-IR"/>
        </w:rPr>
        <w:t>دیگر،</w:t>
      </w:r>
      <w:r w:rsidR="008E157A" w:rsidRPr="004543F5">
        <w:rPr>
          <w:rFonts w:cs="B Nazanin"/>
          <w:sz w:val="24"/>
          <w:szCs w:val="24"/>
          <w:rtl/>
          <w:lang w:bidi="fa-IR"/>
        </w:rPr>
        <w:t xml:space="preserve"> </w:t>
      </w:r>
      <w:r w:rsidR="008E157A" w:rsidRPr="004543F5">
        <w:rPr>
          <w:rFonts w:cs="B Nazanin" w:hint="cs"/>
          <w:sz w:val="24"/>
          <w:szCs w:val="24"/>
          <w:rtl/>
          <w:lang w:bidi="fa-IR"/>
        </w:rPr>
        <w:t>کم توانی ذهنی</w:t>
      </w:r>
      <w:r w:rsidR="008E157A" w:rsidRPr="004543F5">
        <w:rPr>
          <w:rFonts w:cs="B Nazanin"/>
          <w:sz w:val="24"/>
          <w:szCs w:val="24"/>
          <w:rtl/>
          <w:lang w:bidi="fa-IR"/>
        </w:rPr>
        <w:t xml:space="preserve"> </w:t>
      </w:r>
      <w:r w:rsidR="008E157A" w:rsidRPr="004543F5">
        <w:rPr>
          <w:rFonts w:cs="B Nazanin" w:hint="cs"/>
          <w:sz w:val="24"/>
          <w:szCs w:val="24"/>
          <w:rtl/>
          <w:lang w:bidi="fa-IR"/>
        </w:rPr>
        <w:t>عبارت</w:t>
      </w:r>
      <w:r w:rsidR="008E157A" w:rsidRPr="004543F5">
        <w:rPr>
          <w:rFonts w:cs="B Nazanin"/>
          <w:sz w:val="24"/>
          <w:szCs w:val="24"/>
          <w:rtl/>
          <w:lang w:bidi="fa-IR"/>
        </w:rPr>
        <w:t xml:space="preserve"> </w:t>
      </w:r>
      <w:r w:rsidR="008E157A" w:rsidRPr="004543F5">
        <w:rPr>
          <w:rFonts w:cs="B Nazanin" w:hint="cs"/>
          <w:sz w:val="24"/>
          <w:szCs w:val="24"/>
          <w:rtl/>
          <w:lang w:bidi="fa-IR"/>
        </w:rPr>
        <w:t>است</w:t>
      </w:r>
      <w:r w:rsidR="008E157A" w:rsidRPr="004543F5">
        <w:rPr>
          <w:rFonts w:cs="B Nazanin"/>
          <w:sz w:val="24"/>
          <w:szCs w:val="24"/>
          <w:rtl/>
          <w:lang w:bidi="fa-IR"/>
        </w:rPr>
        <w:t xml:space="preserve"> </w:t>
      </w:r>
      <w:r w:rsidR="008E157A" w:rsidRPr="004543F5">
        <w:rPr>
          <w:rFonts w:cs="B Nazanin" w:hint="cs"/>
          <w:sz w:val="24"/>
          <w:szCs w:val="24"/>
          <w:rtl/>
          <w:lang w:bidi="fa-IR"/>
        </w:rPr>
        <w:t>از</w:t>
      </w:r>
      <w:r w:rsidR="008E157A" w:rsidRPr="004543F5">
        <w:rPr>
          <w:rFonts w:cs="B Nazanin"/>
          <w:sz w:val="24"/>
          <w:szCs w:val="24"/>
          <w:rtl/>
          <w:lang w:bidi="fa-IR"/>
        </w:rPr>
        <w:t xml:space="preserve"> </w:t>
      </w:r>
      <w:r w:rsidR="008E157A" w:rsidRPr="004543F5">
        <w:rPr>
          <w:rFonts w:cs="B Nazanin" w:hint="cs"/>
          <w:sz w:val="24"/>
          <w:szCs w:val="24"/>
          <w:rtl/>
          <w:lang w:bidi="fa-IR"/>
        </w:rPr>
        <w:t>بهره ی</w:t>
      </w:r>
      <w:r w:rsidR="008E157A" w:rsidRPr="004543F5">
        <w:rPr>
          <w:rFonts w:cs="B Nazanin"/>
          <w:sz w:val="24"/>
          <w:szCs w:val="24"/>
          <w:rtl/>
          <w:lang w:bidi="fa-IR"/>
        </w:rPr>
        <w:t xml:space="preserve"> </w:t>
      </w:r>
      <w:r w:rsidR="008E157A" w:rsidRPr="004543F5">
        <w:rPr>
          <w:rFonts w:cs="B Nazanin" w:hint="cs"/>
          <w:sz w:val="24"/>
          <w:szCs w:val="24"/>
          <w:rtl/>
          <w:lang w:bidi="fa-IR"/>
        </w:rPr>
        <w:t>هوشی</w:t>
      </w:r>
      <w:r w:rsidR="008E157A" w:rsidRPr="004543F5">
        <w:rPr>
          <w:rFonts w:cs="B Nazanin"/>
          <w:sz w:val="24"/>
          <w:szCs w:val="24"/>
          <w:rtl/>
          <w:lang w:bidi="fa-IR"/>
        </w:rPr>
        <w:t xml:space="preserve"> </w:t>
      </w:r>
      <w:r w:rsidR="008E157A" w:rsidRPr="004543F5">
        <w:rPr>
          <w:rFonts w:cs="B Nazanin" w:hint="cs"/>
          <w:sz w:val="24"/>
          <w:szCs w:val="24"/>
          <w:rtl/>
          <w:lang w:bidi="fa-IR"/>
        </w:rPr>
        <w:t>که</w:t>
      </w:r>
      <w:r w:rsidR="008E157A" w:rsidRPr="004543F5">
        <w:rPr>
          <w:rFonts w:cs="B Nazanin"/>
          <w:sz w:val="24"/>
          <w:szCs w:val="24"/>
          <w:rtl/>
          <w:lang w:bidi="fa-IR"/>
        </w:rPr>
        <w:t xml:space="preserve"> </w:t>
      </w:r>
      <w:r w:rsidR="008E157A" w:rsidRPr="004543F5">
        <w:rPr>
          <w:rFonts w:cs="B Nazanin" w:hint="cs"/>
          <w:sz w:val="24"/>
          <w:szCs w:val="24"/>
          <w:rtl/>
          <w:lang w:bidi="fa-IR"/>
        </w:rPr>
        <w:t>منجر به</w:t>
      </w:r>
      <w:r w:rsidR="008E157A" w:rsidRPr="004543F5">
        <w:rPr>
          <w:rFonts w:cs="B Nazanin"/>
          <w:sz w:val="24"/>
          <w:szCs w:val="24"/>
          <w:rtl/>
          <w:lang w:bidi="fa-IR"/>
        </w:rPr>
        <w:t xml:space="preserve"> </w:t>
      </w:r>
      <w:r w:rsidR="008E157A" w:rsidRPr="004543F5">
        <w:rPr>
          <w:rFonts w:cs="B Nazanin" w:hint="cs"/>
          <w:sz w:val="24"/>
          <w:szCs w:val="24"/>
          <w:rtl/>
          <w:lang w:bidi="fa-IR"/>
        </w:rPr>
        <w:t>ناتوانی</w:t>
      </w:r>
      <w:r w:rsidR="008E157A" w:rsidRPr="004543F5">
        <w:rPr>
          <w:rFonts w:cs="B Nazanin"/>
          <w:sz w:val="24"/>
          <w:szCs w:val="24"/>
          <w:rtl/>
          <w:lang w:bidi="fa-IR"/>
        </w:rPr>
        <w:t xml:space="preserve"> </w:t>
      </w:r>
      <w:r w:rsidR="008E157A" w:rsidRPr="004543F5">
        <w:rPr>
          <w:rFonts w:cs="B Nazanin" w:hint="cs"/>
          <w:sz w:val="24"/>
          <w:szCs w:val="24"/>
          <w:rtl/>
          <w:lang w:bidi="fa-IR"/>
        </w:rPr>
        <w:t>فرد</w:t>
      </w:r>
      <w:r w:rsidR="008E157A" w:rsidRPr="004543F5">
        <w:rPr>
          <w:rFonts w:cs="B Nazanin"/>
          <w:sz w:val="24"/>
          <w:szCs w:val="24"/>
          <w:rtl/>
          <w:lang w:bidi="fa-IR"/>
        </w:rPr>
        <w:t xml:space="preserve"> </w:t>
      </w:r>
      <w:r w:rsidR="008E157A" w:rsidRPr="004543F5">
        <w:rPr>
          <w:rFonts w:cs="B Nazanin" w:hint="cs"/>
          <w:sz w:val="24"/>
          <w:szCs w:val="24"/>
          <w:rtl/>
          <w:lang w:bidi="fa-IR"/>
        </w:rPr>
        <w:t>در</w:t>
      </w:r>
      <w:r w:rsidR="008E157A" w:rsidRPr="004543F5">
        <w:rPr>
          <w:rFonts w:cs="B Nazanin"/>
          <w:sz w:val="24"/>
          <w:szCs w:val="24"/>
          <w:rtl/>
          <w:lang w:bidi="fa-IR"/>
        </w:rPr>
        <w:t xml:space="preserve"> </w:t>
      </w:r>
      <w:r w:rsidR="008E157A" w:rsidRPr="004543F5">
        <w:rPr>
          <w:rFonts w:cs="B Nazanin" w:hint="cs"/>
          <w:sz w:val="24"/>
          <w:szCs w:val="24"/>
          <w:rtl/>
          <w:lang w:bidi="fa-IR"/>
        </w:rPr>
        <w:t>یادگیری</w:t>
      </w:r>
      <w:r w:rsidR="008E157A" w:rsidRPr="004543F5">
        <w:rPr>
          <w:rFonts w:cs="B Nazanin"/>
          <w:sz w:val="24"/>
          <w:szCs w:val="24"/>
          <w:rtl/>
          <w:lang w:bidi="fa-IR"/>
        </w:rPr>
        <w:t xml:space="preserve"> </w:t>
      </w:r>
      <w:r w:rsidR="008E157A" w:rsidRPr="004543F5">
        <w:rPr>
          <w:rFonts w:cs="B Nazanin" w:hint="cs"/>
          <w:sz w:val="24"/>
          <w:szCs w:val="24"/>
          <w:rtl/>
          <w:lang w:bidi="fa-IR"/>
        </w:rPr>
        <w:t>و</w:t>
      </w:r>
      <w:r w:rsidR="008E157A" w:rsidRPr="004543F5">
        <w:rPr>
          <w:rFonts w:cs="B Nazanin"/>
          <w:sz w:val="24"/>
          <w:szCs w:val="24"/>
          <w:rtl/>
          <w:lang w:bidi="fa-IR"/>
        </w:rPr>
        <w:t xml:space="preserve"> </w:t>
      </w:r>
      <w:r w:rsidR="008E157A" w:rsidRPr="004543F5">
        <w:rPr>
          <w:rFonts w:cs="B Nazanin" w:hint="cs"/>
          <w:sz w:val="24"/>
          <w:szCs w:val="24"/>
          <w:rtl/>
          <w:lang w:bidi="fa-IR"/>
        </w:rPr>
        <w:t>انجام</w:t>
      </w:r>
      <w:r w:rsidR="008E157A" w:rsidRPr="004543F5">
        <w:rPr>
          <w:rFonts w:cs="B Nazanin"/>
          <w:sz w:val="24"/>
          <w:szCs w:val="24"/>
          <w:rtl/>
          <w:lang w:bidi="fa-IR"/>
        </w:rPr>
        <w:t xml:space="preserve"> </w:t>
      </w:r>
      <w:r w:rsidR="008E157A" w:rsidRPr="004543F5">
        <w:rPr>
          <w:rFonts w:cs="B Nazanin" w:hint="cs"/>
          <w:sz w:val="24"/>
          <w:szCs w:val="24"/>
          <w:rtl/>
          <w:lang w:bidi="fa-IR"/>
        </w:rPr>
        <w:t>وظایف</w:t>
      </w:r>
      <w:r w:rsidR="008E157A" w:rsidRPr="004543F5">
        <w:rPr>
          <w:rFonts w:cs="B Nazanin"/>
          <w:sz w:val="24"/>
          <w:szCs w:val="24"/>
          <w:rtl/>
          <w:lang w:bidi="fa-IR"/>
        </w:rPr>
        <w:t xml:space="preserve"> </w:t>
      </w:r>
      <w:r w:rsidR="008E157A" w:rsidRPr="004543F5">
        <w:rPr>
          <w:rFonts w:cs="B Nazanin" w:hint="cs"/>
          <w:sz w:val="24"/>
          <w:szCs w:val="24"/>
          <w:rtl/>
          <w:lang w:bidi="fa-IR"/>
        </w:rPr>
        <w:t>اجتماعی</w:t>
      </w:r>
      <w:r w:rsidR="008E157A" w:rsidRPr="004543F5">
        <w:rPr>
          <w:rFonts w:cs="B Nazanin"/>
          <w:sz w:val="24"/>
          <w:szCs w:val="24"/>
          <w:rtl/>
          <w:lang w:bidi="fa-IR"/>
        </w:rPr>
        <w:t xml:space="preserve"> </w:t>
      </w:r>
      <w:r w:rsidR="008E157A" w:rsidRPr="004543F5">
        <w:rPr>
          <w:rFonts w:cs="B Nazanin" w:hint="cs"/>
          <w:sz w:val="24"/>
          <w:szCs w:val="24"/>
          <w:rtl/>
          <w:lang w:bidi="fa-IR"/>
        </w:rPr>
        <w:t>می</w:t>
      </w:r>
      <w:r>
        <w:rPr>
          <w:rFonts w:cs="B Nazanin"/>
          <w:sz w:val="24"/>
          <w:szCs w:val="24"/>
          <w:rtl/>
          <w:lang w:bidi="fa-IR"/>
        </w:rPr>
        <w:softHyphen/>
      </w:r>
      <w:r w:rsidR="008E157A" w:rsidRPr="004543F5">
        <w:rPr>
          <w:rFonts w:cs="B Nazanin" w:hint="cs"/>
          <w:sz w:val="24"/>
          <w:szCs w:val="24"/>
          <w:rtl/>
          <w:lang w:bidi="fa-IR"/>
        </w:rPr>
        <w:t>شود</w:t>
      </w:r>
      <w:r w:rsidR="008E157A" w:rsidRPr="004543F5">
        <w:rPr>
          <w:rFonts w:cs="B Nazanin"/>
          <w:sz w:val="24"/>
          <w:szCs w:val="24"/>
          <w:rtl/>
          <w:lang w:bidi="fa-IR"/>
        </w:rPr>
        <w:t xml:space="preserve">. </w:t>
      </w:r>
      <w:r w:rsidR="008E157A" w:rsidRPr="004543F5">
        <w:rPr>
          <w:rFonts w:cs="B Nazanin" w:hint="cs"/>
          <w:sz w:val="24"/>
          <w:szCs w:val="24"/>
          <w:rtl/>
          <w:lang w:bidi="fa-IR"/>
        </w:rPr>
        <w:t>کودکان</w:t>
      </w:r>
      <w:r w:rsidR="008E157A" w:rsidRPr="004543F5">
        <w:rPr>
          <w:rFonts w:cs="B Nazanin"/>
          <w:sz w:val="24"/>
          <w:szCs w:val="24"/>
          <w:rtl/>
          <w:lang w:bidi="fa-IR"/>
        </w:rPr>
        <w:t xml:space="preserve"> </w:t>
      </w:r>
      <w:r w:rsidR="008E157A" w:rsidRPr="004543F5">
        <w:rPr>
          <w:rFonts w:cs="B Nazanin" w:hint="cs"/>
          <w:sz w:val="24"/>
          <w:szCs w:val="24"/>
          <w:rtl/>
          <w:lang w:bidi="fa-IR"/>
        </w:rPr>
        <w:t>کم توان ذهنی،</w:t>
      </w:r>
      <w:r w:rsidR="008E157A" w:rsidRPr="004543F5">
        <w:rPr>
          <w:rFonts w:cs="B Nazanin"/>
          <w:sz w:val="24"/>
          <w:szCs w:val="24"/>
          <w:rtl/>
          <w:lang w:bidi="fa-IR"/>
        </w:rPr>
        <w:t xml:space="preserve"> </w:t>
      </w:r>
      <w:r w:rsidR="008E157A" w:rsidRPr="004543F5">
        <w:rPr>
          <w:rFonts w:cs="B Nazanin" w:hint="cs"/>
          <w:sz w:val="24"/>
          <w:szCs w:val="24"/>
          <w:rtl/>
          <w:lang w:bidi="fa-IR"/>
        </w:rPr>
        <w:t>مسائل</w:t>
      </w:r>
      <w:r w:rsidR="002347AE" w:rsidRPr="004543F5">
        <w:rPr>
          <w:rFonts w:cs="B Nazanin"/>
          <w:sz w:val="24"/>
          <w:szCs w:val="24"/>
          <w:rtl/>
          <w:lang w:bidi="fa-IR"/>
        </w:rPr>
        <w:t xml:space="preserve"> </w:t>
      </w:r>
      <w:r w:rsidR="008E157A" w:rsidRPr="004543F5">
        <w:rPr>
          <w:rFonts w:cs="B Nazanin" w:hint="cs"/>
          <w:sz w:val="24"/>
          <w:szCs w:val="24"/>
          <w:rtl/>
          <w:lang w:bidi="fa-IR"/>
        </w:rPr>
        <w:t>را</w:t>
      </w:r>
      <w:r w:rsidR="008E157A" w:rsidRPr="004543F5">
        <w:rPr>
          <w:rFonts w:cs="B Nazanin"/>
          <w:sz w:val="24"/>
          <w:szCs w:val="24"/>
          <w:rtl/>
          <w:lang w:bidi="fa-IR"/>
        </w:rPr>
        <w:t xml:space="preserve"> </w:t>
      </w:r>
      <w:r w:rsidR="008E157A" w:rsidRPr="004543F5">
        <w:rPr>
          <w:rFonts w:cs="B Nazanin" w:hint="cs"/>
          <w:sz w:val="24"/>
          <w:szCs w:val="24"/>
          <w:rtl/>
          <w:lang w:bidi="fa-IR"/>
        </w:rPr>
        <w:t>نسبت</w:t>
      </w:r>
      <w:r w:rsidR="008E157A" w:rsidRPr="004543F5">
        <w:rPr>
          <w:rFonts w:cs="B Nazanin"/>
          <w:sz w:val="24"/>
          <w:szCs w:val="24"/>
          <w:rtl/>
          <w:lang w:bidi="fa-IR"/>
        </w:rPr>
        <w:t xml:space="preserve"> </w:t>
      </w:r>
      <w:r w:rsidR="008E157A" w:rsidRPr="004543F5">
        <w:rPr>
          <w:rFonts w:cs="B Nazanin" w:hint="cs"/>
          <w:sz w:val="24"/>
          <w:szCs w:val="24"/>
          <w:rtl/>
          <w:lang w:bidi="fa-IR"/>
        </w:rPr>
        <w:t>به</w:t>
      </w:r>
      <w:r w:rsidR="008E157A" w:rsidRPr="004543F5">
        <w:rPr>
          <w:rFonts w:cs="B Nazanin"/>
          <w:sz w:val="24"/>
          <w:szCs w:val="24"/>
          <w:rtl/>
          <w:lang w:bidi="fa-IR"/>
        </w:rPr>
        <w:t xml:space="preserve"> </w:t>
      </w:r>
      <w:r w:rsidR="008E157A" w:rsidRPr="004543F5">
        <w:rPr>
          <w:rFonts w:cs="B Nazanin" w:hint="cs"/>
          <w:sz w:val="24"/>
          <w:szCs w:val="24"/>
          <w:rtl/>
          <w:lang w:bidi="fa-IR"/>
        </w:rPr>
        <w:t>کودکان</w:t>
      </w:r>
      <w:r w:rsidR="008E157A" w:rsidRPr="004543F5">
        <w:rPr>
          <w:rFonts w:cs="B Nazanin"/>
          <w:sz w:val="24"/>
          <w:szCs w:val="24"/>
          <w:rtl/>
          <w:lang w:bidi="fa-IR"/>
        </w:rPr>
        <w:t xml:space="preserve">   </w:t>
      </w:r>
      <w:r w:rsidR="008E157A" w:rsidRPr="004543F5">
        <w:rPr>
          <w:rFonts w:cs="B Nazanin" w:hint="cs"/>
          <w:sz w:val="24"/>
          <w:szCs w:val="24"/>
          <w:rtl/>
          <w:lang w:bidi="fa-IR"/>
        </w:rPr>
        <w:t>همسن</w:t>
      </w:r>
      <w:r w:rsidR="008E157A" w:rsidRPr="004543F5">
        <w:rPr>
          <w:rFonts w:cs="B Nazanin"/>
          <w:sz w:val="24"/>
          <w:szCs w:val="24"/>
          <w:rtl/>
          <w:lang w:bidi="fa-IR"/>
        </w:rPr>
        <w:t xml:space="preserve"> </w:t>
      </w:r>
      <w:r w:rsidR="008E157A" w:rsidRPr="004543F5">
        <w:rPr>
          <w:rFonts w:cs="B Nazanin" w:hint="cs"/>
          <w:sz w:val="24"/>
          <w:szCs w:val="24"/>
          <w:rtl/>
          <w:lang w:bidi="fa-IR"/>
        </w:rPr>
        <w:t>خود</w:t>
      </w:r>
      <w:r w:rsidR="008E157A" w:rsidRPr="004543F5">
        <w:rPr>
          <w:rFonts w:cs="B Nazanin"/>
          <w:sz w:val="24"/>
          <w:szCs w:val="24"/>
          <w:rtl/>
          <w:lang w:bidi="fa-IR"/>
        </w:rPr>
        <w:t xml:space="preserve"> </w:t>
      </w:r>
      <w:r w:rsidR="008E157A" w:rsidRPr="004543F5">
        <w:rPr>
          <w:rFonts w:cs="B Nazanin" w:hint="cs"/>
          <w:sz w:val="24"/>
          <w:szCs w:val="24"/>
          <w:rtl/>
          <w:lang w:bidi="fa-IR"/>
        </w:rPr>
        <w:t>دیرتر</w:t>
      </w:r>
      <w:r w:rsidR="008E157A" w:rsidRPr="004543F5">
        <w:rPr>
          <w:rFonts w:cs="B Nazanin"/>
          <w:sz w:val="24"/>
          <w:szCs w:val="24"/>
          <w:rtl/>
          <w:lang w:bidi="fa-IR"/>
        </w:rPr>
        <w:t xml:space="preserve"> </w:t>
      </w:r>
      <w:r w:rsidR="008E157A" w:rsidRPr="004543F5">
        <w:rPr>
          <w:rFonts w:cs="B Nazanin" w:hint="cs"/>
          <w:sz w:val="24"/>
          <w:szCs w:val="24"/>
          <w:rtl/>
          <w:lang w:bidi="fa-IR"/>
        </w:rPr>
        <w:t>یاد</w:t>
      </w:r>
      <w:r w:rsidR="008E157A" w:rsidRPr="004543F5">
        <w:rPr>
          <w:rFonts w:cs="B Nazanin"/>
          <w:sz w:val="24"/>
          <w:szCs w:val="24"/>
          <w:rtl/>
          <w:lang w:bidi="fa-IR"/>
        </w:rPr>
        <w:t xml:space="preserve"> </w:t>
      </w:r>
      <w:r w:rsidR="008E157A" w:rsidRPr="004543F5">
        <w:rPr>
          <w:rFonts w:cs="B Nazanin" w:hint="cs"/>
          <w:sz w:val="24"/>
          <w:szCs w:val="24"/>
          <w:rtl/>
          <w:lang w:bidi="fa-IR"/>
        </w:rPr>
        <w:t>می</w:t>
      </w:r>
      <w:r>
        <w:rPr>
          <w:rFonts w:cs="B Nazanin"/>
          <w:sz w:val="24"/>
          <w:szCs w:val="24"/>
          <w:rtl/>
          <w:lang w:bidi="fa-IR"/>
        </w:rPr>
        <w:softHyphen/>
      </w:r>
      <w:r w:rsidR="008E157A" w:rsidRPr="004543F5">
        <w:rPr>
          <w:rFonts w:cs="B Nazanin" w:hint="cs"/>
          <w:sz w:val="24"/>
          <w:szCs w:val="24"/>
          <w:rtl/>
          <w:lang w:bidi="fa-IR"/>
        </w:rPr>
        <w:t>گیرند</w:t>
      </w:r>
      <w:r w:rsidR="008E157A" w:rsidRPr="004543F5">
        <w:rPr>
          <w:rFonts w:cs="B Nazanin"/>
          <w:sz w:val="24"/>
          <w:szCs w:val="24"/>
          <w:rtl/>
          <w:lang w:bidi="fa-IR"/>
        </w:rPr>
        <w:t xml:space="preserve"> </w:t>
      </w:r>
      <w:r w:rsidR="008E157A" w:rsidRPr="004543F5">
        <w:rPr>
          <w:rFonts w:cs="B Nazanin" w:hint="cs"/>
          <w:sz w:val="24"/>
          <w:szCs w:val="24"/>
          <w:rtl/>
          <w:lang w:bidi="fa-IR"/>
        </w:rPr>
        <w:t>و</w:t>
      </w:r>
      <w:r w:rsidR="008E157A" w:rsidRPr="004543F5">
        <w:rPr>
          <w:rFonts w:cs="B Nazanin"/>
          <w:sz w:val="24"/>
          <w:szCs w:val="24"/>
          <w:rtl/>
          <w:lang w:bidi="fa-IR"/>
        </w:rPr>
        <w:t xml:space="preserve"> </w:t>
      </w:r>
      <w:r w:rsidR="008E157A" w:rsidRPr="004543F5">
        <w:rPr>
          <w:rFonts w:cs="B Nazanin" w:hint="cs"/>
          <w:sz w:val="24"/>
          <w:szCs w:val="24"/>
          <w:rtl/>
          <w:lang w:bidi="fa-IR"/>
        </w:rPr>
        <w:t>یکی</w:t>
      </w:r>
      <w:r w:rsidR="008E157A" w:rsidRPr="004543F5">
        <w:rPr>
          <w:rFonts w:cs="B Nazanin"/>
          <w:sz w:val="24"/>
          <w:szCs w:val="24"/>
          <w:rtl/>
          <w:lang w:bidi="fa-IR"/>
        </w:rPr>
        <w:t xml:space="preserve"> </w:t>
      </w:r>
      <w:r w:rsidR="008E157A" w:rsidRPr="004543F5">
        <w:rPr>
          <w:rFonts w:cs="B Nazanin" w:hint="cs"/>
          <w:sz w:val="24"/>
          <w:szCs w:val="24"/>
          <w:rtl/>
          <w:lang w:bidi="fa-IR"/>
        </w:rPr>
        <w:t>از</w:t>
      </w:r>
      <w:r w:rsidR="008E157A" w:rsidRPr="004543F5">
        <w:rPr>
          <w:rFonts w:cs="B Nazanin"/>
          <w:sz w:val="24"/>
          <w:szCs w:val="24"/>
          <w:rtl/>
          <w:lang w:bidi="fa-IR"/>
        </w:rPr>
        <w:t xml:space="preserve"> </w:t>
      </w:r>
      <w:r w:rsidR="008E157A" w:rsidRPr="004543F5">
        <w:rPr>
          <w:rFonts w:cs="B Nazanin" w:hint="cs"/>
          <w:sz w:val="24"/>
          <w:szCs w:val="24"/>
          <w:rtl/>
          <w:lang w:bidi="fa-IR"/>
        </w:rPr>
        <w:t>نخستین</w:t>
      </w:r>
      <w:r w:rsidR="008E157A" w:rsidRPr="004543F5">
        <w:rPr>
          <w:rFonts w:cs="B Nazanin"/>
          <w:sz w:val="24"/>
          <w:szCs w:val="24"/>
          <w:rtl/>
          <w:lang w:bidi="fa-IR"/>
        </w:rPr>
        <w:t xml:space="preserve"> </w:t>
      </w:r>
      <w:r w:rsidR="008E157A" w:rsidRPr="004543F5">
        <w:rPr>
          <w:rFonts w:cs="B Nazanin" w:hint="cs"/>
          <w:sz w:val="24"/>
          <w:szCs w:val="24"/>
          <w:rtl/>
          <w:lang w:bidi="fa-IR"/>
        </w:rPr>
        <w:t>نشانه</w:t>
      </w:r>
      <w:r>
        <w:rPr>
          <w:rFonts w:cs="B Nazanin"/>
          <w:sz w:val="24"/>
          <w:szCs w:val="24"/>
          <w:rtl/>
          <w:lang w:bidi="fa-IR"/>
        </w:rPr>
        <w:softHyphen/>
      </w:r>
      <w:r w:rsidR="008E157A" w:rsidRPr="004543F5">
        <w:rPr>
          <w:rFonts w:cs="B Nazanin" w:hint="cs"/>
          <w:sz w:val="24"/>
          <w:szCs w:val="24"/>
          <w:rtl/>
          <w:lang w:bidi="fa-IR"/>
        </w:rPr>
        <w:t>های</w:t>
      </w:r>
      <w:r w:rsidR="008E157A" w:rsidRPr="004543F5">
        <w:rPr>
          <w:rFonts w:cs="B Nazanin"/>
          <w:sz w:val="24"/>
          <w:szCs w:val="24"/>
          <w:rtl/>
          <w:lang w:bidi="fa-IR"/>
        </w:rPr>
        <w:t xml:space="preserve"> </w:t>
      </w:r>
      <w:r w:rsidR="008E157A" w:rsidRPr="004543F5">
        <w:rPr>
          <w:rFonts w:cs="B Nazanin" w:hint="cs"/>
          <w:sz w:val="24"/>
          <w:szCs w:val="24"/>
          <w:rtl/>
          <w:lang w:bidi="fa-IR"/>
        </w:rPr>
        <w:t>آنها</w:t>
      </w:r>
      <w:r w:rsidR="008E157A" w:rsidRPr="004543F5">
        <w:rPr>
          <w:rFonts w:cs="B Nazanin"/>
          <w:sz w:val="24"/>
          <w:szCs w:val="24"/>
          <w:rtl/>
          <w:lang w:bidi="fa-IR"/>
        </w:rPr>
        <w:t xml:space="preserve">  </w:t>
      </w:r>
      <w:r w:rsidR="008E157A" w:rsidRPr="004543F5">
        <w:rPr>
          <w:rFonts w:cs="B Nazanin" w:hint="cs"/>
          <w:sz w:val="24"/>
          <w:szCs w:val="24"/>
          <w:rtl/>
          <w:lang w:bidi="fa-IR"/>
        </w:rPr>
        <w:t>تأخیر</w:t>
      </w:r>
      <w:r w:rsidR="008E157A" w:rsidRPr="004543F5">
        <w:rPr>
          <w:rFonts w:cs="B Nazanin"/>
          <w:sz w:val="24"/>
          <w:szCs w:val="24"/>
          <w:rtl/>
          <w:lang w:bidi="fa-IR"/>
        </w:rPr>
        <w:t xml:space="preserve"> </w:t>
      </w:r>
      <w:r w:rsidR="008E157A" w:rsidRPr="004543F5">
        <w:rPr>
          <w:rFonts w:cs="B Nazanin" w:hint="cs"/>
          <w:sz w:val="24"/>
          <w:szCs w:val="24"/>
          <w:rtl/>
          <w:lang w:bidi="fa-IR"/>
        </w:rPr>
        <w:t>قابل</w:t>
      </w:r>
      <w:r w:rsidR="008E157A" w:rsidRPr="004543F5">
        <w:rPr>
          <w:rFonts w:cs="B Nazanin"/>
          <w:sz w:val="24"/>
          <w:szCs w:val="24"/>
          <w:rtl/>
          <w:lang w:bidi="fa-IR"/>
        </w:rPr>
        <w:t xml:space="preserve"> </w:t>
      </w:r>
      <w:r w:rsidR="008E157A" w:rsidRPr="004543F5">
        <w:rPr>
          <w:rFonts w:cs="B Nazanin" w:hint="cs"/>
          <w:sz w:val="24"/>
          <w:szCs w:val="24"/>
          <w:rtl/>
          <w:lang w:bidi="fa-IR"/>
        </w:rPr>
        <w:t>توجه</w:t>
      </w:r>
      <w:r w:rsidR="008E157A" w:rsidRPr="004543F5">
        <w:rPr>
          <w:rFonts w:cs="B Nazanin"/>
          <w:sz w:val="24"/>
          <w:szCs w:val="24"/>
          <w:rtl/>
          <w:lang w:bidi="fa-IR"/>
        </w:rPr>
        <w:t xml:space="preserve"> </w:t>
      </w:r>
      <w:r w:rsidR="008E157A" w:rsidRPr="004543F5">
        <w:rPr>
          <w:rFonts w:cs="B Nazanin" w:hint="cs"/>
          <w:sz w:val="24"/>
          <w:szCs w:val="24"/>
          <w:rtl/>
          <w:lang w:bidi="fa-IR"/>
        </w:rPr>
        <w:t>در</w:t>
      </w:r>
      <w:r w:rsidR="008E157A" w:rsidRPr="004543F5">
        <w:rPr>
          <w:rFonts w:cs="B Nazanin"/>
          <w:sz w:val="24"/>
          <w:szCs w:val="24"/>
          <w:rtl/>
          <w:lang w:bidi="fa-IR"/>
        </w:rPr>
        <w:t xml:space="preserve"> </w:t>
      </w:r>
      <w:r w:rsidR="008E157A" w:rsidRPr="004543F5">
        <w:rPr>
          <w:rFonts w:cs="B Nazanin" w:hint="cs"/>
          <w:sz w:val="24"/>
          <w:szCs w:val="24"/>
          <w:rtl/>
          <w:lang w:bidi="fa-IR"/>
        </w:rPr>
        <w:t>رشد</w:t>
      </w:r>
      <w:r w:rsidR="008E157A" w:rsidRPr="004543F5">
        <w:rPr>
          <w:rFonts w:cs="B Nazanin"/>
          <w:sz w:val="24"/>
          <w:szCs w:val="24"/>
          <w:rtl/>
          <w:lang w:bidi="fa-IR"/>
        </w:rPr>
        <w:t xml:space="preserve"> </w:t>
      </w:r>
      <w:r w:rsidR="008E157A" w:rsidRPr="004543F5">
        <w:rPr>
          <w:rFonts w:cs="B Nazanin" w:hint="cs"/>
          <w:sz w:val="24"/>
          <w:szCs w:val="24"/>
          <w:rtl/>
          <w:lang w:bidi="fa-IR"/>
        </w:rPr>
        <w:t>حرکتی</w:t>
      </w:r>
      <w:r w:rsidR="008E157A" w:rsidRPr="004543F5">
        <w:rPr>
          <w:rFonts w:cs="B Nazanin"/>
          <w:sz w:val="24"/>
          <w:szCs w:val="24"/>
          <w:rtl/>
          <w:lang w:bidi="fa-IR"/>
        </w:rPr>
        <w:t xml:space="preserve"> </w:t>
      </w:r>
      <w:r w:rsidR="008E157A" w:rsidRPr="004543F5">
        <w:rPr>
          <w:rFonts w:cs="B Nazanin" w:hint="cs"/>
          <w:sz w:val="24"/>
          <w:szCs w:val="24"/>
          <w:rtl/>
          <w:lang w:bidi="fa-IR"/>
        </w:rPr>
        <w:t>و</w:t>
      </w:r>
      <w:r w:rsidR="008E157A" w:rsidRPr="004543F5">
        <w:rPr>
          <w:rFonts w:cs="B Nazanin"/>
          <w:sz w:val="24"/>
          <w:szCs w:val="24"/>
          <w:rtl/>
          <w:lang w:bidi="fa-IR"/>
        </w:rPr>
        <w:t xml:space="preserve"> </w:t>
      </w:r>
      <w:r w:rsidR="008E157A" w:rsidRPr="004543F5">
        <w:rPr>
          <w:rFonts w:cs="B Nazanin" w:hint="cs"/>
          <w:sz w:val="24"/>
          <w:szCs w:val="24"/>
          <w:rtl/>
          <w:lang w:bidi="fa-IR"/>
        </w:rPr>
        <w:t>شناختی</w:t>
      </w:r>
      <w:r w:rsidR="008E157A" w:rsidRPr="004543F5">
        <w:rPr>
          <w:rFonts w:cs="B Nazanin"/>
          <w:sz w:val="24"/>
          <w:szCs w:val="24"/>
          <w:rtl/>
          <w:lang w:bidi="fa-IR"/>
        </w:rPr>
        <w:t xml:space="preserve"> </w:t>
      </w:r>
      <w:r w:rsidR="008E157A" w:rsidRPr="004543F5">
        <w:rPr>
          <w:rFonts w:cs="B Nazanin" w:hint="cs"/>
          <w:sz w:val="24"/>
          <w:szCs w:val="24"/>
          <w:rtl/>
          <w:lang w:bidi="fa-IR"/>
        </w:rPr>
        <w:t>است</w:t>
      </w:r>
      <w:r w:rsidR="008E157A" w:rsidRPr="004543F5">
        <w:rPr>
          <w:rFonts w:cs="B Nazanin"/>
          <w:sz w:val="24"/>
          <w:szCs w:val="24"/>
          <w:rtl/>
          <w:lang w:bidi="fa-IR"/>
        </w:rPr>
        <w:t xml:space="preserve"> (</w:t>
      </w:r>
      <w:r w:rsidR="008E157A" w:rsidRPr="004543F5">
        <w:rPr>
          <w:rFonts w:cs="B Nazanin" w:hint="cs"/>
          <w:sz w:val="24"/>
          <w:szCs w:val="24"/>
          <w:rtl/>
          <w:lang w:bidi="fa-IR"/>
        </w:rPr>
        <w:t>رابینسون</w:t>
      </w:r>
      <w:r w:rsidR="008E157A" w:rsidRPr="004543F5">
        <w:rPr>
          <w:rFonts w:cs="B Nazanin"/>
          <w:sz w:val="24"/>
          <w:szCs w:val="24"/>
          <w:rtl/>
          <w:lang w:bidi="fa-IR"/>
        </w:rPr>
        <w:t xml:space="preserve"> </w:t>
      </w:r>
      <w:r w:rsidR="008E157A" w:rsidRPr="004543F5">
        <w:rPr>
          <w:rFonts w:cs="B Nazanin" w:hint="cs"/>
          <w:sz w:val="24"/>
          <w:szCs w:val="24"/>
          <w:rtl/>
          <w:lang w:bidi="fa-IR"/>
        </w:rPr>
        <w:t>و</w:t>
      </w:r>
      <w:r w:rsidR="008E157A" w:rsidRPr="004543F5">
        <w:rPr>
          <w:rFonts w:cs="B Nazanin"/>
          <w:sz w:val="24"/>
          <w:szCs w:val="24"/>
          <w:rtl/>
          <w:lang w:bidi="fa-IR"/>
        </w:rPr>
        <w:t xml:space="preserve"> </w:t>
      </w:r>
      <w:r w:rsidR="008E157A" w:rsidRPr="004543F5">
        <w:rPr>
          <w:rFonts w:cs="B Nazanin" w:hint="cs"/>
          <w:sz w:val="24"/>
          <w:szCs w:val="24"/>
          <w:rtl/>
          <w:lang w:bidi="fa-IR"/>
        </w:rPr>
        <w:t>رابینسون،</w:t>
      </w:r>
      <w:r w:rsidR="008E157A" w:rsidRPr="004543F5">
        <w:rPr>
          <w:rFonts w:cs="B Nazanin"/>
          <w:sz w:val="24"/>
          <w:szCs w:val="24"/>
          <w:rtl/>
          <w:lang w:bidi="fa-IR"/>
        </w:rPr>
        <w:t xml:space="preserve"> 1324</w:t>
      </w:r>
      <w:r w:rsidR="00526FDE" w:rsidRPr="004543F5">
        <w:rPr>
          <w:rFonts w:cs="B Nazanin" w:hint="cs"/>
          <w:sz w:val="24"/>
          <w:szCs w:val="24"/>
          <w:rtl/>
          <w:lang w:bidi="fa-IR"/>
        </w:rPr>
        <w:t>، ترجمه ماهر،1386</w:t>
      </w:r>
      <w:r>
        <w:rPr>
          <w:rFonts w:cs="B Nazanin" w:hint="cs"/>
          <w:sz w:val="24"/>
          <w:szCs w:val="24"/>
          <w:rtl/>
          <w:lang w:bidi="fa-IR"/>
        </w:rPr>
        <w:t>).</w:t>
      </w:r>
    </w:p>
    <w:p w:rsidR="00A0496F" w:rsidRPr="004543F5" w:rsidRDefault="0057686B" w:rsidP="004543F5">
      <w:pPr>
        <w:spacing w:line="360" w:lineRule="auto"/>
        <w:jc w:val="right"/>
        <w:rPr>
          <w:rFonts w:cs="B Nazanin"/>
          <w:sz w:val="24"/>
          <w:szCs w:val="24"/>
          <w:rtl/>
          <w:lang w:bidi="fa-IR"/>
        </w:rPr>
      </w:pPr>
      <w:r w:rsidRPr="004543F5">
        <w:rPr>
          <w:rFonts w:cs="B Nazanin" w:hint="cs"/>
          <w:sz w:val="24"/>
          <w:szCs w:val="24"/>
          <w:rtl/>
          <w:lang w:bidi="fa-IR"/>
        </w:rPr>
        <w:t xml:space="preserve">کودکان کم توان ذهنی </w:t>
      </w:r>
      <w:r w:rsidR="00EB1495" w:rsidRPr="004543F5">
        <w:rPr>
          <w:rFonts w:cs="B Nazanin" w:hint="cs"/>
          <w:sz w:val="24"/>
          <w:szCs w:val="24"/>
          <w:rtl/>
          <w:lang w:bidi="fa-IR"/>
        </w:rPr>
        <w:t>با تاخیر در رشد مهارت های حرکتی نیز روبرو</w:t>
      </w:r>
      <w:r w:rsidRPr="004543F5">
        <w:rPr>
          <w:rFonts w:cs="B Nazanin" w:hint="cs"/>
          <w:sz w:val="24"/>
          <w:szCs w:val="24"/>
          <w:rtl/>
          <w:lang w:bidi="fa-IR"/>
        </w:rPr>
        <w:t xml:space="preserve"> می باشند</w:t>
      </w:r>
      <w:r w:rsidR="00EB1495" w:rsidRPr="004543F5">
        <w:rPr>
          <w:rFonts w:cs="B Nazanin" w:hint="cs"/>
          <w:sz w:val="24"/>
          <w:szCs w:val="24"/>
          <w:rtl/>
          <w:lang w:bidi="fa-IR"/>
        </w:rPr>
        <w:t xml:space="preserve"> که </w:t>
      </w:r>
      <w:r w:rsidRPr="004543F5">
        <w:rPr>
          <w:rFonts w:cs="B Nazanin" w:hint="cs"/>
          <w:sz w:val="24"/>
          <w:szCs w:val="24"/>
          <w:rtl/>
          <w:lang w:bidi="fa-IR"/>
        </w:rPr>
        <w:t xml:space="preserve">این تاخیر </w:t>
      </w:r>
      <w:r w:rsidR="00EB1495" w:rsidRPr="004543F5">
        <w:rPr>
          <w:rFonts w:cs="B Nazanin" w:hint="cs"/>
          <w:sz w:val="24"/>
          <w:szCs w:val="24"/>
          <w:rtl/>
          <w:lang w:bidi="fa-IR"/>
        </w:rPr>
        <w:t xml:space="preserve">می تواند بر ابعاد مختلف رشد و عملکرد کودک در فعالیت های روزمره تاثیر </w:t>
      </w:r>
      <w:r w:rsidRPr="004543F5">
        <w:rPr>
          <w:rFonts w:cs="B Nazanin" w:hint="cs"/>
          <w:sz w:val="24"/>
          <w:szCs w:val="24"/>
          <w:rtl/>
          <w:lang w:bidi="fa-IR"/>
        </w:rPr>
        <w:t>گذار باشد</w:t>
      </w:r>
      <w:r w:rsidR="00873BBA" w:rsidRPr="004543F5">
        <w:rPr>
          <w:rFonts w:cs="B Nazanin" w:hint="cs"/>
          <w:sz w:val="24"/>
          <w:szCs w:val="24"/>
          <w:rtl/>
          <w:lang w:bidi="fa-IR"/>
        </w:rPr>
        <w:t>(پاینه و ایزاکس،2005).</w:t>
      </w:r>
    </w:p>
    <w:p w:rsidR="00FA77A9" w:rsidRDefault="00FA77A9" w:rsidP="00CF661C">
      <w:pPr>
        <w:spacing w:line="360" w:lineRule="auto"/>
        <w:jc w:val="right"/>
        <w:rPr>
          <w:rFonts w:cs="B Nazanin"/>
          <w:sz w:val="32"/>
          <w:szCs w:val="32"/>
          <w:rtl/>
          <w:lang w:bidi="fa-IR"/>
        </w:rPr>
      </w:pPr>
      <w:r w:rsidRPr="004543F5">
        <w:rPr>
          <w:rFonts w:cs="B Nazanin"/>
          <w:sz w:val="24"/>
          <w:szCs w:val="24"/>
          <w:rtl/>
          <w:lang w:bidi="fa-IR"/>
        </w:rPr>
        <w:t xml:space="preserve">  </w:t>
      </w:r>
      <w:r w:rsidRPr="004543F5">
        <w:rPr>
          <w:rFonts w:cs="B Nazanin" w:hint="cs"/>
          <w:sz w:val="24"/>
          <w:szCs w:val="24"/>
          <w:rtl/>
          <w:lang w:bidi="fa-IR"/>
        </w:rPr>
        <w:t>ﮐﻮﮐﺎن</w:t>
      </w:r>
      <w:r w:rsidRPr="004543F5">
        <w:rPr>
          <w:rFonts w:cs="B Nazanin"/>
          <w:sz w:val="24"/>
          <w:szCs w:val="24"/>
          <w:rtl/>
          <w:lang w:bidi="fa-IR"/>
        </w:rPr>
        <w:t xml:space="preserve"> </w:t>
      </w:r>
      <w:r w:rsidRPr="004543F5">
        <w:rPr>
          <w:rFonts w:cs="B Nazanin" w:hint="cs"/>
          <w:sz w:val="24"/>
          <w:szCs w:val="24"/>
          <w:rtl/>
          <w:lang w:bidi="fa-IR"/>
        </w:rPr>
        <w:t>ﮐﻢﺗﻮان</w:t>
      </w:r>
      <w:r w:rsidRPr="004543F5">
        <w:rPr>
          <w:rFonts w:cs="B Nazanin"/>
          <w:sz w:val="24"/>
          <w:szCs w:val="24"/>
          <w:rtl/>
          <w:lang w:bidi="fa-IR"/>
        </w:rPr>
        <w:t xml:space="preserve"> </w:t>
      </w:r>
      <w:r w:rsidRPr="004543F5">
        <w:rPr>
          <w:rFonts w:cs="B Nazanin" w:hint="cs"/>
          <w:sz w:val="24"/>
          <w:szCs w:val="24"/>
          <w:rtl/>
          <w:lang w:bidi="fa-IR"/>
        </w:rPr>
        <w:t>ذﻫﻨﯽ</w:t>
      </w:r>
      <w:r w:rsidRPr="004543F5">
        <w:rPr>
          <w:rFonts w:cs="B Nazanin"/>
          <w:sz w:val="24"/>
          <w:szCs w:val="24"/>
          <w:rtl/>
          <w:lang w:bidi="fa-IR"/>
        </w:rPr>
        <w:t xml:space="preserve"> </w:t>
      </w:r>
      <w:r w:rsidRPr="004543F5">
        <w:rPr>
          <w:rFonts w:cs="B Nazanin" w:hint="cs"/>
          <w:sz w:val="24"/>
          <w:szCs w:val="24"/>
          <w:rtl/>
          <w:lang w:bidi="fa-IR"/>
        </w:rPr>
        <w:t>ﺑﺎ</w:t>
      </w:r>
      <w:r w:rsidRPr="004543F5">
        <w:rPr>
          <w:rFonts w:cs="B Nazanin"/>
          <w:sz w:val="24"/>
          <w:szCs w:val="24"/>
          <w:rtl/>
          <w:lang w:bidi="fa-IR"/>
        </w:rPr>
        <w:t xml:space="preserve"> </w:t>
      </w:r>
      <w:r w:rsidRPr="004543F5">
        <w:rPr>
          <w:rFonts w:cs="B Nazanin" w:hint="cs"/>
          <w:sz w:val="24"/>
          <w:szCs w:val="24"/>
          <w:rtl/>
          <w:lang w:bidi="fa-IR"/>
        </w:rPr>
        <w:t>ﺗﻮﺟﻪ</w:t>
      </w:r>
      <w:r w:rsidRPr="004543F5">
        <w:rPr>
          <w:rFonts w:cs="B Nazanin"/>
          <w:sz w:val="24"/>
          <w:szCs w:val="24"/>
          <w:rtl/>
          <w:lang w:bidi="fa-IR"/>
        </w:rPr>
        <w:t xml:space="preserve"> </w:t>
      </w:r>
      <w:r w:rsidRPr="004543F5">
        <w:rPr>
          <w:rFonts w:cs="B Nazanin" w:hint="cs"/>
          <w:sz w:val="24"/>
          <w:szCs w:val="24"/>
          <w:rtl/>
          <w:lang w:bidi="fa-IR"/>
        </w:rPr>
        <w:t>ﺑﻪ</w:t>
      </w:r>
      <w:r w:rsidRPr="004543F5">
        <w:rPr>
          <w:rFonts w:cs="B Nazanin"/>
          <w:sz w:val="24"/>
          <w:szCs w:val="24"/>
          <w:rtl/>
          <w:lang w:bidi="fa-IR"/>
        </w:rPr>
        <w:t xml:space="preserve"> </w:t>
      </w:r>
      <w:r w:rsidRPr="004543F5">
        <w:rPr>
          <w:rFonts w:cs="B Nazanin" w:hint="cs"/>
          <w:sz w:val="24"/>
          <w:szCs w:val="24"/>
          <w:rtl/>
          <w:lang w:bidi="fa-IR"/>
        </w:rPr>
        <w:t>اﺧﺘﻼل</w:t>
      </w:r>
      <w:r w:rsidRPr="004543F5">
        <w:rPr>
          <w:rFonts w:cs="B Nazanin"/>
          <w:sz w:val="24"/>
          <w:szCs w:val="24"/>
          <w:rtl/>
          <w:lang w:bidi="fa-IR"/>
        </w:rPr>
        <w:t xml:space="preserve"> </w:t>
      </w:r>
      <w:r w:rsidRPr="004543F5">
        <w:rPr>
          <w:rFonts w:cs="B Nazanin" w:hint="cs"/>
          <w:sz w:val="24"/>
          <w:szCs w:val="24"/>
          <w:rtl/>
          <w:lang w:bidi="fa-IR"/>
        </w:rPr>
        <w:t>در</w:t>
      </w:r>
      <w:r w:rsidRPr="004543F5">
        <w:rPr>
          <w:rFonts w:cs="B Nazanin"/>
          <w:sz w:val="24"/>
          <w:szCs w:val="24"/>
          <w:rtl/>
          <w:lang w:bidi="fa-IR"/>
        </w:rPr>
        <w:t xml:space="preserve"> </w:t>
      </w:r>
      <w:r w:rsidRPr="004543F5">
        <w:rPr>
          <w:rFonts w:cs="B Nazanin" w:hint="cs"/>
          <w:sz w:val="24"/>
          <w:szCs w:val="24"/>
          <w:rtl/>
          <w:lang w:bidi="fa-IR"/>
        </w:rPr>
        <w:t>ذﻫﻦ،</w:t>
      </w:r>
      <w:r w:rsidRPr="004543F5">
        <w:rPr>
          <w:rFonts w:cs="B Nazanin"/>
          <w:sz w:val="24"/>
          <w:szCs w:val="24"/>
          <w:rtl/>
          <w:lang w:bidi="fa-IR"/>
        </w:rPr>
        <w:t xml:space="preserve"> </w:t>
      </w:r>
      <w:r w:rsidRPr="004543F5">
        <w:rPr>
          <w:rFonts w:cs="B Nazanin" w:hint="cs"/>
          <w:sz w:val="24"/>
          <w:szCs w:val="24"/>
          <w:rtl/>
          <w:lang w:bidi="fa-IR"/>
        </w:rPr>
        <w:t>دﭼﺎر</w:t>
      </w:r>
      <w:r w:rsidRPr="004543F5">
        <w:rPr>
          <w:rFonts w:cs="B Nazanin"/>
          <w:sz w:val="24"/>
          <w:szCs w:val="24"/>
          <w:rtl/>
          <w:lang w:bidi="fa-IR"/>
        </w:rPr>
        <w:t xml:space="preserve"> </w:t>
      </w:r>
      <w:r w:rsidRPr="004543F5">
        <w:rPr>
          <w:rFonts w:cs="B Nazanin" w:hint="cs"/>
          <w:sz w:val="24"/>
          <w:szCs w:val="24"/>
          <w:rtl/>
          <w:lang w:bidi="fa-IR"/>
        </w:rPr>
        <w:t>ﮐﻢﮐﺎري</w:t>
      </w:r>
      <w:r w:rsidRPr="004543F5">
        <w:rPr>
          <w:rFonts w:cs="B Nazanin"/>
          <w:sz w:val="24"/>
          <w:szCs w:val="24"/>
          <w:rtl/>
          <w:lang w:bidi="fa-IR"/>
        </w:rPr>
        <w:t xml:space="preserve"> </w:t>
      </w:r>
      <w:r w:rsidRPr="004543F5">
        <w:rPr>
          <w:rFonts w:cs="B Nazanin" w:hint="cs"/>
          <w:sz w:val="24"/>
          <w:szCs w:val="24"/>
          <w:rtl/>
          <w:lang w:bidi="fa-IR"/>
        </w:rPr>
        <w:t>ﺗﺮﺑﯿﺖ</w:t>
      </w:r>
      <w:r w:rsidRPr="004543F5">
        <w:rPr>
          <w:rFonts w:cs="B Nazanin"/>
          <w:sz w:val="24"/>
          <w:szCs w:val="24"/>
          <w:rtl/>
          <w:lang w:bidi="fa-IR"/>
        </w:rPr>
        <w:t xml:space="preserve"> </w:t>
      </w:r>
      <w:r w:rsidRPr="004543F5">
        <w:rPr>
          <w:rFonts w:cs="B Nazanin" w:hint="cs"/>
          <w:sz w:val="24"/>
          <w:szCs w:val="24"/>
          <w:rtl/>
          <w:lang w:bidi="fa-IR"/>
        </w:rPr>
        <w:t>ﺑﺪﻧﯽ</w:t>
      </w:r>
      <w:r w:rsidRPr="004543F5">
        <w:rPr>
          <w:rFonts w:cs="B Nazanin"/>
          <w:sz w:val="24"/>
          <w:szCs w:val="24"/>
          <w:rtl/>
          <w:lang w:bidi="fa-IR"/>
        </w:rPr>
        <w:t xml:space="preserve"> </w:t>
      </w:r>
      <w:r w:rsidRPr="004543F5">
        <w:rPr>
          <w:rFonts w:cs="B Nazanin" w:hint="cs"/>
          <w:sz w:val="24"/>
          <w:szCs w:val="24"/>
          <w:rtl/>
          <w:lang w:bidi="fa-IR"/>
        </w:rPr>
        <w:t>ﻧﯿﺰ</w:t>
      </w:r>
      <w:r w:rsidRPr="004543F5">
        <w:rPr>
          <w:rFonts w:cs="B Nazanin"/>
          <w:sz w:val="24"/>
          <w:szCs w:val="24"/>
          <w:rtl/>
          <w:lang w:bidi="fa-IR"/>
        </w:rPr>
        <w:t xml:space="preserve"> </w:t>
      </w:r>
      <w:r w:rsidR="00C2586A">
        <w:rPr>
          <w:rFonts w:cs="B Nazanin" w:hint="cs"/>
          <w:sz w:val="24"/>
          <w:szCs w:val="24"/>
          <w:rtl/>
          <w:lang w:bidi="fa-IR"/>
        </w:rPr>
        <w:t>هستند</w:t>
      </w:r>
      <w:r w:rsidRPr="004543F5">
        <w:rPr>
          <w:rFonts w:cs="B Nazanin"/>
          <w:sz w:val="24"/>
          <w:szCs w:val="24"/>
          <w:rtl/>
          <w:lang w:bidi="fa-IR"/>
        </w:rPr>
        <w:t xml:space="preserve"> </w:t>
      </w:r>
      <w:r w:rsidRPr="004543F5">
        <w:rPr>
          <w:rFonts w:cs="B Nazanin" w:hint="cs"/>
          <w:sz w:val="24"/>
          <w:szCs w:val="24"/>
          <w:rtl/>
          <w:lang w:bidi="fa-IR"/>
        </w:rPr>
        <w:t>ﮐﻪ</w:t>
      </w:r>
      <w:r w:rsidRPr="004543F5">
        <w:rPr>
          <w:rFonts w:cs="B Nazanin"/>
          <w:sz w:val="24"/>
          <w:szCs w:val="24"/>
          <w:rtl/>
          <w:lang w:bidi="fa-IR"/>
        </w:rPr>
        <w:t xml:space="preserve"> </w:t>
      </w:r>
      <w:r w:rsidRPr="004543F5">
        <w:rPr>
          <w:rFonts w:cs="B Nazanin" w:hint="cs"/>
          <w:sz w:val="24"/>
          <w:szCs w:val="24"/>
          <w:rtl/>
          <w:lang w:bidi="fa-IR"/>
        </w:rPr>
        <w:t>اﯾﻦ</w:t>
      </w:r>
      <w:r w:rsidRPr="004543F5">
        <w:rPr>
          <w:rFonts w:cs="B Nazanin"/>
          <w:sz w:val="24"/>
          <w:szCs w:val="24"/>
          <w:rtl/>
          <w:lang w:bidi="fa-IR"/>
        </w:rPr>
        <w:t xml:space="preserve"> </w:t>
      </w:r>
      <w:r w:rsidRPr="004543F5">
        <w:rPr>
          <w:rFonts w:cs="B Nazanin" w:hint="cs"/>
          <w:sz w:val="24"/>
          <w:szCs w:val="24"/>
          <w:rtl/>
          <w:lang w:bidi="fa-IR"/>
        </w:rPr>
        <w:t>ﮐﻢﮐﺎري</w:t>
      </w:r>
      <w:r w:rsidRPr="004543F5">
        <w:rPr>
          <w:rFonts w:cs="B Nazanin"/>
          <w:sz w:val="24"/>
          <w:szCs w:val="24"/>
          <w:rtl/>
          <w:lang w:bidi="fa-IR"/>
        </w:rPr>
        <w:t xml:space="preserve"> </w:t>
      </w:r>
      <w:r w:rsidRPr="004543F5">
        <w:rPr>
          <w:rFonts w:cs="B Nazanin" w:hint="cs"/>
          <w:sz w:val="24"/>
          <w:szCs w:val="24"/>
          <w:rtl/>
          <w:lang w:bidi="fa-IR"/>
        </w:rPr>
        <w:t>در</w:t>
      </w:r>
      <w:r w:rsidRPr="004543F5">
        <w:rPr>
          <w:rFonts w:cs="B Nazanin"/>
          <w:sz w:val="24"/>
          <w:szCs w:val="24"/>
          <w:rtl/>
          <w:lang w:bidi="fa-IR"/>
        </w:rPr>
        <w:t xml:space="preserve"> </w:t>
      </w:r>
      <w:r w:rsidRPr="004543F5">
        <w:rPr>
          <w:rFonts w:cs="B Nazanin" w:hint="cs"/>
          <w:sz w:val="24"/>
          <w:szCs w:val="24"/>
          <w:rtl/>
          <w:lang w:bidi="fa-IR"/>
        </w:rPr>
        <w:t>ﺑﻌﻀﯽ</w:t>
      </w:r>
      <w:r w:rsidRPr="004543F5">
        <w:rPr>
          <w:rFonts w:cs="B Nazanin"/>
          <w:sz w:val="24"/>
          <w:szCs w:val="24"/>
          <w:rtl/>
          <w:lang w:bidi="fa-IR"/>
        </w:rPr>
        <w:t xml:space="preserve"> </w:t>
      </w:r>
      <w:r w:rsidRPr="004543F5">
        <w:rPr>
          <w:rFonts w:cs="B Nazanin" w:hint="cs"/>
          <w:sz w:val="24"/>
          <w:szCs w:val="24"/>
          <w:rtl/>
          <w:lang w:bidi="fa-IR"/>
        </w:rPr>
        <w:t>ﻣﻮارد</w:t>
      </w:r>
      <w:r w:rsidRPr="004543F5">
        <w:rPr>
          <w:rFonts w:cs="B Nazanin"/>
          <w:sz w:val="24"/>
          <w:szCs w:val="24"/>
          <w:rtl/>
          <w:lang w:bidi="fa-IR"/>
        </w:rPr>
        <w:t xml:space="preserve"> </w:t>
      </w:r>
      <w:r w:rsidRPr="004543F5">
        <w:rPr>
          <w:rFonts w:cs="B Nazanin" w:hint="cs"/>
          <w:sz w:val="24"/>
          <w:szCs w:val="24"/>
          <w:rtl/>
          <w:lang w:bidi="fa-IR"/>
        </w:rPr>
        <w:t>ﻣﻮﺟﺐ</w:t>
      </w:r>
      <w:r w:rsidRPr="004543F5">
        <w:rPr>
          <w:rFonts w:cs="B Nazanin"/>
          <w:sz w:val="24"/>
          <w:szCs w:val="24"/>
          <w:rtl/>
          <w:lang w:bidi="fa-IR"/>
        </w:rPr>
        <w:t xml:space="preserve"> </w:t>
      </w:r>
      <w:r w:rsidRPr="004543F5">
        <w:rPr>
          <w:rFonts w:cs="B Nazanin" w:hint="cs"/>
          <w:sz w:val="24"/>
          <w:szCs w:val="24"/>
          <w:rtl/>
          <w:lang w:bidi="fa-IR"/>
        </w:rPr>
        <w:t>ﮐﺎﻫﻠﯽ</w:t>
      </w:r>
      <w:r w:rsidRPr="004543F5">
        <w:rPr>
          <w:rFonts w:cs="B Nazanin"/>
          <w:sz w:val="24"/>
          <w:szCs w:val="24"/>
          <w:rtl/>
          <w:lang w:bidi="fa-IR"/>
        </w:rPr>
        <w:t xml:space="preserve"> </w:t>
      </w:r>
      <w:r w:rsidRPr="004543F5">
        <w:rPr>
          <w:rFonts w:cs="B Nazanin" w:hint="cs"/>
          <w:sz w:val="24"/>
          <w:szCs w:val="24"/>
          <w:rtl/>
          <w:lang w:bidi="fa-IR"/>
        </w:rPr>
        <w:t>و</w:t>
      </w:r>
      <w:r w:rsidRPr="004543F5">
        <w:rPr>
          <w:rFonts w:cs="B Nazanin"/>
          <w:sz w:val="24"/>
          <w:szCs w:val="24"/>
          <w:rtl/>
          <w:lang w:bidi="fa-IR"/>
        </w:rPr>
        <w:t xml:space="preserve"> </w:t>
      </w:r>
      <w:r w:rsidRPr="004543F5">
        <w:rPr>
          <w:rFonts w:cs="B Nazanin" w:hint="cs"/>
          <w:sz w:val="24"/>
          <w:szCs w:val="24"/>
          <w:rtl/>
          <w:lang w:bidi="fa-IR"/>
        </w:rPr>
        <w:t>ﺳﺴﺘﯽ</w:t>
      </w:r>
      <w:r w:rsidRPr="004543F5">
        <w:rPr>
          <w:rFonts w:cs="B Nazanin"/>
          <w:sz w:val="24"/>
          <w:szCs w:val="24"/>
          <w:rtl/>
          <w:lang w:bidi="fa-IR"/>
        </w:rPr>
        <w:t xml:space="preserve"> </w:t>
      </w:r>
      <w:r w:rsidRPr="004543F5">
        <w:rPr>
          <w:rFonts w:cs="B Nazanin" w:hint="cs"/>
          <w:sz w:val="24"/>
          <w:szCs w:val="24"/>
          <w:rtl/>
          <w:lang w:bidi="fa-IR"/>
        </w:rPr>
        <w:t>در</w:t>
      </w:r>
      <w:r w:rsidRPr="004543F5">
        <w:rPr>
          <w:rFonts w:cs="B Nazanin"/>
          <w:sz w:val="24"/>
          <w:szCs w:val="24"/>
          <w:rtl/>
          <w:lang w:bidi="fa-IR"/>
        </w:rPr>
        <w:t xml:space="preserve"> </w:t>
      </w:r>
      <w:r w:rsidRPr="004543F5">
        <w:rPr>
          <w:rFonts w:cs="B Nazanin" w:hint="cs"/>
          <w:sz w:val="24"/>
          <w:szCs w:val="24"/>
          <w:rtl/>
          <w:lang w:bidi="fa-IR"/>
        </w:rPr>
        <w:t>ﺑﺪن</w:t>
      </w:r>
      <w:r w:rsidRPr="004543F5">
        <w:rPr>
          <w:rFonts w:cs="B Nazanin"/>
          <w:sz w:val="24"/>
          <w:szCs w:val="24"/>
          <w:rtl/>
          <w:lang w:bidi="fa-IR"/>
        </w:rPr>
        <w:t xml:space="preserve"> </w:t>
      </w:r>
      <w:r w:rsidRPr="004543F5">
        <w:rPr>
          <w:rFonts w:cs="B Nazanin" w:hint="cs"/>
          <w:sz w:val="24"/>
          <w:szCs w:val="24"/>
          <w:rtl/>
          <w:lang w:bidi="fa-IR"/>
        </w:rPr>
        <w:t>ﺷﺪه،</w:t>
      </w:r>
      <w:r w:rsidRPr="004543F5">
        <w:rPr>
          <w:rFonts w:cs="B Nazanin"/>
          <w:sz w:val="24"/>
          <w:szCs w:val="24"/>
          <w:rtl/>
          <w:lang w:bidi="fa-IR"/>
        </w:rPr>
        <w:t xml:space="preserve"> </w:t>
      </w:r>
      <w:r w:rsidRPr="004543F5">
        <w:rPr>
          <w:rFonts w:cs="B Nazanin" w:hint="cs"/>
          <w:sz w:val="24"/>
          <w:szCs w:val="24"/>
          <w:rtl/>
          <w:lang w:bidi="fa-IR"/>
        </w:rPr>
        <w:t>ﮐﻮدك</w:t>
      </w:r>
      <w:r w:rsidRPr="004543F5">
        <w:rPr>
          <w:rFonts w:cs="B Nazanin"/>
          <w:sz w:val="24"/>
          <w:szCs w:val="24"/>
          <w:rtl/>
          <w:lang w:bidi="fa-IR"/>
        </w:rPr>
        <w:t xml:space="preserve"> </w:t>
      </w:r>
      <w:r w:rsidRPr="004543F5">
        <w:rPr>
          <w:rFonts w:cs="B Nazanin" w:hint="cs"/>
          <w:sz w:val="24"/>
          <w:szCs w:val="24"/>
          <w:rtl/>
          <w:lang w:bidi="fa-IR"/>
        </w:rPr>
        <w:t>را</w:t>
      </w:r>
      <w:r w:rsidRPr="004543F5">
        <w:rPr>
          <w:rFonts w:cs="B Nazanin"/>
          <w:sz w:val="24"/>
          <w:szCs w:val="24"/>
          <w:rtl/>
          <w:lang w:bidi="fa-IR"/>
        </w:rPr>
        <w:t xml:space="preserve"> </w:t>
      </w:r>
      <w:r w:rsidRPr="004543F5">
        <w:rPr>
          <w:rFonts w:cs="B Nazanin" w:hint="cs"/>
          <w:sz w:val="24"/>
          <w:szCs w:val="24"/>
          <w:rtl/>
          <w:lang w:bidi="fa-IR"/>
        </w:rPr>
        <w:t>ﺑﯽﺣﺎل</w:t>
      </w:r>
      <w:r w:rsidRPr="004543F5">
        <w:rPr>
          <w:rFonts w:cs="B Nazanin"/>
          <w:sz w:val="24"/>
          <w:szCs w:val="24"/>
          <w:rtl/>
          <w:lang w:bidi="fa-IR"/>
        </w:rPr>
        <w:t xml:space="preserve"> </w:t>
      </w:r>
      <w:r w:rsidRPr="004543F5">
        <w:rPr>
          <w:rFonts w:cs="B Nazanin" w:hint="cs"/>
          <w:sz w:val="24"/>
          <w:szCs w:val="24"/>
          <w:rtl/>
          <w:lang w:bidi="fa-IR"/>
        </w:rPr>
        <w:t>و</w:t>
      </w:r>
      <w:r w:rsidRPr="004543F5">
        <w:rPr>
          <w:rFonts w:cs="B Nazanin"/>
          <w:sz w:val="24"/>
          <w:szCs w:val="24"/>
          <w:rtl/>
          <w:lang w:bidi="fa-IR"/>
        </w:rPr>
        <w:t xml:space="preserve"> </w:t>
      </w:r>
      <w:r w:rsidRPr="004543F5">
        <w:rPr>
          <w:rFonts w:cs="B Nazanin" w:hint="cs"/>
          <w:sz w:val="24"/>
          <w:szCs w:val="24"/>
          <w:rtl/>
          <w:lang w:bidi="fa-IR"/>
        </w:rPr>
        <w:t>ﺗﻦﭘﺮور</w:t>
      </w:r>
      <w:r w:rsidRPr="004543F5">
        <w:rPr>
          <w:rFonts w:cs="B Nazanin"/>
          <w:sz w:val="24"/>
          <w:szCs w:val="24"/>
          <w:rtl/>
          <w:lang w:bidi="fa-IR"/>
        </w:rPr>
        <w:t xml:space="preserve"> </w:t>
      </w:r>
      <w:r w:rsidRPr="004543F5">
        <w:rPr>
          <w:rFonts w:cs="B Nazanin" w:hint="cs"/>
          <w:sz w:val="24"/>
          <w:szCs w:val="24"/>
          <w:rtl/>
          <w:lang w:bidi="fa-IR"/>
        </w:rPr>
        <w:t>ﺑﺎر</w:t>
      </w:r>
      <w:r w:rsidRPr="004543F5">
        <w:rPr>
          <w:rFonts w:cs="B Nazanin"/>
          <w:sz w:val="24"/>
          <w:szCs w:val="24"/>
          <w:rtl/>
          <w:lang w:bidi="fa-IR"/>
        </w:rPr>
        <w:t xml:space="preserve"> </w:t>
      </w:r>
      <w:r w:rsidRPr="004543F5">
        <w:rPr>
          <w:rFonts w:cs="B Nazanin" w:hint="cs"/>
          <w:sz w:val="24"/>
          <w:szCs w:val="24"/>
          <w:rtl/>
          <w:lang w:bidi="fa-IR"/>
        </w:rPr>
        <w:t>ﻣﯽآورد</w:t>
      </w:r>
      <w:r w:rsidRPr="004543F5">
        <w:rPr>
          <w:rFonts w:cs="B Nazanin"/>
          <w:sz w:val="24"/>
          <w:szCs w:val="24"/>
          <w:rtl/>
          <w:lang w:bidi="fa-IR"/>
        </w:rPr>
        <w:t xml:space="preserve"> </w:t>
      </w:r>
      <w:r w:rsidRPr="004543F5">
        <w:rPr>
          <w:rFonts w:cs="B Nazanin" w:hint="cs"/>
          <w:sz w:val="24"/>
          <w:szCs w:val="24"/>
          <w:rtl/>
          <w:lang w:bidi="fa-IR"/>
        </w:rPr>
        <w:t>ﮐﻪ</w:t>
      </w:r>
      <w:r w:rsidRPr="004543F5">
        <w:rPr>
          <w:rFonts w:cs="B Nazanin"/>
          <w:sz w:val="24"/>
          <w:szCs w:val="24"/>
          <w:rtl/>
          <w:lang w:bidi="fa-IR"/>
        </w:rPr>
        <w:t xml:space="preserve"> </w:t>
      </w:r>
      <w:r w:rsidR="005263CC" w:rsidRPr="004543F5">
        <w:rPr>
          <w:rFonts w:cs="B Nazanin" w:hint="cs"/>
          <w:sz w:val="24"/>
          <w:szCs w:val="24"/>
          <w:rtl/>
          <w:lang w:bidi="fa-IR"/>
        </w:rPr>
        <w:t>در این صورت انرژی موجود دربدن به طر</w:t>
      </w:r>
      <w:r w:rsidR="00C2586A">
        <w:rPr>
          <w:rFonts w:cs="B Nazanin" w:hint="cs"/>
          <w:sz w:val="24"/>
          <w:szCs w:val="24"/>
          <w:rtl/>
          <w:lang w:bidi="fa-IR"/>
        </w:rPr>
        <w:t>ی</w:t>
      </w:r>
      <w:r w:rsidR="005263CC" w:rsidRPr="004543F5">
        <w:rPr>
          <w:rFonts w:cs="B Nazanin" w:hint="cs"/>
          <w:sz w:val="24"/>
          <w:szCs w:val="24"/>
          <w:rtl/>
          <w:lang w:bidi="fa-IR"/>
        </w:rPr>
        <w:t>قی د</w:t>
      </w:r>
      <w:r w:rsidR="00193174" w:rsidRPr="004543F5">
        <w:rPr>
          <w:rFonts w:cs="B Nazanin" w:hint="cs"/>
          <w:sz w:val="24"/>
          <w:szCs w:val="24"/>
          <w:rtl/>
          <w:lang w:bidi="fa-IR"/>
        </w:rPr>
        <w:t xml:space="preserve">یگر </w:t>
      </w:r>
      <w:r w:rsidR="00C2586A">
        <w:rPr>
          <w:rFonts w:cs="B Nazanin" w:hint="cs"/>
          <w:sz w:val="24"/>
          <w:szCs w:val="24"/>
          <w:rtl/>
          <w:lang w:bidi="fa-IR"/>
        </w:rPr>
        <w:t>بروز می کند</w:t>
      </w:r>
      <w:r w:rsidR="00C2586A" w:rsidRPr="00CF661C">
        <w:rPr>
          <w:rFonts w:cs="B Nazanin" w:hint="cs"/>
          <w:sz w:val="24"/>
          <w:szCs w:val="24"/>
          <w:rtl/>
          <w:lang w:bidi="fa-IR"/>
        </w:rPr>
        <w:t xml:space="preserve"> (ایچتا</w:t>
      </w:r>
      <w:r w:rsidR="00CF661C" w:rsidRPr="00CF661C">
        <w:rPr>
          <w:rFonts w:cs="B Nazanin" w:hint="cs"/>
          <w:sz w:val="24"/>
          <w:szCs w:val="24"/>
          <w:rtl/>
          <w:lang w:bidi="fa-IR"/>
        </w:rPr>
        <w:t>د و</w:t>
      </w:r>
      <w:r w:rsidR="00C2586A" w:rsidRPr="00CF661C">
        <w:rPr>
          <w:rFonts w:cs="B Nazanin" w:hint="cs"/>
          <w:sz w:val="24"/>
          <w:szCs w:val="24"/>
          <w:rtl/>
          <w:lang w:bidi="fa-IR"/>
        </w:rPr>
        <w:t xml:space="preserve"> باری،2000).</w:t>
      </w:r>
      <w:r w:rsidR="00C2586A" w:rsidRPr="004543F5">
        <w:rPr>
          <w:rFonts w:cs="B Nazanin" w:hint="cs"/>
          <w:sz w:val="24"/>
          <w:szCs w:val="24"/>
          <w:rtl/>
          <w:lang w:bidi="fa-IR"/>
        </w:rPr>
        <w:t xml:space="preserve"> </w:t>
      </w:r>
    </w:p>
    <w:p w:rsidR="00BD2CBC" w:rsidRDefault="00BD2CBC" w:rsidP="007A1145">
      <w:pPr>
        <w:spacing w:line="360" w:lineRule="auto"/>
        <w:jc w:val="both"/>
        <w:rPr>
          <w:rFonts w:cs="B Nazanin"/>
          <w:sz w:val="32"/>
          <w:szCs w:val="32"/>
          <w:rtl/>
          <w:lang w:bidi="fa-IR"/>
        </w:rPr>
      </w:pPr>
      <w:r w:rsidRPr="007A1145">
        <w:rPr>
          <w:rFonts w:cs="B Nazanin" w:hint="cs"/>
          <w:sz w:val="24"/>
          <w:szCs w:val="24"/>
          <w:rtl/>
          <w:lang w:bidi="fa-IR"/>
        </w:rPr>
        <w:t xml:space="preserve">یک حرکت ارادی شامل عنصر ادراک است. واژه ی ادراک به معنی "تفسیر اطلاعات" یا " دانستن" می باشد، ادراک فرآیندی است که به واسطه ی آن آگاهی نسبت به آنچه که در خارج اتفاق می افتد، افزایش می یابد. واژه ی ادراکی </w:t>
      </w:r>
      <w:r w:rsidRPr="007A1145">
        <w:rPr>
          <w:rFonts w:ascii="Times New Roman" w:hAnsi="Times New Roman" w:cs="Times New Roman" w:hint="cs"/>
          <w:sz w:val="24"/>
          <w:szCs w:val="24"/>
          <w:rtl/>
          <w:lang w:bidi="fa-IR"/>
        </w:rPr>
        <w:t>–</w:t>
      </w:r>
      <w:r w:rsidRPr="007A1145">
        <w:rPr>
          <w:rFonts w:cs="B Nazanin" w:hint="cs"/>
          <w:sz w:val="24"/>
          <w:szCs w:val="24"/>
          <w:rtl/>
          <w:lang w:bidi="fa-IR"/>
        </w:rPr>
        <w:t xml:space="preserve"> حرکتی در دهه ی 1960 تا 1970 رواج یافت تا اهمیت تاثیری که نشانه های حسی و فرآیندهای ادراکی در فعالیت حرکتی دارندرا نشان دهد. در معنای وسیع، عمل ادراکی </w:t>
      </w:r>
      <w:r w:rsidRPr="007A1145">
        <w:rPr>
          <w:rFonts w:ascii="Times New Roman" w:hAnsi="Times New Roman" w:cs="Times New Roman" w:hint="cs"/>
          <w:sz w:val="24"/>
          <w:szCs w:val="24"/>
          <w:rtl/>
          <w:lang w:bidi="fa-IR"/>
        </w:rPr>
        <w:t>–</w:t>
      </w:r>
      <w:r w:rsidRPr="007A1145">
        <w:rPr>
          <w:rFonts w:cs="B Nazanin" w:hint="cs"/>
          <w:sz w:val="24"/>
          <w:szCs w:val="24"/>
          <w:rtl/>
          <w:lang w:bidi="fa-IR"/>
        </w:rPr>
        <w:t xml:space="preserve"> حرکتی عبارت است از هر حرکت ارادی که برای پردازش اطلاعات عملکرد، به اطلاعات حسی متکی است. در واقع، همه حرکات ارادی ممکن است به عنوان یک عمل ادراکی </w:t>
      </w:r>
      <w:r w:rsidRPr="007A1145">
        <w:rPr>
          <w:rFonts w:ascii="Times New Roman" w:hAnsi="Times New Roman" w:cs="Times New Roman" w:hint="cs"/>
          <w:sz w:val="24"/>
          <w:szCs w:val="24"/>
          <w:rtl/>
          <w:lang w:bidi="fa-IR"/>
        </w:rPr>
        <w:t>–</w:t>
      </w:r>
      <w:r w:rsidRPr="007A1145">
        <w:rPr>
          <w:rFonts w:cs="B Nazanin" w:hint="cs"/>
          <w:sz w:val="24"/>
          <w:szCs w:val="24"/>
          <w:rtl/>
          <w:lang w:bidi="fa-IR"/>
        </w:rPr>
        <w:t xml:space="preserve"> حرکتی نگریسته شوند، حرکاتی که در بخش های پایین تر مغز </w:t>
      </w:r>
      <w:r w:rsidRPr="007A1145">
        <w:rPr>
          <w:rFonts w:cs="B Nazanin" w:hint="cs"/>
          <w:sz w:val="24"/>
          <w:szCs w:val="24"/>
          <w:rtl/>
          <w:lang w:bidi="fa-IR"/>
        </w:rPr>
        <w:lastRenderedPageBreak/>
        <w:t xml:space="preserve">کنترل می شوند. بازتاب ها تنها حرکاتی هستند که به عناصری از ادراک نیاز ندارند. واژه ادراکی </w:t>
      </w:r>
      <w:r w:rsidRPr="007A1145">
        <w:rPr>
          <w:rFonts w:ascii="Times New Roman" w:hAnsi="Times New Roman" w:cs="Times New Roman" w:hint="cs"/>
          <w:sz w:val="24"/>
          <w:szCs w:val="24"/>
          <w:rtl/>
          <w:lang w:bidi="fa-IR"/>
        </w:rPr>
        <w:t>–</w:t>
      </w:r>
      <w:r w:rsidRPr="007A1145">
        <w:rPr>
          <w:rFonts w:cs="B Nazanin" w:hint="cs"/>
          <w:sz w:val="24"/>
          <w:szCs w:val="24"/>
          <w:rtl/>
          <w:lang w:bidi="fa-IR"/>
        </w:rPr>
        <w:t xml:space="preserve"> حرکتی به فرآیند سازماندهی اطلاعات ورودی با اطلاعات ذخیره شده که به عمل آشکار یا عملکرد منجر می شود، گفته می گردد(گالاهو و آزمون،1390)</w:t>
      </w:r>
      <w:r w:rsidR="007A1145">
        <w:rPr>
          <w:rFonts w:cs="B Nazanin" w:hint="cs"/>
          <w:sz w:val="24"/>
          <w:szCs w:val="24"/>
          <w:rtl/>
          <w:lang w:bidi="fa-IR"/>
        </w:rPr>
        <w:t xml:space="preserve">.        </w:t>
      </w:r>
    </w:p>
    <w:p w:rsidR="00224B53" w:rsidRDefault="00BD2CBC" w:rsidP="00352F72">
      <w:pPr>
        <w:spacing w:line="360" w:lineRule="auto"/>
        <w:jc w:val="right"/>
        <w:rPr>
          <w:rFonts w:cs="B Nazanin"/>
          <w:sz w:val="24"/>
          <w:szCs w:val="24"/>
          <w:rtl/>
          <w:lang w:bidi="fa-IR"/>
        </w:rPr>
      </w:pPr>
      <w:r w:rsidRPr="00C46E27">
        <w:rPr>
          <w:rFonts w:cs="B Nazanin" w:hint="cs"/>
          <w:sz w:val="24"/>
          <w:szCs w:val="24"/>
          <w:rtl/>
          <w:lang w:bidi="fa-IR"/>
        </w:rPr>
        <w:t xml:space="preserve">مهارت بینایی </w:t>
      </w:r>
      <w:r w:rsidRPr="00C46E27">
        <w:rPr>
          <w:rFonts w:ascii="Times New Roman" w:hAnsi="Times New Roman" w:cs="Times New Roman" w:hint="cs"/>
          <w:sz w:val="24"/>
          <w:szCs w:val="24"/>
          <w:rtl/>
          <w:lang w:bidi="fa-IR"/>
        </w:rPr>
        <w:t>–</w:t>
      </w:r>
      <w:r w:rsidRPr="00C46E27">
        <w:rPr>
          <w:rFonts w:cs="B Nazanin" w:hint="cs"/>
          <w:sz w:val="24"/>
          <w:szCs w:val="24"/>
          <w:rtl/>
          <w:lang w:bidi="fa-IR"/>
        </w:rPr>
        <w:t xml:space="preserve"> حرکتی  از حدود 4 ماهگی شروع می شود و به تدریج رشد می یابد. این مهارت نقش مهمی در انجام فعالیت هایی مانند نوشتن که دقت و ظرافت زیادی را می طلبند، ایفا می کند و اختلال در آن می تواند سبب بروز اختلال در نوشتن شود. نتایج پژوهش های صورت گرفته در این زمینه متناقض بوده و همچنین مطالعات اندکی در رابطه با فعالیت های حرکتی ظریف و مهارت های بینایی </w:t>
      </w:r>
      <w:r w:rsidRPr="00C46E27">
        <w:rPr>
          <w:rFonts w:ascii="Times New Roman" w:hAnsi="Times New Roman" w:cs="Times New Roman" w:hint="cs"/>
          <w:sz w:val="24"/>
          <w:szCs w:val="24"/>
          <w:rtl/>
          <w:lang w:bidi="fa-IR"/>
        </w:rPr>
        <w:t>–</w:t>
      </w:r>
      <w:r w:rsidRPr="00C46E27">
        <w:rPr>
          <w:rFonts w:cs="B Nazanin" w:hint="cs"/>
          <w:sz w:val="24"/>
          <w:szCs w:val="24"/>
          <w:rtl/>
          <w:lang w:bidi="fa-IR"/>
        </w:rPr>
        <w:t xml:space="preserve"> حرکتی ک</w:t>
      </w:r>
      <w:r w:rsidR="00AC38CA">
        <w:rPr>
          <w:rFonts w:cs="B Nazanin" w:hint="cs"/>
          <w:sz w:val="24"/>
          <w:szCs w:val="24"/>
          <w:rtl/>
          <w:lang w:bidi="fa-IR"/>
        </w:rPr>
        <w:t>ودکان آموزش پذیر صورت گرفته است(میرزایی،1394).</w:t>
      </w:r>
    </w:p>
    <w:p w:rsidR="00DE03BE" w:rsidRPr="00352F72" w:rsidRDefault="00352F72" w:rsidP="00352F72">
      <w:pPr>
        <w:spacing w:line="360" w:lineRule="auto"/>
        <w:jc w:val="right"/>
        <w:rPr>
          <w:rFonts w:cs="B Nazanin"/>
          <w:sz w:val="24"/>
          <w:szCs w:val="24"/>
          <w:rtl/>
          <w:lang w:bidi="fa-IR"/>
        </w:rPr>
      </w:pPr>
      <w:r>
        <w:rPr>
          <w:rFonts w:cs="B Nazanin" w:hint="cs"/>
          <w:sz w:val="24"/>
          <w:szCs w:val="24"/>
          <w:rtl/>
          <w:lang w:bidi="fa-IR"/>
        </w:rPr>
        <w:t xml:space="preserve"> </w:t>
      </w:r>
      <w:r w:rsidR="00BD2CBC" w:rsidRPr="00352F72">
        <w:rPr>
          <w:rFonts w:cs="B Nazanin" w:hint="cs"/>
          <w:sz w:val="24"/>
          <w:szCs w:val="24"/>
          <w:rtl/>
          <w:lang w:bidi="fa-IR"/>
        </w:rPr>
        <w:t xml:space="preserve">هدف پژوهش حاضر، مقایسه ی توانایی های ادراک دیداری </w:t>
      </w:r>
      <w:r w:rsidR="00BD2CBC" w:rsidRPr="00352F72">
        <w:rPr>
          <w:rFonts w:ascii="Times New Roman" w:hAnsi="Times New Roman" w:cs="Times New Roman" w:hint="cs"/>
          <w:sz w:val="24"/>
          <w:szCs w:val="24"/>
          <w:rtl/>
          <w:lang w:bidi="fa-IR"/>
        </w:rPr>
        <w:t>–</w:t>
      </w:r>
      <w:r w:rsidR="00BD2CBC" w:rsidRPr="00352F72">
        <w:rPr>
          <w:rFonts w:cs="B Nazanin" w:hint="cs"/>
          <w:sz w:val="24"/>
          <w:szCs w:val="24"/>
          <w:rtl/>
          <w:lang w:bidi="fa-IR"/>
        </w:rPr>
        <w:t xml:space="preserve"> حرکتی </w:t>
      </w:r>
      <w:r>
        <w:rPr>
          <w:rFonts w:cs="B Nazanin" w:hint="cs"/>
          <w:sz w:val="24"/>
          <w:szCs w:val="24"/>
          <w:rtl/>
          <w:lang w:bidi="fa-IR"/>
        </w:rPr>
        <w:t>کودکان عادی و کم توان ذهنی بود.</w:t>
      </w:r>
    </w:p>
    <w:p w:rsidR="003A7D10" w:rsidRPr="00F074D8" w:rsidRDefault="00EC5149" w:rsidP="00926E34">
      <w:pPr>
        <w:bidi/>
        <w:spacing w:line="360" w:lineRule="auto"/>
        <w:jc w:val="both"/>
        <w:rPr>
          <w:rFonts w:cs="B Nazanin"/>
          <w:b/>
          <w:bCs/>
          <w:sz w:val="28"/>
          <w:szCs w:val="28"/>
          <w:rtl/>
          <w:lang w:bidi="fa-IR"/>
        </w:rPr>
      </w:pPr>
      <w:r w:rsidRPr="00733C51">
        <w:rPr>
          <w:rFonts w:cs="B Nazanin" w:hint="cs"/>
          <w:b/>
          <w:bCs/>
          <w:sz w:val="28"/>
          <w:szCs w:val="28"/>
          <w:rtl/>
          <w:lang w:bidi="fa-IR"/>
        </w:rPr>
        <w:t>روش شناسی تحقیق</w:t>
      </w:r>
      <w:r w:rsidR="00F074D8">
        <w:rPr>
          <w:rFonts w:cs="B Nazanin" w:hint="cs"/>
          <w:b/>
          <w:bCs/>
          <w:sz w:val="28"/>
          <w:szCs w:val="28"/>
          <w:rtl/>
          <w:lang w:bidi="fa-IR"/>
        </w:rPr>
        <w:t xml:space="preserve">: </w:t>
      </w:r>
      <w:r w:rsidR="00F22823" w:rsidRPr="00EB0849">
        <w:rPr>
          <w:rFonts w:cs="B Nazanin" w:hint="cs"/>
          <w:sz w:val="24"/>
          <w:szCs w:val="24"/>
          <w:rtl/>
          <w:lang w:bidi="fa-IR"/>
        </w:rPr>
        <w:t>پژوهش حاضر یک</w:t>
      </w:r>
      <w:r w:rsidR="00B961F3" w:rsidRPr="00EB0849">
        <w:rPr>
          <w:rFonts w:cs="B Nazanin" w:hint="cs"/>
          <w:sz w:val="24"/>
          <w:szCs w:val="24"/>
          <w:rtl/>
          <w:lang w:bidi="fa-IR"/>
        </w:rPr>
        <w:t xml:space="preserve"> مطالعه علی </w:t>
      </w:r>
      <w:r w:rsidR="00B961F3" w:rsidRPr="00EB0849">
        <w:rPr>
          <w:rFonts w:ascii="Times New Roman" w:hAnsi="Times New Roman" w:cs="Times New Roman" w:hint="cs"/>
          <w:sz w:val="24"/>
          <w:szCs w:val="24"/>
          <w:rtl/>
          <w:lang w:bidi="fa-IR"/>
        </w:rPr>
        <w:t>–</w:t>
      </w:r>
      <w:r w:rsidR="00B961F3" w:rsidRPr="00EB0849">
        <w:rPr>
          <w:rFonts w:cs="B Nazanin" w:hint="cs"/>
          <w:sz w:val="24"/>
          <w:szCs w:val="24"/>
          <w:rtl/>
          <w:lang w:bidi="fa-IR"/>
        </w:rPr>
        <w:t xml:space="preserve"> مقایسه ای بود.</w:t>
      </w:r>
      <w:r w:rsidR="00893203" w:rsidRPr="00EB0849">
        <w:rPr>
          <w:rFonts w:cs="B Nazanin" w:hint="cs"/>
          <w:sz w:val="24"/>
          <w:szCs w:val="24"/>
          <w:rtl/>
          <w:lang w:bidi="fa-IR"/>
        </w:rPr>
        <w:t xml:space="preserve"> جامعه ی آماری پژوهش حاضر عبارت است از دانش آموزان دختر مقطع ابتدایی(مدارس عادی و استثنایی) شهرستان شیراز بود، که از بین این ها تعداد 53 نفر(مدارس عادی) و 47 نفر(مدارس استثنایی) به صورت تصادفی انتخاب شدند. ابزار مورد استفاده در این تحقیق</w:t>
      </w:r>
      <w:r w:rsidR="00B961F3" w:rsidRPr="00EB0849">
        <w:rPr>
          <w:rFonts w:cs="B Nazanin" w:hint="cs"/>
          <w:sz w:val="24"/>
          <w:szCs w:val="24"/>
          <w:rtl/>
          <w:lang w:bidi="fa-IR"/>
        </w:rPr>
        <w:t xml:space="preserve"> آزمون</w:t>
      </w:r>
      <w:r w:rsidR="00893203" w:rsidRPr="00EB0849">
        <w:rPr>
          <w:rFonts w:cs="B Nazanin" w:hint="cs"/>
          <w:sz w:val="24"/>
          <w:szCs w:val="24"/>
          <w:rtl/>
          <w:lang w:bidi="fa-IR"/>
        </w:rPr>
        <w:t xml:space="preserve"> دیداری - حرکتی</w:t>
      </w:r>
      <w:r w:rsidR="00B961F3" w:rsidRPr="00EB0849">
        <w:rPr>
          <w:rFonts w:cs="B Nazanin" w:hint="cs"/>
          <w:sz w:val="24"/>
          <w:szCs w:val="24"/>
          <w:rtl/>
          <w:lang w:bidi="fa-IR"/>
        </w:rPr>
        <w:t xml:space="preserve"> بندر گشتالت</w:t>
      </w:r>
      <w:r w:rsidR="00893203" w:rsidRPr="00EB0849">
        <w:rPr>
          <w:rFonts w:cs="B Nazanin" w:hint="cs"/>
          <w:sz w:val="24"/>
          <w:szCs w:val="24"/>
          <w:rtl/>
          <w:lang w:bidi="fa-IR"/>
        </w:rPr>
        <w:t xml:space="preserve"> بود. </w:t>
      </w:r>
      <w:r w:rsidR="003A7D10" w:rsidRPr="00EB0849">
        <w:rPr>
          <w:rFonts w:cs="B Nazanin" w:hint="cs"/>
          <w:sz w:val="24"/>
          <w:szCs w:val="24"/>
          <w:rtl/>
          <w:lang w:bidi="fa-IR"/>
        </w:rPr>
        <w:t xml:space="preserve">آزمون دیداری </w:t>
      </w:r>
      <w:r w:rsidR="003A7D10" w:rsidRPr="00EB0849">
        <w:rPr>
          <w:rFonts w:ascii="Times New Roman" w:hAnsi="Times New Roman" w:cs="Times New Roman" w:hint="cs"/>
          <w:sz w:val="24"/>
          <w:szCs w:val="24"/>
          <w:rtl/>
          <w:lang w:bidi="fa-IR"/>
        </w:rPr>
        <w:t>–</w:t>
      </w:r>
      <w:r w:rsidR="003A7D10" w:rsidRPr="00EB0849">
        <w:rPr>
          <w:rFonts w:cs="B Nazanin" w:hint="cs"/>
          <w:sz w:val="24"/>
          <w:szCs w:val="24"/>
          <w:rtl/>
          <w:lang w:bidi="fa-IR"/>
        </w:rPr>
        <w:t xml:space="preserve"> حرکتی بندر گشتالت توسط لورتا بندر (1938) گردآوری و در رساله ی وی تحت عنوان یک آزمون طرح دیداری </w:t>
      </w:r>
      <w:r w:rsidR="003A7D10" w:rsidRPr="00EB0849">
        <w:rPr>
          <w:rFonts w:ascii="Times New Roman" w:hAnsi="Times New Roman" w:cs="Times New Roman" w:hint="cs"/>
          <w:sz w:val="24"/>
          <w:szCs w:val="24"/>
          <w:rtl/>
          <w:lang w:bidi="fa-IR"/>
        </w:rPr>
        <w:t>–</w:t>
      </w:r>
      <w:r w:rsidR="003A7D10" w:rsidRPr="00EB0849">
        <w:rPr>
          <w:rFonts w:cs="B Nazanin" w:hint="cs"/>
          <w:sz w:val="24"/>
          <w:szCs w:val="24"/>
          <w:rtl/>
          <w:lang w:bidi="fa-IR"/>
        </w:rPr>
        <w:t xml:space="preserve"> حرکتی و کاربرد بالینی آن مورد بحث قرار گرفت(مارنات،2003).</w:t>
      </w:r>
      <w:r w:rsidR="003A7D10">
        <w:rPr>
          <w:rFonts w:cs="B Nazanin" w:hint="cs"/>
          <w:sz w:val="32"/>
          <w:szCs w:val="32"/>
          <w:rtl/>
          <w:lang w:bidi="fa-IR"/>
        </w:rPr>
        <w:t xml:space="preserve"> </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t xml:space="preserve">این آزمون، شامل 16 کارت محرک، یک برگ مشاهده و دو آزمون تکمیلی ادراکی و حرکتی برای ارزیابی عملکرد آزمودنی هاست. اجرای آزمون مستلزم دو مرحله است: مرحله ی نسخه برداری(کشیدن کارت ها، آزمون ادراکی و آزمون حرکتی) و مرحله یادآوری. این آزمون یکپارچگی مهارت های بینایی </w:t>
      </w:r>
      <w:r w:rsidRPr="009937C2">
        <w:rPr>
          <w:rFonts w:ascii="Times New Roman" w:hAnsi="Times New Roman" w:cs="Times New Roman" w:hint="cs"/>
          <w:sz w:val="24"/>
          <w:szCs w:val="24"/>
          <w:rtl/>
          <w:lang w:bidi="fa-IR"/>
        </w:rPr>
        <w:t>–</w:t>
      </w:r>
      <w:r w:rsidRPr="009937C2">
        <w:rPr>
          <w:rFonts w:cs="B Nazanin" w:hint="cs"/>
          <w:sz w:val="24"/>
          <w:szCs w:val="24"/>
          <w:rtl/>
          <w:lang w:bidi="fa-IR"/>
        </w:rPr>
        <w:t xml:space="preserve"> حرکتی کودکان و بزرگسالان را از سن 4 سالگی تا بالاتر از سن 85 سالگی را اندازه گیری می کند و یکی از پراستفاده ترین وسایل روانسنجی است که در سال 1938 توسط بندر پدید آمده است. سیستم نمره گذاری این آزمون، یک انطباق ساده شده از سیستم نمره گذاری کیفی است. در این سیستم هر ماده در یک مقیاس درجه بندی پنج ارزشی (0-4) ارزیابی می شود. ملاک های این نمره گذاری به صورت زیر است:</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t>صفر: عدم هم شکلی، ترسیم تصادفی، خط خطی کردن و فقدان طرح</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t>یک: هم شکلی ناچیز و یا مبهم</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t>دو: تا حدی هم شکلی متوسط</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lastRenderedPageBreak/>
        <w:t>سه: نیرومند، هم شکلی نزدیک، تکثیر دقیق</w:t>
      </w:r>
    </w:p>
    <w:p w:rsidR="003A7D10" w:rsidRDefault="003A7D10" w:rsidP="009937C2">
      <w:pPr>
        <w:bidi/>
        <w:spacing w:line="360" w:lineRule="auto"/>
        <w:jc w:val="both"/>
        <w:rPr>
          <w:rFonts w:cs="B Nazanin"/>
          <w:sz w:val="32"/>
          <w:szCs w:val="32"/>
          <w:rtl/>
          <w:lang w:bidi="fa-IR"/>
        </w:rPr>
      </w:pPr>
      <w:r w:rsidRPr="009937C2">
        <w:rPr>
          <w:rFonts w:cs="B Nazanin" w:hint="cs"/>
          <w:sz w:val="24"/>
          <w:szCs w:val="24"/>
          <w:rtl/>
          <w:lang w:bidi="fa-IR"/>
        </w:rPr>
        <w:t>چهار: تقریبا عالی</w:t>
      </w:r>
      <w:r w:rsidRPr="001D40B0">
        <w:rPr>
          <w:rFonts w:cs="B Nazanin" w:hint="cs"/>
          <w:sz w:val="24"/>
          <w:szCs w:val="24"/>
          <w:rtl/>
          <w:lang w:bidi="fa-IR"/>
        </w:rPr>
        <w:t>(برنیگان و دکر،1389)</w:t>
      </w:r>
      <w:r w:rsidR="001D40B0">
        <w:rPr>
          <w:rFonts w:cs="B Nazanin" w:hint="cs"/>
          <w:sz w:val="24"/>
          <w:szCs w:val="24"/>
          <w:rtl/>
          <w:lang w:bidi="fa-IR"/>
        </w:rPr>
        <w:t>.</w:t>
      </w:r>
    </w:p>
    <w:p w:rsidR="003A7D10" w:rsidRPr="009937C2" w:rsidRDefault="003A7D10" w:rsidP="009937C2">
      <w:pPr>
        <w:bidi/>
        <w:spacing w:line="360" w:lineRule="auto"/>
        <w:jc w:val="both"/>
        <w:rPr>
          <w:rFonts w:cs="B Nazanin"/>
          <w:sz w:val="24"/>
          <w:szCs w:val="24"/>
          <w:rtl/>
          <w:lang w:bidi="fa-IR"/>
        </w:rPr>
      </w:pPr>
      <w:r w:rsidRPr="009937C2">
        <w:rPr>
          <w:rFonts w:cs="B Nazanin" w:hint="cs"/>
          <w:sz w:val="24"/>
          <w:szCs w:val="24"/>
          <w:rtl/>
          <w:lang w:bidi="fa-IR"/>
        </w:rPr>
        <w:t>اکثر فرم های خارجی این آزمون دارای پایایی و اعتبار قابل قبولی می باشند. پایایی این آزمون در دامنه بین 54/0 تا 97/0 گزارش شده است( به نقل از هادیانفرد،1386). پایایی و روایی آزمون بندر گشتالت برای کودکان 11- 4 ساله شیراز توسط بهرامیان، هادیانفرد، محمدی و رحیمی(1392) انجام شده است، بدین گونه که ضریب پایایی حاصل از بازآزمایی آزمون در مرحله نسخه برداری برابر با 94/0 و در مرحله ی یادآوری 76/0 بوده است. میانگین کلی ضریب پایایی تنصیف برای تمام رده های سنی برابر با 80/0 محاسبه شده است. نتایج حاصل از سنجش روایی آزمون، نشانگر روایی بالای آزمون بندر گشتالت بوده و بیانگر این نکته است که در این فرهنگ نیز از این آزمون می توان به عنوان ابزار سنجشی و تشخیصی مناسبی استفاده کرد.</w:t>
      </w:r>
    </w:p>
    <w:p w:rsidR="00EC21F0" w:rsidRPr="009937C2" w:rsidRDefault="00B961F3" w:rsidP="009937C2">
      <w:pPr>
        <w:bidi/>
        <w:spacing w:line="360" w:lineRule="auto"/>
        <w:jc w:val="both"/>
        <w:rPr>
          <w:rFonts w:cs="B Nazanin"/>
          <w:sz w:val="24"/>
          <w:szCs w:val="24"/>
          <w:rtl/>
          <w:lang w:bidi="fa-IR"/>
        </w:rPr>
      </w:pPr>
      <w:r w:rsidRPr="009937C2">
        <w:rPr>
          <w:rFonts w:cs="B Nazanin" w:hint="cs"/>
          <w:sz w:val="24"/>
          <w:szCs w:val="24"/>
          <w:rtl/>
          <w:lang w:bidi="fa-IR"/>
        </w:rPr>
        <w:t>جهت تجزیه و تحلیل داده ها از</w:t>
      </w:r>
      <w:r w:rsidR="00893203" w:rsidRPr="009937C2">
        <w:rPr>
          <w:rFonts w:cs="B Nazanin" w:hint="cs"/>
          <w:sz w:val="24"/>
          <w:szCs w:val="24"/>
          <w:rtl/>
          <w:lang w:bidi="fa-IR"/>
        </w:rPr>
        <w:t xml:space="preserve"> آمار توصیفی و برای پاسخ به سوال تحقیق از آزمون تی مستقل استفاده شد</w:t>
      </w:r>
      <w:r w:rsidRPr="009937C2">
        <w:rPr>
          <w:rFonts w:cs="B Nazanin" w:hint="cs"/>
          <w:sz w:val="24"/>
          <w:szCs w:val="24"/>
          <w:rtl/>
          <w:lang w:bidi="fa-IR"/>
        </w:rPr>
        <w:t xml:space="preserve">. </w:t>
      </w:r>
    </w:p>
    <w:p w:rsidR="002773E4" w:rsidRPr="00926E34" w:rsidRDefault="00426E14" w:rsidP="00926E34">
      <w:pPr>
        <w:jc w:val="right"/>
        <w:rPr>
          <w:rFonts w:cs="B Nazanin"/>
          <w:b/>
          <w:bCs/>
          <w:sz w:val="28"/>
          <w:szCs w:val="28"/>
          <w:rtl/>
          <w:lang w:bidi="fa-IR"/>
        </w:rPr>
      </w:pPr>
      <w:r w:rsidRPr="00733C51">
        <w:rPr>
          <w:rFonts w:cs="B Nazanin" w:hint="cs"/>
          <w:b/>
          <w:bCs/>
          <w:sz w:val="28"/>
          <w:szCs w:val="28"/>
          <w:rtl/>
          <w:lang w:bidi="fa-IR"/>
        </w:rPr>
        <w:t>یافته ها</w:t>
      </w:r>
      <w:r w:rsidR="00926E34">
        <w:rPr>
          <w:rFonts w:cs="B Nazanin" w:hint="cs"/>
          <w:b/>
          <w:bCs/>
          <w:sz w:val="28"/>
          <w:szCs w:val="28"/>
          <w:rtl/>
          <w:lang w:bidi="fa-IR"/>
        </w:rPr>
        <w:t>:</w:t>
      </w:r>
      <w:r w:rsidR="003A7D10" w:rsidRPr="00733C51">
        <w:rPr>
          <w:rFonts w:cs="B Nazanin" w:hint="cs"/>
          <w:sz w:val="24"/>
          <w:szCs w:val="24"/>
          <w:rtl/>
          <w:lang w:bidi="fa-IR"/>
        </w:rPr>
        <w:t>یافته های مربوط به مطالعه ی حاضر در دو بخش آمار توصیفی و استنباطی گزارش می شود که در جداول 1 و 2 نشان داده می شود.</w:t>
      </w:r>
    </w:p>
    <w:p w:rsidR="008327A4" w:rsidRPr="009937C2" w:rsidRDefault="003A7D10" w:rsidP="008327A4">
      <w:pPr>
        <w:jc w:val="center"/>
        <w:rPr>
          <w:rFonts w:cs="B Nazanin"/>
          <w:b/>
          <w:bCs/>
          <w:sz w:val="24"/>
          <w:szCs w:val="24"/>
          <w:rtl/>
          <w:lang w:bidi="fa-IR"/>
        </w:rPr>
      </w:pPr>
      <w:r w:rsidRPr="009937C2">
        <w:rPr>
          <w:rFonts w:cs="B Nazanin" w:hint="cs"/>
          <w:b/>
          <w:bCs/>
          <w:sz w:val="24"/>
          <w:szCs w:val="24"/>
          <w:rtl/>
          <w:lang w:bidi="fa-IR"/>
        </w:rPr>
        <w:t>جدول1: اطلاعات توصیفی مربوط به متغیرهای تحقیق</w:t>
      </w:r>
    </w:p>
    <w:tbl>
      <w:tblPr>
        <w:tblStyle w:val="TableGrid"/>
        <w:tblW w:w="10980" w:type="dxa"/>
        <w:tblInd w:w="-817" w:type="dxa"/>
        <w:tblLook w:val="04A0" w:firstRow="1" w:lastRow="0" w:firstColumn="1" w:lastColumn="0" w:noHBand="0" w:noVBand="1"/>
      </w:tblPr>
      <w:tblGrid>
        <w:gridCol w:w="1222"/>
        <w:gridCol w:w="1307"/>
        <w:gridCol w:w="1307"/>
        <w:gridCol w:w="1535"/>
        <w:gridCol w:w="1307"/>
        <w:gridCol w:w="1307"/>
        <w:gridCol w:w="1171"/>
        <w:gridCol w:w="1824"/>
      </w:tblGrid>
      <w:tr w:rsidR="002773E4" w:rsidRPr="00B57192" w:rsidTr="002773E4">
        <w:tc>
          <w:tcPr>
            <w:tcW w:w="1222" w:type="dxa"/>
          </w:tcPr>
          <w:p w:rsidR="002773E4" w:rsidRPr="00B57192" w:rsidRDefault="002773E4" w:rsidP="00F52075">
            <w:pPr>
              <w:jc w:val="center"/>
              <w:rPr>
                <w:rFonts w:cs="B Nazanin"/>
                <w:sz w:val="24"/>
                <w:szCs w:val="24"/>
              </w:rPr>
            </w:pPr>
            <w:r w:rsidRPr="00B57192">
              <w:rPr>
                <w:rFonts w:cs="B Nazanin" w:hint="cs"/>
                <w:sz w:val="24"/>
                <w:szCs w:val="24"/>
                <w:rtl/>
              </w:rPr>
              <w:t>یادآوری</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حرکتی</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ادراکی</w:t>
            </w:r>
          </w:p>
        </w:tc>
        <w:tc>
          <w:tcPr>
            <w:tcW w:w="1535" w:type="dxa"/>
          </w:tcPr>
          <w:p w:rsidR="002773E4" w:rsidRPr="00B57192" w:rsidRDefault="002773E4" w:rsidP="00F52075">
            <w:pPr>
              <w:jc w:val="center"/>
              <w:rPr>
                <w:rFonts w:cs="B Nazanin"/>
                <w:sz w:val="24"/>
                <w:szCs w:val="24"/>
              </w:rPr>
            </w:pPr>
            <w:r w:rsidRPr="00B57192">
              <w:rPr>
                <w:rFonts w:cs="B Nazanin" w:hint="cs"/>
                <w:sz w:val="24"/>
                <w:szCs w:val="24"/>
                <w:rtl/>
              </w:rPr>
              <w:t>ترسیمی</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وزن</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قد</w:t>
            </w:r>
          </w:p>
        </w:tc>
        <w:tc>
          <w:tcPr>
            <w:tcW w:w="1171" w:type="dxa"/>
          </w:tcPr>
          <w:p w:rsidR="002773E4" w:rsidRPr="00B57192" w:rsidRDefault="002773E4" w:rsidP="00F52075">
            <w:pPr>
              <w:jc w:val="center"/>
              <w:rPr>
                <w:rFonts w:cs="B Nazanin"/>
                <w:sz w:val="24"/>
                <w:szCs w:val="24"/>
                <w:rtl/>
                <w:lang w:bidi="fa-IR"/>
              </w:rPr>
            </w:pPr>
            <w:r w:rsidRPr="00B57192">
              <w:rPr>
                <w:rFonts w:cs="B Nazanin" w:hint="cs"/>
                <w:sz w:val="24"/>
                <w:szCs w:val="24"/>
                <w:rtl/>
                <w:lang w:bidi="fa-IR"/>
              </w:rPr>
              <w:t>سن</w:t>
            </w:r>
          </w:p>
        </w:tc>
        <w:tc>
          <w:tcPr>
            <w:tcW w:w="1824" w:type="dxa"/>
          </w:tcPr>
          <w:p w:rsidR="002773E4" w:rsidRPr="00B57192" w:rsidRDefault="00F01194" w:rsidP="00F52075">
            <w:pPr>
              <w:jc w:val="center"/>
              <w:rPr>
                <w:rFonts w:cs="B Nazanin"/>
                <w:sz w:val="24"/>
                <w:szCs w:val="24"/>
              </w:rPr>
            </w:pPr>
            <w:r>
              <w:rPr>
                <w:rFonts w:cs="B Nazanin" w:hint="cs"/>
                <w:sz w:val="24"/>
                <w:szCs w:val="24"/>
                <w:rtl/>
              </w:rPr>
              <w:t>متغیر</w:t>
            </w:r>
          </w:p>
        </w:tc>
      </w:tr>
      <w:tr w:rsidR="002773E4" w:rsidRPr="00B57192" w:rsidTr="002773E4">
        <w:tc>
          <w:tcPr>
            <w:tcW w:w="1222"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535"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307" w:type="dxa"/>
          </w:tcPr>
          <w:p w:rsidR="002773E4" w:rsidRPr="00B57192" w:rsidRDefault="002773E4" w:rsidP="00F52075">
            <w:pPr>
              <w:jc w:val="center"/>
              <w:rPr>
                <w:rFonts w:cs="B Nazanin"/>
                <w:sz w:val="24"/>
                <w:szCs w:val="24"/>
                <w:rtl/>
                <w:lang w:bidi="fa-IR"/>
              </w:rPr>
            </w:pPr>
            <w:r w:rsidRPr="00B57192">
              <w:rPr>
                <w:rFonts w:cs="B Nazanin" w:hint="cs"/>
                <w:sz w:val="24"/>
                <w:szCs w:val="24"/>
                <w:rtl/>
                <w:lang w:bidi="fa-IR"/>
              </w:rPr>
              <w:t>100</w:t>
            </w:r>
          </w:p>
        </w:tc>
        <w:tc>
          <w:tcPr>
            <w:tcW w:w="1171" w:type="dxa"/>
          </w:tcPr>
          <w:p w:rsidR="002773E4" w:rsidRPr="00B57192" w:rsidRDefault="002773E4" w:rsidP="00F52075">
            <w:pPr>
              <w:jc w:val="center"/>
              <w:rPr>
                <w:rFonts w:cs="B Nazanin"/>
                <w:sz w:val="24"/>
                <w:szCs w:val="24"/>
              </w:rPr>
            </w:pPr>
            <w:r w:rsidRPr="00B57192">
              <w:rPr>
                <w:rFonts w:cs="B Nazanin" w:hint="cs"/>
                <w:sz w:val="24"/>
                <w:szCs w:val="24"/>
                <w:rtl/>
              </w:rPr>
              <w:t>100</w:t>
            </w:r>
          </w:p>
        </w:tc>
        <w:tc>
          <w:tcPr>
            <w:tcW w:w="1824" w:type="dxa"/>
          </w:tcPr>
          <w:p w:rsidR="002773E4" w:rsidRPr="00B57192" w:rsidRDefault="00F01194" w:rsidP="00F52075">
            <w:pPr>
              <w:jc w:val="center"/>
              <w:rPr>
                <w:rFonts w:cs="B Nazanin"/>
                <w:sz w:val="24"/>
                <w:szCs w:val="24"/>
              </w:rPr>
            </w:pPr>
            <w:r>
              <w:rPr>
                <w:rFonts w:cs="B Nazanin" w:hint="cs"/>
                <w:sz w:val="24"/>
                <w:szCs w:val="24"/>
                <w:rtl/>
              </w:rPr>
              <w:t>تعداد</w:t>
            </w:r>
          </w:p>
        </w:tc>
      </w:tr>
      <w:tr w:rsidR="002773E4" w:rsidRPr="00B57192" w:rsidTr="002773E4">
        <w:tc>
          <w:tcPr>
            <w:tcW w:w="1222" w:type="dxa"/>
          </w:tcPr>
          <w:p w:rsidR="002773E4" w:rsidRPr="00B57192" w:rsidRDefault="002773E4" w:rsidP="00F52075">
            <w:pPr>
              <w:jc w:val="center"/>
              <w:rPr>
                <w:rFonts w:cs="B Nazanin"/>
                <w:sz w:val="24"/>
                <w:szCs w:val="24"/>
              </w:rPr>
            </w:pPr>
            <w:r w:rsidRPr="00B57192">
              <w:rPr>
                <w:rFonts w:cs="B Nazanin" w:hint="cs"/>
                <w:sz w:val="24"/>
                <w:szCs w:val="24"/>
                <w:rtl/>
              </w:rPr>
              <w:t>1000/1</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4300/8</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5900/7</w:t>
            </w:r>
          </w:p>
        </w:tc>
        <w:tc>
          <w:tcPr>
            <w:tcW w:w="1535" w:type="dxa"/>
          </w:tcPr>
          <w:p w:rsidR="002773E4" w:rsidRPr="00B57192" w:rsidRDefault="002773E4" w:rsidP="00F52075">
            <w:pPr>
              <w:jc w:val="center"/>
              <w:rPr>
                <w:rFonts w:cs="B Nazanin"/>
                <w:sz w:val="24"/>
                <w:szCs w:val="24"/>
              </w:rPr>
            </w:pPr>
            <w:r w:rsidRPr="00B57192">
              <w:rPr>
                <w:rFonts w:cs="B Nazanin" w:hint="cs"/>
                <w:sz w:val="24"/>
                <w:szCs w:val="24"/>
                <w:rtl/>
              </w:rPr>
              <w:t>2200/27</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5600/36</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3618/1</w:t>
            </w:r>
          </w:p>
        </w:tc>
        <w:tc>
          <w:tcPr>
            <w:tcW w:w="1171" w:type="dxa"/>
          </w:tcPr>
          <w:p w:rsidR="002773E4" w:rsidRPr="00B57192" w:rsidRDefault="002773E4" w:rsidP="00F52075">
            <w:pPr>
              <w:jc w:val="center"/>
              <w:rPr>
                <w:rFonts w:cs="B Nazanin"/>
                <w:sz w:val="24"/>
                <w:szCs w:val="24"/>
              </w:rPr>
            </w:pPr>
            <w:r w:rsidRPr="00B57192">
              <w:rPr>
                <w:rFonts w:cs="B Nazanin" w:hint="cs"/>
                <w:sz w:val="24"/>
                <w:szCs w:val="24"/>
                <w:rtl/>
              </w:rPr>
              <w:t>3500/3</w:t>
            </w:r>
          </w:p>
        </w:tc>
        <w:tc>
          <w:tcPr>
            <w:tcW w:w="1824" w:type="dxa"/>
          </w:tcPr>
          <w:p w:rsidR="002773E4" w:rsidRPr="00B57192" w:rsidRDefault="002773E4" w:rsidP="00F52075">
            <w:pPr>
              <w:jc w:val="center"/>
              <w:rPr>
                <w:rFonts w:cs="B Nazanin"/>
                <w:sz w:val="24"/>
                <w:szCs w:val="24"/>
              </w:rPr>
            </w:pPr>
            <w:r w:rsidRPr="00B57192">
              <w:rPr>
                <w:rFonts w:cs="B Nazanin" w:hint="cs"/>
                <w:sz w:val="24"/>
                <w:szCs w:val="24"/>
                <w:rtl/>
              </w:rPr>
              <w:t>میانگین</w:t>
            </w:r>
          </w:p>
        </w:tc>
      </w:tr>
      <w:tr w:rsidR="002773E4" w:rsidRPr="00B57192" w:rsidTr="002773E4">
        <w:tc>
          <w:tcPr>
            <w:tcW w:w="1222" w:type="dxa"/>
          </w:tcPr>
          <w:p w:rsidR="002773E4" w:rsidRPr="00B57192" w:rsidRDefault="002773E4" w:rsidP="00F52075">
            <w:pPr>
              <w:jc w:val="center"/>
              <w:rPr>
                <w:rFonts w:cs="B Nazanin"/>
                <w:sz w:val="24"/>
                <w:szCs w:val="24"/>
              </w:rPr>
            </w:pPr>
            <w:r w:rsidRPr="00B57192">
              <w:rPr>
                <w:rFonts w:cs="B Nazanin" w:hint="cs"/>
                <w:sz w:val="24"/>
                <w:szCs w:val="24"/>
                <w:rtl/>
              </w:rPr>
              <w:t>89330/0</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00590/3</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31419/2</w:t>
            </w:r>
          </w:p>
        </w:tc>
        <w:tc>
          <w:tcPr>
            <w:tcW w:w="1535" w:type="dxa"/>
          </w:tcPr>
          <w:p w:rsidR="002773E4" w:rsidRPr="00B57192" w:rsidRDefault="002773E4" w:rsidP="00F01194">
            <w:pPr>
              <w:jc w:val="center"/>
              <w:rPr>
                <w:rFonts w:cs="B Nazanin"/>
                <w:sz w:val="24"/>
                <w:szCs w:val="24"/>
                <w:rtl/>
                <w:lang w:bidi="fa-IR"/>
              </w:rPr>
            </w:pPr>
            <w:r w:rsidRPr="00B57192">
              <w:rPr>
                <w:rFonts w:cs="B Nazanin" w:hint="cs"/>
                <w:sz w:val="24"/>
                <w:szCs w:val="24"/>
                <w:rtl/>
              </w:rPr>
              <w:t>1</w:t>
            </w:r>
            <w:r w:rsidRPr="00B57192">
              <w:rPr>
                <w:rFonts w:cs="B Nazanin"/>
                <w:sz w:val="24"/>
                <w:szCs w:val="24"/>
              </w:rPr>
              <w:t>/</w:t>
            </w:r>
            <w:r w:rsidRPr="00B57192">
              <w:rPr>
                <w:rFonts w:cs="B Nazanin" w:hint="cs"/>
                <w:sz w:val="24"/>
                <w:szCs w:val="24"/>
                <w:rtl/>
              </w:rPr>
              <w:t>42861</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21592/8</w:t>
            </w:r>
          </w:p>
        </w:tc>
        <w:tc>
          <w:tcPr>
            <w:tcW w:w="1307" w:type="dxa"/>
          </w:tcPr>
          <w:p w:rsidR="002773E4" w:rsidRPr="00B57192" w:rsidRDefault="002773E4" w:rsidP="00F52075">
            <w:pPr>
              <w:jc w:val="center"/>
              <w:rPr>
                <w:rFonts w:cs="B Nazanin"/>
                <w:sz w:val="24"/>
                <w:szCs w:val="24"/>
              </w:rPr>
            </w:pPr>
            <w:r w:rsidRPr="00B57192">
              <w:rPr>
                <w:rFonts w:cs="B Nazanin" w:hint="cs"/>
                <w:sz w:val="24"/>
                <w:szCs w:val="24"/>
                <w:rtl/>
              </w:rPr>
              <w:t>08385/0</w:t>
            </w:r>
          </w:p>
        </w:tc>
        <w:tc>
          <w:tcPr>
            <w:tcW w:w="1171" w:type="dxa"/>
          </w:tcPr>
          <w:p w:rsidR="002773E4" w:rsidRPr="00B57192" w:rsidRDefault="002773E4" w:rsidP="00F52075">
            <w:pPr>
              <w:jc w:val="center"/>
              <w:rPr>
                <w:rFonts w:cs="B Nazanin"/>
                <w:sz w:val="24"/>
                <w:szCs w:val="24"/>
              </w:rPr>
            </w:pPr>
            <w:r w:rsidRPr="00B57192">
              <w:rPr>
                <w:rFonts w:cs="B Nazanin" w:hint="cs"/>
                <w:sz w:val="24"/>
                <w:szCs w:val="24"/>
                <w:rtl/>
              </w:rPr>
              <w:t>68999/1</w:t>
            </w:r>
          </w:p>
        </w:tc>
        <w:tc>
          <w:tcPr>
            <w:tcW w:w="1824" w:type="dxa"/>
          </w:tcPr>
          <w:p w:rsidR="002773E4" w:rsidRPr="00B57192" w:rsidRDefault="002773E4" w:rsidP="00F52075">
            <w:pPr>
              <w:jc w:val="center"/>
              <w:rPr>
                <w:rFonts w:cs="B Nazanin"/>
                <w:sz w:val="24"/>
                <w:szCs w:val="24"/>
              </w:rPr>
            </w:pPr>
            <w:r w:rsidRPr="00B57192">
              <w:rPr>
                <w:rFonts w:cs="B Nazanin" w:hint="cs"/>
                <w:sz w:val="24"/>
                <w:szCs w:val="24"/>
                <w:rtl/>
              </w:rPr>
              <w:t>انحراف استاندارد</w:t>
            </w:r>
          </w:p>
        </w:tc>
      </w:tr>
    </w:tbl>
    <w:p w:rsidR="003A7D10" w:rsidRDefault="003A7D10" w:rsidP="00926E34">
      <w:pPr>
        <w:bidi/>
        <w:spacing w:line="360" w:lineRule="auto"/>
        <w:jc w:val="both"/>
        <w:rPr>
          <w:rFonts w:cs="B Nazanin"/>
          <w:sz w:val="24"/>
          <w:szCs w:val="24"/>
          <w:rtl/>
          <w:lang w:bidi="fa-IR"/>
        </w:rPr>
      </w:pPr>
      <w:r w:rsidRPr="002B0D43">
        <w:rPr>
          <w:rFonts w:cs="B Nazanin" w:hint="cs"/>
          <w:sz w:val="24"/>
          <w:szCs w:val="24"/>
          <w:rtl/>
          <w:lang w:bidi="fa-IR"/>
        </w:rPr>
        <w:t xml:space="preserve">همانطور که در جدول  مشاهده می گردد، میانگین </w:t>
      </w:r>
      <w:r w:rsidR="00FD6C39" w:rsidRPr="002B0D43">
        <w:rPr>
          <w:rFonts w:cs="B Nazanin" w:hint="cs"/>
          <w:sz w:val="24"/>
          <w:szCs w:val="24"/>
          <w:rtl/>
          <w:lang w:bidi="fa-IR"/>
        </w:rPr>
        <w:t>های سنی افراد (</w:t>
      </w:r>
      <w:r w:rsidR="0043473B" w:rsidRPr="002B0D43">
        <w:rPr>
          <w:rFonts w:cs="B Nazanin" w:hint="cs"/>
          <w:sz w:val="24"/>
          <w:szCs w:val="24"/>
          <w:rtl/>
          <w:lang w:bidi="fa-IR"/>
        </w:rPr>
        <w:t>3500/3</w:t>
      </w:r>
      <w:r w:rsidRPr="002B0D43">
        <w:rPr>
          <w:rFonts w:cs="B Nazanin" w:hint="cs"/>
          <w:sz w:val="24"/>
          <w:szCs w:val="24"/>
          <w:rtl/>
          <w:lang w:bidi="fa-IR"/>
        </w:rPr>
        <w:t>)</w:t>
      </w:r>
      <w:r w:rsidR="00FD6C39" w:rsidRPr="002B0D43">
        <w:rPr>
          <w:rFonts w:cs="B Nazanin" w:hint="cs"/>
          <w:sz w:val="24"/>
          <w:szCs w:val="24"/>
          <w:rtl/>
          <w:lang w:bidi="fa-IR"/>
        </w:rPr>
        <w:t xml:space="preserve"> ،</w:t>
      </w:r>
      <w:r w:rsidR="0043473B" w:rsidRPr="002B0D43">
        <w:rPr>
          <w:rFonts w:cs="B Nazanin" w:hint="cs"/>
          <w:sz w:val="24"/>
          <w:szCs w:val="24"/>
          <w:rtl/>
          <w:lang w:bidi="fa-IR"/>
        </w:rPr>
        <w:t>قد(3618/1)،</w:t>
      </w:r>
      <w:r w:rsidR="00FD6C39" w:rsidRPr="002B0D43">
        <w:rPr>
          <w:rFonts w:cs="B Nazanin" w:hint="cs"/>
          <w:sz w:val="24"/>
          <w:szCs w:val="24"/>
          <w:rtl/>
          <w:lang w:bidi="fa-IR"/>
        </w:rPr>
        <w:t xml:space="preserve"> </w:t>
      </w:r>
      <w:r w:rsidR="0043473B" w:rsidRPr="002B0D43">
        <w:rPr>
          <w:rFonts w:cs="B Nazanin" w:hint="cs"/>
          <w:sz w:val="24"/>
          <w:szCs w:val="24"/>
          <w:rtl/>
          <w:lang w:bidi="fa-IR"/>
        </w:rPr>
        <w:t xml:space="preserve">وزن(5600/36) می باشد، هم چنان میانگین </w:t>
      </w:r>
      <w:r w:rsidR="00FD6C39" w:rsidRPr="002B0D43">
        <w:rPr>
          <w:rFonts w:cs="B Nazanin" w:hint="cs"/>
          <w:sz w:val="24"/>
          <w:szCs w:val="24"/>
          <w:rtl/>
          <w:lang w:bidi="fa-IR"/>
        </w:rPr>
        <w:t xml:space="preserve">خرده آزمون های ترسیمی(2200/27)، </w:t>
      </w:r>
      <w:r w:rsidR="0043473B" w:rsidRPr="002B0D43">
        <w:rPr>
          <w:rFonts w:cs="B Nazanin" w:hint="cs"/>
          <w:sz w:val="24"/>
          <w:szCs w:val="24"/>
          <w:rtl/>
          <w:lang w:bidi="fa-IR"/>
        </w:rPr>
        <w:t>ادراکی(5900/7)، حرکتی(4300/8) و یادآوری(1000/1)</w:t>
      </w:r>
      <w:r w:rsidRPr="002B0D43">
        <w:rPr>
          <w:rFonts w:cs="B Nazanin" w:hint="cs"/>
          <w:sz w:val="24"/>
          <w:szCs w:val="24"/>
          <w:rtl/>
          <w:lang w:bidi="fa-IR"/>
        </w:rPr>
        <w:t xml:space="preserve"> می باشد</w:t>
      </w:r>
      <w:r w:rsidR="0043473B" w:rsidRPr="002B0D43">
        <w:rPr>
          <w:rFonts w:cs="B Nazanin" w:hint="cs"/>
          <w:sz w:val="24"/>
          <w:szCs w:val="24"/>
          <w:rtl/>
          <w:lang w:bidi="fa-IR"/>
        </w:rPr>
        <w:t>.</w:t>
      </w:r>
      <w:r w:rsidRPr="002B0D43">
        <w:rPr>
          <w:rFonts w:cs="B Nazanin" w:hint="cs"/>
          <w:sz w:val="24"/>
          <w:szCs w:val="24"/>
          <w:rtl/>
          <w:lang w:bidi="fa-IR"/>
        </w:rPr>
        <w:t xml:space="preserve"> </w:t>
      </w:r>
    </w:p>
    <w:p w:rsidR="00D6043D" w:rsidRPr="00D6043D" w:rsidRDefault="00D6043D" w:rsidP="00D6043D">
      <w:pPr>
        <w:bidi/>
        <w:spacing w:line="360" w:lineRule="auto"/>
        <w:jc w:val="center"/>
        <w:rPr>
          <w:rFonts w:cs="B Nazanin"/>
          <w:b/>
          <w:bCs/>
          <w:sz w:val="24"/>
          <w:szCs w:val="24"/>
          <w:rtl/>
          <w:lang w:bidi="fa-IR"/>
        </w:rPr>
      </w:pPr>
      <w:r w:rsidRPr="00B57192">
        <w:rPr>
          <w:rFonts w:cs="B Nazanin" w:hint="cs"/>
          <w:b/>
          <w:bCs/>
          <w:sz w:val="24"/>
          <w:szCs w:val="24"/>
          <w:rtl/>
          <w:lang w:bidi="fa-IR"/>
        </w:rPr>
        <w:t>جدول 2: اطلاعات تی مستقل مربوط به مقایسه دو گروه در خرده آزمون های تحقیق</w:t>
      </w:r>
    </w:p>
    <w:tbl>
      <w:tblPr>
        <w:tblStyle w:val="TableGrid"/>
        <w:tblpPr w:leftFromText="180" w:rightFromText="180" w:vertAnchor="text" w:horzAnchor="margin" w:tblpX="-365" w:tblpY="811"/>
        <w:tblW w:w="9985" w:type="dxa"/>
        <w:tblLayout w:type="fixed"/>
        <w:tblLook w:val="04A0" w:firstRow="1" w:lastRow="0" w:firstColumn="1" w:lastColumn="0" w:noHBand="0" w:noVBand="1"/>
      </w:tblPr>
      <w:tblGrid>
        <w:gridCol w:w="1424"/>
        <w:gridCol w:w="1126"/>
        <w:gridCol w:w="1033"/>
        <w:gridCol w:w="1619"/>
        <w:gridCol w:w="1183"/>
        <w:gridCol w:w="635"/>
        <w:gridCol w:w="1687"/>
        <w:gridCol w:w="1278"/>
      </w:tblGrid>
      <w:tr w:rsidR="002B0D43" w:rsidRPr="008327A4" w:rsidTr="00F01194">
        <w:tc>
          <w:tcPr>
            <w:tcW w:w="1424" w:type="dxa"/>
          </w:tcPr>
          <w:p w:rsidR="002B0D43" w:rsidRPr="008327A4" w:rsidRDefault="00530B6C" w:rsidP="00406199">
            <w:pPr>
              <w:jc w:val="center"/>
              <w:rPr>
                <w:rFonts w:cs="B Nazanin"/>
                <w:sz w:val="24"/>
                <w:szCs w:val="24"/>
                <w:highlight w:val="yellow"/>
                <w:rtl/>
                <w:lang w:bidi="fa-IR"/>
              </w:rPr>
            </w:pPr>
            <w:r w:rsidRPr="00530B6C">
              <w:rPr>
                <w:rFonts w:cs="B Nazanin" w:hint="cs"/>
                <w:sz w:val="24"/>
                <w:szCs w:val="24"/>
                <w:rtl/>
                <w:lang w:bidi="fa-IR"/>
              </w:rPr>
              <w:t>سطح معناداری</w:t>
            </w:r>
          </w:p>
        </w:tc>
        <w:tc>
          <w:tcPr>
            <w:tcW w:w="1126" w:type="dxa"/>
          </w:tcPr>
          <w:p w:rsidR="002B0D43" w:rsidRPr="008327A4" w:rsidRDefault="00530B6C" w:rsidP="00406199">
            <w:pPr>
              <w:jc w:val="center"/>
              <w:rPr>
                <w:rFonts w:cs="B Nazanin"/>
                <w:sz w:val="24"/>
                <w:szCs w:val="24"/>
                <w:highlight w:val="yellow"/>
              </w:rPr>
            </w:pPr>
            <w:r w:rsidRPr="00530B6C">
              <w:rPr>
                <w:rFonts w:cs="B Nazanin"/>
                <w:sz w:val="24"/>
                <w:szCs w:val="24"/>
              </w:rPr>
              <w:t>df</w:t>
            </w:r>
          </w:p>
        </w:tc>
        <w:tc>
          <w:tcPr>
            <w:tcW w:w="1033" w:type="dxa"/>
          </w:tcPr>
          <w:p w:rsidR="002B0D43" w:rsidRPr="008327A4" w:rsidRDefault="002B0D43" w:rsidP="00406199">
            <w:pPr>
              <w:jc w:val="center"/>
              <w:rPr>
                <w:rFonts w:cs="B Nazanin"/>
                <w:sz w:val="24"/>
                <w:szCs w:val="24"/>
                <w:highlight w:val="yellow"/>
              </w:rPr>
            </w:pPr>
            <w:r w:rsidRPr="00530B6C">
              <w:rPr>
                <w:rFonts w:cs="B Nazanin"/>
                <w:sz w:val="24"/>
                <w:szCs w:val="24"/>
              </w:rPr>
              <w:t>t</w:t>
            </w:r>
          </w:p>
        </w:tc>
        <w:tc>
          <w:tcPr>
            <w:tcW w:w="1619" w:type="dxa"/>
          </w:tcPr>
          <w:p w:rsidR="002B0D43" w:rsidRPr="008327A4" w:rsidRDefault="002B0D43" w:rsidP="00406199">
            <w:pPr>
              <w:jc w:val="center"/>
              <w:rPr>
                <w:rFonts w:cs="B Nazanin"/>
                <w:sz w:val="24"/>
                <w:szCs w:val="24"/>
              </w:rPr>
            </w:pPr>
            <w:r w:rsidRPr="008327A4">
              <w:rPr>
                <w:rFonts w:cs="B Nazanin" w:hint="cs"/>
                <w:sz w:val="24"/>
                <w:szCs w:val="24"/>
                <w:rtl/>
              </w:rPr>
              <w:t>انحراف استاندارد</w:t>
            </w:r>
          </w:p>
        </w:tc>
        <w:tc>
          <w:tcPr>
            <w:tcW w:w="1183" w:type="dxa"/>
          </w:tcPr>
          <w:p w:rsidR="002B0D43" w:rsidRPr="008327A4" w:rsidRDefault="002B0D43" w:rsidP="00406199">
            <w:pPr>
              <w:jc w:val="center"/>
              <w:rPr>
                <w:rFonts w:cs="B Nazanin"/>
                <w:sz w:val="24"/>
                <w:szCs w:val="24"/>
              </w:rPr>
            </w:pPr>
            <w:r w:rsidRPr="008327A4">
              <w:rPr>
                <w:rFonts w:cs="B Nazanin" w:hint="cs"/>
                <w:sz w:val="24"/>
                <w:szCs w:val="24"/>
                <w:rtl/>
              </w:rPr>
              <w:t>میانگین</w:t>
            </w:r>
          </w:p>
        </w:tc>
        <w:tc>
          <w:tcPr>
            <w:tcW w:w="635" w:type="dxa"/>
          </w:tcPr>
          <w:p w:rsidR="002B0D43" w:rsidRPr="008327A4" w:rsidRDefault="002B0D43" w:rsidP="00406199">
            <w:pPr>
              <w:jc w:val="center"/>
              <w:rPr>
                <w:rFonts w:cs="B Nazanin"/>
                <w:sz w:val="24"/>
                <w:szCs w:val="24"/>
              </w:rPr>
            </w:pPr>
            <w:r w:rsidRPr="008327A4">
              <w:rPr>
                <w:rFonts w:cs="B Nazanin" w:hint="cs"/>
                <w:sz w:val="24"/>
                <w:szCs w:val="24"/>
                <w:rtl/>
              </w:rPr>
              <w:t>تعداد</w:t>
            </w:r>
          </w:p>
        </w:tc>
        <w:tc>
          <w:tcPr>
            <w:tcW w:w="1687" w:type="dxa"/>
          </w:tcPr>
          <w:p w:rsidR="002B0D43" w:rsidRPr="008327A4" w:rsidRDefault="002B0D43" w:rsidP="00406199">
            <w:pPr>
              <w:jc w:val="center"/>
              <w:rPr>
                <w:rFonts w:cs="B Nazanin"/>
                <w:sz w:val="24"/>
                <w:szCs w:val="24"/>
                <w:rtl/>
                <w:lang w:bidi="fa-IR"/>
              </w:rPr>
            </w:pPr>
            <w:r w:rsidRPr="008327A4">
              <w:rPr>
                <w:rFonts w:cs="B Nazanin" w:hint="cs"/>
                <w:sz w:val="24"/>
                <w:szCs w:val="24"/>
                <w:rtl/>
                <w:lang w:bidi="fa-IR"/>
              </w:rPr>
              <w:t>وضعیت</w:t>
            </w:r>
          </w:p>
        </w:tc>
        <w:tc>
          <w:tcPr>
            <w:tcW w:w="1278" w:type="dxa"/>
          </w:tcPr>
          <w:p w:rsidR="002B0D43" w:rsidRPr="008327A4" w:rsidRDefault="002B0D43" w:rsidP="00406199">
            <w:pPr>
              <w:jc w:val="center"/>
              <w:rPr>
                <w:rFonts w:cs="B Nazanin"/>
                <w:sz w:val="24"/>
                <w:szCs w:val="24"/>
                <w:rtl/>
                <w:lang w:bidi="fa-IR"/>
              </w:rPr>
            </w:pPr>
            <w:r w:rsidRPr="008327A4">
              <w:rPr>
                <w:rFonts w:cs="B Nazanin" w:hint="cs"/>
                <w:sz w:val="24"/>
                <w:szCs w:val="24"/>
                <w:rtl/>
                <w:lang w:bidi="fa-IR"/>
              </w:rPr>
              <w:t>خرده آزمون</w:t>
            </w:r>
          </w:p>
        </w:tc>
      </w:tr>
      <w:tr w:rsidR="002B0D43" w:rsidRPr="008327A4" w:rsidTr="00325151">
        <w:trPr>
          <w:trHeight w:val="884"/>
        </w:trPr>
        <w:tc>
          <w:tcPr>
            <w:tcW w:w="1424" w:type="dxa"/>
          </w:tcPr>
          <w:p w:rsidR="002B0D43" w:rsidRPr="008327A4" w:rsidRDefault="002B0D43" w:rsidP="00530B6C">
            <w:pPr>
              <w:jc w:val="center"/>
              <w:rPr>
                <w:rFonts w:cs="B Nazanin"/>
                <w:sz w:val="24"/>
                <w:szCs w:val="24"/>
                <w:rtl/>
              </w:rPr>
            </w:pPr>
            <w:r w:rsidRPr="008327A4">
              <w:rPr>
                <w:rFonts w:cs="B Nazanin" w:hint="cs"/>
                <w:sz w:val="24"/>
                <w:szCs w:val="24"/>
                <w:rtl/>
              </w:rPr>
              <w:t>00</w:t>
            </w:r>
            <w:ins w:id="0" w:author="NP" w:date="2016-12-13T14:04:00Z">
              <w:r w:rsidR="007B767E">
                <w:rPr>
                  <w:rFonts w:cs="B Nazanin" w:hint="cs"/>
                  <w:sz w:val="24"/>
                  <w:szCs w:val="24"/>
                  <w:rtl/>
                </w:rPr>
                <w:t>0</w:t>
              </w:r>
            </w:ins>
            <w:r w:rsidRPr="008327A4">
              <w:rPr>
                <w:rFonts w:cs="B Nazanin" w:hint="cs"/>
                <w:sz w:val="24"/>
                <w:szCs w:val="24"/>
                <w:rtl/>
              </w:rPr>
              <w:t>1/0</w:t>
            </w:r>
          </w:p>
          <w:p w:rsidR="002B0D43" w:rsidRPr="008327A4" w:rsidRDefault="00B264D3" w:rsidP="00530B6C">
            <w:pPr>
              <w:jc w:val="center"/>
              <w:rPr>
                <w:rFonts w:cs="B Nazanin"/>
                <w:sz w:val="24"/>
                <w:szCs w:val="24"/>
              </w:rPr>
            </w:pPr>
            <w:r>
              <w:rPr>
                <w:rFonts w:cs="B Nazanin" w:hint="cs"/>
                <w:sz w:val="24"/>
                <w:szCs w:val="24"/>
                <w:rtl/>
              </w:rPr>
              <w:t>0</w:t>
            </w:r>
            <w:ins w:id="1" w:author="NP" w:date="2016-12-13T14:05:00Z">
              <w:r w:rsidR="007B767E">
                <w:rPr>
                  <w:rFonts w:cs="B Nazanin" w:hint="cs"/>
                  <w:sz w:val="24"/>
                  <w:szCs w:val="24"/>
                  <w:rtl/>
                </w:rPr>
                <w:t>0</w:t>
              </w:r>
            </w:ins>
            <w:r w:rsidR="002B0D43" w:rsidRPr="008327A4">
              <w:rPr>
                <w:rFonts w:cs="B Nazanin" w:hint="cs"/>
                <w:sz w:val="24"/>
                <w:szCs w:val="24"/>
                <w:rtl/>
              </w:rPr>
              <w:t>01/0</w:t>
            </w:r>
          </w:p>
        </w:tc>
        <w:tc>
          <w:tcPr>
            <w:tcW w:w="1126" w:type="dxa"/>
          </w:tcPr>
          <w:p w:rsidR="002B0D43" w:rsidRPr="008327A4" w:rsidRDefault="002B0D43" w:rsidP="00530B6C">
            <w:pPr>
              <w:rPr>
                <w:rFonts w:cs="B Nazanin"/>
                <w:sz w:val="24"/>
                <w:szCs w:val="24"/>
                <w:rtl/>
              </w:rPr>
            </w:pPr>
            <w:r w:rsidRPr="008327A4">
              <w:rPr>
                <w:rFonts w:cs="B Nazanin" w:hint="cs"/>
                <w:sz w:val="24"/>
                <w:szCs w:val="24"/>
                <w:rtl/>
              </w:rPr>
              <w:t>98</w:t>
            </w:r>
          </w:p>
          <w:p w:rsidR="002B0D43" w:rsidRPr="008327A4" w:rsidRDefault="002B0D43" w:rsidP="00530B6C">
            <w:pPr>
              <w:rPr>
                <w:rFonts w:cs="B Nazanin"/>
                <w:sz w:val="24"/>
                <w:szCs w:val="24"/>
              </w:rPr>
            </w:pPr>
            <w:r w:rsidRPr="008327A4">
              <w:rPr>
                <w:rFonts w:cs="B Nazanin" w:hint="cs"/>
                <w:sz w:val="24"/>
                <w:szCs w:val="24"/>
                <w:rtl/>
              </w:rPr>
              <w:t>292/86</w:t>
            </w:r>
          </w:p>
          <w:p w:rsidR="002B0D43" w:rsidRPr="008327A4" w:rsidRDefault="002B0D43" w:rsidP="00530B6C">
            <w:pPr>
              <w:rPr>
                <w:rFonts w:cs="B Nazanin"/>
                <w:sz w:val="24"/>
                <w:szCs w:val="24"/>
              </w:rPr>
            </w:pPr>
          </w:p>
        </w:tc>
        <w:tc>
          <w:tcPr>
            <w:tcW w:w="1033" w:type="dxa"/>
          </w:tcPr>
          <w:p w:rsidR="002B0D43" w:rsidRPr="008327A4" w:rsidRDefault="002B0D43" w:rsidP="00530B6C">
            <w:pPr>
              <w:jc w:val="center"/>
              <w:rPr>
                <w:rFonts w:cs="B Nazanin"/>
                <w:sz w:val="24"/>
                <w:szCs w:val="24"/>
                <w:rtl/>
                <w:lang w:bidi="fa-IR"/>
              </w:rPr>
            </w:pPr>
            <w:r w:rsidRPr="008327A4">
              <w:rPr>
                <w:rFonts w:cs="B Nazanin" w:hint="cs"/>
                <w:sz w:val="24"/>
                <w:szCs w:val="24"/>
                <w:rtl/>
                <w:lang w:bidi="fa-IR"/>
              </w:rPr>
              <w:t>385/24</w:t>
            </w:r>
          </w:p>
          <w:p w:rsidR="002B0D43" w:rsidRPr="008327A4" w:rsidRDefault="002B0D43" w:rsidP="00530B6C">
            <w:pPr>
              <w:jc w:val="center"/>
              <w:rPr>
                <w:rFonts w:cs="B Nazanin"/>
                <w:sz w:val="24"/>
                <w:szCs w:val="24"/>
                <w:rtl/>
                <w:lang w:bidi="fa-IR"/>
              </w:rPr>
            </w:pPr>
            <w:r w:rsidRPr="008327A4">
              <w:rPr>
                <w:rFonts w:cs="B Nazanin" w:hint="cs"/>
                <w:sz w:val="24"/>
                <w:szCs w:val="24"/>
                <w:rtl/>
                <w:lang w:bidi="fa-IR"/>
              </w:rPr>
              <w:t>099/25</w:t>
            </w:r>
          </w:p>
        </w:tc>
        <w:tc>
          <w:tcPr>
            <w:tcW w:w="1619" w:type="dxa"/>
          </w:tcPr>
          <w:p w:rsidR="002B0D43" w:rsidRPr="008327A4" w:rsidRDefault="002B0D43" w:rsidP="00530B6C">
            <w:pPr>
              <w:jc w:val="center"/>
              <w:rPr>
                <w:rFonts w:cs="B Nazanin"/>
                <w:sz w:val="24"/>
                <w:szCs w:val="24"/>
                <w:rtl/>
              </w:rPr>
            </w:pPr>
            <w:r w:rsidRPr="008327A4">
              <w:rPr>
                <w:rFonts w:cs="B Nazanin" w:hint="cs"/>
                <w:sz w:val="24"/>
                <w:szCs w:val="24"/>
                <w:rtl/>
              </w:rPr>
              <w:t>46953/6</w:t>
            </w:r>
          </w:p>
          <w:p w:rsidR="002B0D43" w:rsidRPr="008327A4" w:rsidRDefault="002B0D43" w:rsidP="00530B6C">
            <w:pPr>
              <w:jc w:val="center"/>
              <w:rPr>
                <w:rFonts w:cs="B Nazanin"/>
                <w:sz w:val="24"/>
                <w:szCs w:val="24"/>
              </w:rPr>
            </w:pPr>
            <w:r w:rsidRPr="008327A4">
              <w:rPr>
                <w:rFonts w:cs="B Nazanin" w:hint="cs"/>
                <w:sz w:val="24"/>
                <w:szCs w:val="24"/>
                <w:rtl/>
              </w:rPr>
              <w:t>85167/3</w:t>
            </w:r>
          </w:p>
        </w:tc>
        <w:tc>
          <w:tcPr>
            <w:tcW w:w="1183" w:type="dxa"/>
          </w:tcPr>
          <w:p w:rsidR="002B0D43" w:rsidRPr="008327A4" w:rsidRDefault="002B0D43" w:rsidP="00530B6C">
            <w:pPr>
              <w:jc w:val="center"/>
              <w:rPr>
                <w:rFonts w:cs="B Nazanin"/>
                <w:sz w:val="24"/>
                <w:szCs w:val="24"/>
                <w:rtl/>
              </w:rPr>
            </w:pPr>
            <w:r w:rsidRPr="008327A4">
              <w:rPr>
                <w:rFonts w:cs="B Nazanin" w:hint="cs"/>
                <w:sz w:val="24"/>
                <w:szCs w:val="24"/>
                <w:rtl/>
              </w:rPr>
              <w:t>6226/39</w:t>
            </w:r>
          </w:p>
          <w:p w:rsidR="002B0D43" w:rsidRPr="008327A4" w:rsidRDefault="002B0D43" w:rsidP="00530B6C">
            <w:pPr>
              <w:jc w:val="center"/>
              <w:rPr>
                <w:rFonts w:cs="B Nazanin"/>
                <w:sz w:val="24"/>
                <w:szCs w:val="24"/>
              </w:rPr>
            </w:pPr>
            <w:r w:rsidRPr="008327A4">
              <w:rPr>
                <w:rFonts w:cs="B Nazanin" w:hint="cs"/>
                <w:sz w:val="24"/>
                <w:szCs w:val="24"/>
                <w:rtl/>
              </w:rPr>
              <w:t>2340/13</w:t>
            </w:r>
          </w:p>
        </w:tc>
        <w:tc>
          <w:tcPr>
            <w:tcW w:w="635" w:type="dxa"/>
          </w:tcPr>
          <w:p w:rsidR="002B0D43" w:rsidRPr="008327A4" w:rsidRDefault="002B0D43" w:rsidP="00530B6C">
            <w:pPr>
              <w:jc w:val="center"/>
              <w:rPr>
                <w:rFonts w:cs="B Nazanin"/>
                <w:sz w:val="24"/>
                <w:szCs w:val="24"/>
                <w:rtl/>
              </w:rPr>
            </w:pPr>
            <w:r w:rsidRPr="008327A4">
              <w:rPr>
                <w:rFonts w:cs="B Nazanin" w:hint="cs"/>
                <w:sz w:val="24"/>
                <w:szCs w:val="24"/>
                <w:rtl/>
              </w:rPr>
              <w:t>53</w:t>
            </w:r>
          </w:p>
          <w:p w:rsidR="002B0D43" w:rsidRPr="008327A4" w:rsidRDefault="002B0D43" w:rsidP="00530B6C">
            <w:pPr>
              <w:jc w:val="center"/>
              <w:rPr>
                <w:rFonts w:cs="B Nazanin"/>
                <w:sz w:val="24"/>
                <w:szCs w:val="24"/>
              </w:rPr>
            </w:pPr>
            <w:r w:rsidRPr="008327A4">
              <w:rPr>
                <w:rFonts w:cs="B Nazanin" w:hint="cs"/>
                <w:sz w:val="24"/>
                <w:szCs w:val="24"/>
                <w:rtl/>
              </w:rPr>
              <w:t>47</w:t>
            </w:r>
          </w:p>
        </w:tc>
        <w:tc>
          <w:tcPr>
            <w:tcW w:w="1687" w:type="dxa"/>
          </w:tcPr>
          <w:p w:rsidR="002B0D43" w:rsidRPr="008327A4" w:rsidRDefault="002B0D43" w:rsidP="00530B6C">
            <w:pPr>
              <w:jc w:val="center"/>
              <w:rPr>
                <w:rFonts w:cs="B Nazanin"/>
                <w:sz w:val="24"/>
                <w:szCs w:val="24"/>
                <w:rtl/>
              </w:rPr>
            </w:pPr>
            <w:r w:rsidRPr="008327A4">
              <w:rPr>
                <w:rFonts w:cs="B Nazanin" w:hint="cs"/>
                <w:sz w:val="24"/>
                <w:szCs w:val="24"/>
                <w:rtl/>
              </w:rPr>
              <w:t>سالم</w:t>
            </w:r>
          </w:p>
          <w:p w:rsidR="002B0D43" w:rsidRPr="008327A4" w:rsidRDefault="002B0D43" w:rsidP="00530B6C">
            <w:pPr>
              <w:jc w:val="center"/>
              <w:rPr>
                <w:rFonts w:cs="B Nazanin"/>
                <w:sz w:val="24"/>
                <w:szCs w:val="24"/>
              </w:rPr>
            </w:pPr>
            <w:r w:rsidRPr="008327A4">
              <w:rPr>
                <w:rFonts w:cs="B Nazanin" w:hint="cs"/>
                <w:sz w:val="24"/>
                <w:szCs w:val="24"/>
                <w:rtl/>
              </w:rPr>
              <w:t>کم توان ذهنی</w:t>
            </w:r>
          </w:p>
        </w:tc>
        <w:tc>
          <w:tcPr>
            <w:tcW w:w="1278" w:type="dxa"/>
          </w:tcPr>
          <w:p w:rsidR="002B0D43" w:rsidRPr="008327A4" w:rsidRDefault="002B0D43" w:rsidP="00530B6C">
            <w:pPr>
              <w:jc w:val="center"/>
              <w:rPr>
                <w:rFonts w:cs="B Nazanin"/>
                <w:sz w:val="24"/>
                <w:szCs w:val="24"/>
              </w:rPr>
            </w:pPr>
            <w:r w:rsidRPr="008327A4">
              <w:rPr>
                <w:rFonts w:cs="B Nazanin" w:hint="cs"/>
                <w:sz w:val="24"/>
                <w:szCs w:val="24"/>
                <w:rtl/>
              </w:rPr>
              <w:t>ترسیمی</w:t>
            </w:r>
          </w:p>
        </w:tc>
      </w:tr>
      <w:tr w:rsidR="002B0D43" w:rsidRPr="008327A4" w:rsidTr="00F01194">
        <w:tc>
          <w:tcPr>
            <w:tcW w:w="1424" w:type="dxa"/>
          </w:tcPr>
          <w:p w:rsidR="002B0D43" w:rsidRPr="008327A4" w:rsidRDefault="009869C2" w:rsidP="00530B6C">
            <w:pPr>
              <w:jc w:val="center"/>
              <w:rPr>
                <w:rFonts w:cs="B Nazanin"/>
                <w:sz w:val="24"/>
                <w:szCs w:val="24"/>
                <w:rtl/>
              </w:rPr>
            </w:pPr>
            <w:r>
              <w:rPr>
                <w:rFonts w:cs="B Nazanin" w:hint="cs"/>
                <w:noProof/>
                <w:sz w:val="24"/>
                <w:szCs w:val="24"/>
                <w:rtl/>
              </w:rPr>
              <w:lastRenderedPageBreak/>
              <mc:AlternateContent>
                <mc:Choice Requires="wps">
                  <w:drawing>
                    <wp:anchor distT="0" distB="0" distL="114300" distR="114300" simplePos="0" relativeHeight="251660288" behindDoc="0" locked="0" layoutInCell="1" allowOverlap="1">
                      <wp:simplePos x="0" y="0"/>
                      <wp:positionH relativeFrom="column">
                        <wp:posOffset>-61595</wp:posOffset>
                      </wp:positionH>
                      <wp:positionV relativeFrom="paragraph">
                        <wp:posOffset>214630</wp:posOffset>
                      </wp:positionV>
                      <wp:extent cx="5511800" cy="6350"/>
                      <wp:effectExtent l="0" t="0" r="12700" b="31750"/>
                      <wp:wrapNone/>
                      <wp:docPr id="3" name="Straight Connector 3"/>
                      <wp:cNvGraphicFramePr/>
                      <a:graphic xmlns:a="http://schemas.openxmlformats.org/drawingml/2006/main">
                        <a:graphicData uri="http://schemas.microsoft.com/office/word/2010/wordprocessingShape">
                          <wps:wsp>
                            <wps:cNvCnPr/>
                            <wps:spPr>
                              <a:xfrm flipH="1">
                                <a:off x="0" y="0"/>
                                <a:ext cx="55118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F7A72C" id="Straight Connector 3"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4.85pt,16.9pt" to="429.1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" strokecolor="black [3200]" strokeweight=".5pt">
                      <v:stroke joinstyle="miter"/>
                    </v:line>
                  </w:pict>
                </mc:Fallback>
              </mc:AlternateContent>
            </w:r>
            <w:r w:rsidR="00B264D3">
              <w:rPr>
                <w:rFonts w:cs="B Nazanin" w:hint="cs"/>
                <w:sz w:val="24"/>
                <w:szCs w:val="24"/>
                <w:rtl/>
              </w:rPr>
              <w:t>0</w:t>
            </w:r>
            <w:ins w:id="2" w:author="NP" w:date="2016-12-13T14:04:00Z">
              <w:r w:rsidR="007B767E">
                <w:rPr>
                  <w:rFonts w:cs="B Nazanin" w:hint="cs"/>
                  <w:sz w:val="24"/>
                  <w:szCs w:val="24"/>
                  <w:rtl/>
                </w:rPr>
                <w:t>0</w:t>
              </w:r>
            </w:ins>
            <w:r w:rsidR="002B0D43" w:rsidRPr="008327A4">
              <w:rPr>
                <w:rFonts w:cs="B Nazanin" w:hint="cs"/>
                <w:sz w:val="24"/>
                <w:szCs w:val="24"/>
                <w:rtl/>
              </w:rPr>
              <w:t>01/0</w:t>
            </w:r>
          </w:p>
          <w:p w:rsidR="002B0D43" w:rsidRPr="008327A4" w:rsidRDefault="00B264D3" w:rsidP="00530B6C">
            <w:pPr>
              <w:jc w:val="center"/>
              <w:rPr>
                <w:rFonts w:cs="B Nazanin"/>
                <w:sz w:val="24"/>
                <w:szCs w:val="24"/>
              </w:rPr>
            </w:pPr>
            <w:r>
              <w:rPr>
                <w:rFonts w:cs="B Nazanin" w:hint="cs"/>
                <w:sz w:val="24"/>
                <w:szCs w:val="24"/>
                <w:rtl/>
              </w:rPr>
              <w:t>0</w:t>
            </w:r>
            <w:ins w:id="3" w:author="NP" w:date="2016-12-13T14:04:00Z">
              <w:r w:rsidR="007B767E">
                <w:rPr>
                  <w:rFonts w:cs="B Nazanin" w:hint="cs"/>
                  <w:sz w:val="24"/>
                  <w:szCs w:val="24"/>
                  <w:rtl/>
                </w:rPr>
                <w:t>0</w:t>
              </w:r>
            </w:ins>
            <w:r w:rsidR="002B0D43" w:rsidRPr="008327A4">
              <w:rPr>
                <w:rFonts w:cs="B Nazanin" w:hint="cs"/>
                <w:sz w:val="24"/>
                <w:szCs w:val="24"/>
                <w:rtl/>
              </w:rPr>
              <w:t>01/0</w:t>
            </w:r>
          </w:p>
        </w:tc>
        <w:tc>
          <w:tcPr>
            <w:tcW w:w="1126" w:type="dxa"/>
          </w:tcPr>
          <w:p w:rsidR="002B0D43" w:rsidRPr="008327A4" w:rsidRDefault="002B0D43" w:rsidP="00530B6C">
            <w:pPr>
              <w:jc w:val="center"/>
              <w:rPr>
                <w:rFonts w:cs="B Nazanin"/>
                <w:sz w:val="24"/>
                <w:szCs w:val="24"/>
                <w:rtl/>
              </w:rPr>
            </w:pPr>
            <w:r w:rsidRPr="008327A4">
              <w:rPr>
                <w:rFonts w:cs="B Nazanin" w:hint="cs"/>
                <w:sz w:val="24"/>
                <w:szCs w:val="24"/>
                <w:rtl/>
              </w:rPr>
              <w:t>98</w:t>
            </w:r>
          </w:p>
          <w:p w:rsidR="002B0D43" w:rsidRPr="008327A4" w:rsidRDefault="002B0D43" w:rsidP="00530B6C">
            <w:pPr>
              <w:jc w:val="center"/>
              <w:rPr>
                <w:rFonts w:cs="B Nazanin"/>
                <w:sz w:val="24"/>
                <w:szCs w:val="24"/>
              </w:rPr>
            </w:pPr>
            <w:r w:rsidRPr="008327A4">
              <w:rPr>
                <w:rFonts w:cs="B Nazanin" w:hint="cs"/>
                <w:sz w:val="24"/>
                <w:szCs w:val="24"/>
                <w:rtl/>
              </w:rPr>
              <w:t>711/67</w:t>
            </w:r>
          </w:p>
        </w:tc>
        <w:tc>
          <w:tcPr>
            <w:tcW w:w="1033" w:type="dxa"/>
          </w:tcPr>
          <w:p w:rsidR="002B0D43" w:rsidRPr="008327A4" w:rsidRDefault="002B0D43" w:rsidP="00530B6C">
            <w:pPr>
              <w:jc w:val="center"/>
              <w:rPr>
                <w:rFonts w:cs="B Nazanin"/>
                <w:sz w:val="24"/>
                <w:szCs w:val="24"/>
                <w:rtl/>
              </w:rPr>
            </w:pPr>
            <w:r w:rsidRPr="008327A4">
              <w:rPr>
                <w:rFonts w:cs="B Nazanin" w:hint="cs"/>
                <w:sz w:val="24"/>
                <w:szCs w:val="24"/>
                <w:rtl/>
              </w:rPr>
              <w:t>025/18</w:t>
            </w:r>
          </w:p>
          <w:p w:rsidR="002B0D43" w:rsidRPr="008327A4" w:rsidRDefault="002B0D43" w:rsidP="00530B6C">
            <w:pPr>
              <w:jc w:val="center"/>
              <w:rPr>
                <w:rFonts w:cs="B Nazanin"/>
                <w:sz w:val="24"/>
                <w:szCs w:val="24"/>
              </w:rPr>
            </w:pPr>
            <w:r w:rsidRPr="008327A4">
              <w:rPr>
                <w:rFonts w:cs="B Nazanin" w:hint="cs"/>
                <w:sz w:val="24"/>
                <w:szCs w:val="24"/>
                <w:rtl/>
              </w:rPr>
              <w:t>416/17</w:t>
            </w:r>
          </w:p>
        </w:tc>
        <w:tc>
          <w:tcPr>
            <w:tcW w:w="1619" w:type="dxa"/>
          </w:tcPr>
          <w:p w:rsidR="002B0D43" w:rsidRPr="008327A4" w:rsidRDefault="002B0D43" w:rsidP="00530B6C">
            <w:pPr>
              <w:jc w:val="center"/>
              <w:rPr>
                <w:rFonts w:cs="B Nazanin"/>
                <w:sz w:val="24"/>
                <w:szCs w:val="24"/>
                <w:rtl/>
              </w:rPr>
            </w:pPr>
            <w:r w:rsidRPr="008327A4">
              <w:rPr>
                <w:rFonts w:cs="B Nazanin" w:hint="cs"/>
                <w:sz w:val="24"/>
                <w:szCs w:val="24"/>
                <w:rtl/>
              </w:rPr>
              <w:t>74994/0</w:t>
            </w:r>
          </w:p>
          <w:p w:rsidR="002B0D43" w:rsidRPr="008327A4" w:rsidRDefault="002B0D43" w:rsidP="00530B6C">
            <w:pPr>
              <w:jc w:val="center"/>
              <w:rPr>
                <w:rFonts w:cs="B Nazanin"/>
                <w:sz w:val="24"/>
                <w:szCs w:val="24"/>
              </w:rPr>
            </w:pPr>
            <w:r w:rsidRPr="008327A4">
              <w:rPr>
                <w:rFonts w:cs="B Nazanin" w:hint="cs"/>
                <w:sz w:val="24"/>
                <w:szCs w:val="24"/>
                <w:rtl/>
              </w:rPr>
              <w:t>42659/1</w:t>
            </w:r>
          </w:p>
        </w:tc>
        <w:tc>
          <w:tcPr>
            <w:tcW w:w="1183" w:type="dxa"/>
          </w:tcPr>
          <w:p w:rsidR="002B0D43" w:rsidRPr="008327A4" w:rsidRDefault="002B0D43" w:rsidP="00530B6C">
            <w:pPr>
              <w:jc w:val="center"/>
              <w:rPr>
                <w:rFonts w:cs="B Nazanin"/>
                <w:sz w:val="24"/>
                <w:szCs w:val="24"/>
                <w:rtl/>
              </w:rPr>
            </w:pPr>
            <w:r w:rsidRPr="008327A4">
              <w:rPr>
                <w:rFonts w:cs="B Nazanin" w:hint="cs"/>
                <w:sz w:val="24"/>
                <w:szCs w:val="24"/>
                <w:rtl/>
              </w:rPr>
              <w:t>4906/9</w:t>
            </w:r>
          </w:p>
          <w:p w:rsidR="002B0D43" w:rsidRPr="008327A4" w:rsidRDefault="002B0D43" w:rsidP="00530B6C">
            <w:pPr>
              <w:jc w:val="center"/>
              <w:rPr>
                <w:rFonts w:cs="B Nazanin"/>
                <w:sz w:val="24"/>
                <w:szCs w:val="24"/>
              </w:rPr>
            </w:pPr>
            <w:r w:rsidRPr="008327A4">
              <w:rPr>
                <w:rFonts w:cs="B Nazanin" w:hint="cs"/>
                <w:sz w:val="24"/>
                <w:szCs w:val="24"/>
                <w:rtl/>
              </w:rPr>
              <w:t>4468/5</w:t>
            </w:r>
          </w:p>
        </w:tc>
        <w:tc>
          <w:tcPr>
            <w:tcW w:w="635" w:type="dxa"/>
          </w:tcPr>
          <w:p w:rsidR="002B0D43" w:rsidRPr="008327A4" w:rsidRDefault="002B0D43" w:rsidP="00530B6C">
            <w:pPr>
              <w:jc w:val="center"/>
              <w:rPr>
                <w:rFonts w:cs="B Nazanin"/>
                <w:sz w:val="24"/>
                <w:szCs w:val="24"/>
                <w:rtl/>
              </w:rPr>
            </w:pPr>
            <w:r w:rsidRPr="008327A4">
              <w:rPr>
                <w:rFonts w:cs="B Nazanin" w:hint="cs"/>
                <w:sz w:val="24"/>
                <w:szCs w:val="24"/>
                <w:rtl/>
              </w:rPr>
              <w:t>53</w:t>
            </w:r>
          </w:p>
          <w:p w:rsidR="002B0D43" w:rsidRPr="008327A4" w:rsidRDefault="002B0D43" w:rsidP="00530B6C">
            <w:pPr>
              <w:jc w:val="center"/>
              <w:rPr>
                <w:rFonts w:cs="B Nazanin"/>
                <w:sz w:val="24"/>
                <w:szCs w:val="24"/>
              </w:rPr>
            </w:pPr>
            <w:r w:rsidRPr="008327A4">
              <w:rPr>
                <w:rFonts w:cs="B Nazanin" w:hint="cs"/>
                <w:sz w:val="24"/>
                <w:szCs w:val="24"/>
                <w:rtl/>
              </w:rPr>
              <w:t>47</w:t>
            </w:r>
          </w:p>
        </w:tc>
        <w:tc>
          <w:tcPr>
            <w:tcW w:w="1687" w:type="dxa"/>
          </w:tcPr>
          <w:p w:rsidR="002B0D43" w:rsidRPr="008327A4" w:rsidRDefault="002B0D43" w:rsidP="00530B6C">
            <w:pPr>
              <w:jc w:val="center"/>
              <w:rPr>
                <w:rFonts w:cs="B Nazanin"/>
                <w:sz w:val="24"/>
                <w:szCs w:val="24"/>
                <w:rtl/>
              </w:rPr>
            </w:pPr>
            <w:r w:rsidRPr="008327A4">
              <w:rPr>
                <w:rFonts w:cs="B Nazanin" w:hint="cs"/>
                <w:sz w:val="24"/>
                <w:szCs w:val="24"/>
                <w:rtl/>
              </w:rPr>
              <w:t>سالم</w:t>
            </w:r>
          </w:p>
          <w:p w:rsidR="002B0D43" w:rsidRPr="008327A4" w:rsidRDefault="002B0D43" w:rsidP="00530B6C">
            <w:pPr>
              <w:jc w:val="center"/>
              <w:rPr>
                <w:rFonts w:cs="B Nazanin"/>
                <w:sz w:val="24"/>
                <w:szCs w:val="24"/>
              </w:rPr>
            </w:pPr>
            <w:r w:rsidRPr="008327A4">
              <w:rPr>
                <w:rFonts w:cs="B Nazanin" w:hint="cs"/>
                <w:sz w:val="24"/>
                <w:szCs w:val="24"/>
                <w:rtl/>
              </w:rPr>
              <w:t>کم توان ذهنی</w:t>
            </w:r>
          </w:p>
        </w:tc>
        <w:tc>
          <w:tcPr>
            <w:tcW w:w="1278" w:type="dxa"/>
          </w:tcPr>
          <w:p w:rsidR="002B0D43" w:rsidRPr="008327A4" w:rsidRDefault="002B0D43" w:rsidP="00530B6C">
            <w:pPr>
              <w:jc w:val="center"/>
              <w:rPr>
                <w:rFonts w:cs="B Nazanin"/>
                <w:sz w:val="24"/>
                <w:szCs w:val="24"/>
              </w:rPr>
            </w:pPr>
            <w:r w:rsidRPr="008327A4">
              <w:rPr>
                <w:rFonts w:cs="B Nazanin" w:hint="cs"/>
                <w:sz w:val="24"/>
                <w:szCs w:val="24"/>
                <w:rtl/>
              </w:rPr>
              <w:t>ادراکی</w:t>
            </w:r>
          </w:p>
        </w:tc>
      </w:tr>
      <w:tr w:rsidR="002B0D43" w:rsidRPr="008327A4" w:rsidTr="00F01194">
        <w:tc>
          <w:tcPr>
            <w:tcW w:w="1424" w:type="dxa"/>
          </w:tcPr>
          <w:p w:rsidR="002B0D43" w:rsidRDefault="009869C2" w:rsidP="00530B6C">
            <w:pPr>
              <w:jc w:val="center"/>
              <w:rPr>
                <w:rFonts w:cs="B Nazanin"/>
                <w:sz w:val="24"/>
                <w:szCs w:val="24"/>
                <w:rtl/>
              </w:rPr>
            </w:pPr>
            <w:r>
              <w:rPr>
                <w:rFonts w:cs="B Nazanin" w:hint="cs"/>
                <w:noProof/>
                <w:sz w:val="24"/>
                <w:szCs w:val="24"/>
                <w:rtl/>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213360</wp:posOffset>
                      </wp:positionV>
                      <wp:extent cx="5511800" cy="0"/>
                      <wp:effectExtent l="0" t="0" r="12700" b="19050"/>
                      <wp:wrapNone/>
                      <wp:docPr id="4" name="Straight Connector 4"/>
                      <wp:cNvGraphicFramePr/>
                      <a:graphic xmlns:a="http://schemas.openxmlformats.org/drawingml/2006/main">
                        <a:graphicData uri="http://schemas.microsoft.com/office/word/2010/wordprocessingShape">
                          <wps:wsp>
                            <wps:cNvCnPr/>
                            <wps:spPr>
                              <a:xfrm flipH="1">
                                <a:off x="0" y="0"/>
                                <a:ext cx="5511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98A1FA" id="Straight Connector 4"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5.35pt,16.8pt" to="428.6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" strokecolor="black [3200]" strokeweight=".5pt">
                      <v:stroke joinstyle="miter"/>
                    </v:line>
                  </w:pict>
                </mc:Fallback>
              </mc:AlternateContent>
            </w:r>
            <w:r w:rsidR="002B0D43" w:rsidRPr="008327A4">
              <w:rPr>
                <w:rFonts w:cs="B Nazanin" w:hint="cs"/>
                <w:sz w:val="24"/>
                <w:szCs w:val="24"/>
                <w:rtl/>
              </w:rPr>
              <w:t>0</w:t>
            </w:r>
            <w:ins w:id="4" w:author="NP" w:date="2016-12-13T14:04:00Z">
              <w:r w:rsidR="007B767E">
                <w:rPr>
                  <w:rFonts w:cs="B Nazanin" w:hint="cs"/>
                  <w:sz w:val="24"/>
                  <w:szCs w:val="24"/>
                  <w:rtl/>
                </w:rPr>
                <w:t>0</w:t>
              </w:r>
            </w:ins>
            <w:r w:rsidR="002B0D43" w:rsidRPr="008327A4">
              <w:rPr>
                <w:rFonts w:cs="B Nazanin" w:hint="cs"/>
                <w:sz w:val="24"/>
                <w:szCs w:val="24"/>
                <w:rtl/>
              </w:rPr>
              <w:t>01/0</w:t>
            </w:r>
          </w:p>
          <w:p w:rsidR="00D8542B" w:rsidRPr="008327A4" w:rsidRDefault="00D8542B" w:rsidP="00530B6C">
            <w:pPr>
              <w:jc w:val="center"/>
              <w:rPr>
                <w:rFonts w:cs="B Nazanin"/>
                <w:sz w:val="24"/>
                <w:szCs w:val="24"/>
              </w:rPr>
            </w:pPr>
            <w:r>
              <w:rPr>
                <w:rFonts w:cs="B Nazanin" w:hint="cs"/>
                <w:sz w:val="24"/>
                <w:szCs w:val="24"/>
                <w:rtl/>
              </w:rPr>
              <w:t>0</w:t>
            </w:r>
            <w:ins w:id="5" w:author="NP" w:date="2016-12-13T14:04:00Z">
              <w:r w:rsidR="007B767E">
                <w:rPr>
                  <w:rFonts w:cs="B Nazanin" w:hint="cs"/>
                  <w:sz w:val="24"/>
                  <w:szCs w:val="24"/>
                  <w:rtl/>
                </w:rPr>
                <w:t>0</w:t>
              </w:r>
            </w:ins>
            <w:r>
              <w:rPr>
                <w:rFonts w:cs="B Nazanin" w:hint="cs"/>
                <w:sz w:val="24"/>
                <w:szCs w:val="24"/>
                <w:rtl/>
              </w:rPr>
              <w:t>01/0</w:t>
            </w:r>
          </w:p>
        </w:tc>
        <w:tc>
          <w:tcPr>
            <w:tcW w:w="1126" w:type="dxa"/>
          </w:tcPr>
          <w:p w:rsidR="002B0D43" w:rsidRPr="008327A4" w:rsidRDefault="002B0D43" w:rsidP="00530B6C">
            <w:pPr>
              <w:jc w:val="center"/>
              <w:rPr>
                <w:rFonts w:cs="B Nazanin"/>
                <w:sz w:val="24"/>
                <w:szCs w:val="24"/>
                <w:rtl/>
              </w:rPr>
            </w:pPr>
            <w:r w:rsidRPr="008327A4">
              <w:rPr>
                <w:rFonts w:cs="B Nazanin" w:hint="cs"/>
                <w:sz w:val="24"/>
                <w:szCs w:val="24"/>
                <w:rtl/>
              </w:rPr>
              <w:t>98</w:t>
            </w:r>
          </w:p>
          <w:p w:rsidR="002B0D43" w:rsidRPr="008327A4" w:rsidRDefault="002B0D43" w:rsidP="00530B6C">
            <w:pPr>
              <w:jc w:val="center"/>
              <w:rPr>
                <w:rFonts w:cs="B Nazanin"/>
                <w:sz w:val="24"/>
                <w:szCs w:val="24"/>
              </w:rPr>
            </w:pPr>
            <w:r w:rsidRPr="008327A4">
              <w:rPr>
                <w:rFonts w:cs="B Nazanin" w:hint="cs"/>
                <w:sz w:val="24"/>
                <w:szCs w:val="24"/>
                <w:rtl/>
              </w:rPr>
              <w:t>455/95</w:t>
            </w:r>
          </w:p>
        </w:tc>
        <w:tc>
          <w:tcPr>
            <w:tcW w:w="1033" w:type="dxa"/>
          </w:tcPr>
          <w:p w:rsidR="002B0D43" w:rsidRPr="008327A4" w:rsidRDefault="002B0D43" w:rsidP="00530B6C">
            <w:pPr>
              <w:jc w:val="center"/>
              <w:rPr>
                <w:rFonts w:cs="B Nazanin"/>
                <w:sz w:val="24"/>
                <w:szCs w:val="24"/>
                <w:rtl/>
              </w:rPr>
            </w:pPr>
            <w:r w:rsidRPr="008327A4">
              <w:rPr>
                <w:rFonts w:cs="B Nazanin" w:hint="cs"/>
                <w:sz w:val="24"/>
                <w:szCs w:val="24"/>
                <w:rtl/>
              </w:rPr>
              <w:t>577/19</w:t>
            </w:r>
          </w:p>
          <w:p w:rsidR="002B0D43" w:rsidRPr="008327A4" w:rsidRDefault="002B0D43" w:rsidP="00530B6C">
            <w:pPr>
              <w:jc w:val="center"/>
              <w:rPr>
                <w:rFonts w:cs="B Nazanin"/>
                <w:sz w:val="24"/>
                <w:szCs w:val="24"/>
              </w:rPr>
            </w:pPr>
            <w:r w:rsidRPr="008327A4">
              <w:rPr>
                <w:rFonts w:cs="B Nazanin" w:hint="cs"/>
                <w:sz w:val="24"/>
                <w:szCs w:val="24"/>
                <w:rtl/>
              </w:rPr>
              <w:t>527/19</w:t>
            </w:r>
          </w:p>
        </w:tc>
        <w:tc>
          <w:tcPr>
            <w:tcW w:w="1619" w:type="dxa"/>
          </w:tcPr>
          <w:p w:rsidR="002B0D43" w:rsidRPr="008327A4" w:rsidRDefault="002B0D43" w:rsidP="00530B6C">
            <w:pPr>
              <w:jc w:val="center"/>
              <w:rPr>
                <w:rFonts w:cs="B Nazanin"/>
                <w:sz w:val="24"/>
                <w:szCs w:val="24"/>
                <w:rtl/>
              </w:rPr>
            </w:pPr>
            <w:r w:rsidRPr="008327A4">
              <w:rPr>
                <w:rFonts w:cs="B Nazanin" w:hint="cs"/>
                <w:sz w:val="24"/>
                <w:szCs w:val="24"/>
                <w:rtl/>
              </w:rPr>
              <w:t>33611/1</w:t>
            </w:r>
          </w:p>
          <w:p w:rsidR="002B0D43" w:rsidRPr="008327A4" w:rsidRDefault="002B0D43" w:rsidP="00530B6C">
            <w:pPr>
              <w:jc w:val="center"/>
              <w:rPr>
                <w:rFonts w:cs="B Nazanin"/>
                <w:sz w:val="24"/>
                <w:szCs w:val="24"/>
              </w:rPr>
            </w:pPr>
            <w:r w:rsidRPr="008327A4">
              <w:rPr>
                <w:rFonts w:cs="B Nazanin" w:hint="cs"/>
                <w:sz w:val="24"/>
                <w:szCs w:val="24"/>
                <w:rtl/>
              </w:rPr>
              <w:t>39346/1</w:t>
            </w:r>
          </w:p>
        </w:tc>
        <w:tc>
          <w:tcPr>
            <w:tcW w:w="1183" w:type="dxa"/>
          </w:tcPr>
          <w:p w:rsidR="002B0D43" w:rsidRPr="008327A4" w:rsidRDefault="002B0D43" w:rsidP="00530B6C">
            <w:pPr>
              <w:jc w:val="center"/>
              <w:rPr>
                <w:rFonts w:cs="B Nazanin"/>
                <w:sz w:val="24"/>
                <w:szCs w:val="24"/>
                <w:rtl/>
              </w:rPr>
            </w:pPr>
            <w:r w:rsidRPr="008327A4">
              <w:rPr>
                <w:rFonts w:cs="B Nazanin" w:hint="cs"/>
                <w:sz w:val="24"/>
                <w:szCs w:val="24"/>
                <w:rtl/>
              </w:rPr>
              <w:t>9434/10</w:t>
            </w:r>
          </w:p>
          <w:p w:rsidR="002B0D43" w:rsidRPr="008327A4" w:rsidRDefault="002B0D43" w:rsidP="00530B6C">
            <w:pPr>
              <w:jc w:val="center"/>
              <w:rPr>
                <w:rFonts w:cs="B Nazanin"/>
                <w:sz w:val="24"/>
                <w:szCs w:val="24"/>
              </w:rPr>
            </w:pPr>
            <w:r w:rsidRPr="008327A4">
              <w:rPr>
                <w:rFonts w:cs="B Nazanin" w:hint="cs"/>
                <w:sz w:val="24"/>
                <w:szCs w:val="24"/>
                <w:rtl/>
              </w:rPr>
              <w:t>5957/5</w:t>
            </w:r>
          </w:p>
        </w:tc>
        <w:tc>
          <w:tcPr>
            <w:tcW w:w="635" w:type="dxa"/>
          </w:tcPr>
          <w:p w:rsidR="002B0D43" w:rsidRPr="008327A4" w:rsidRDefault="002B0D43" w:rsidP="00530B6C">
            <w:pPr>
              <w:jc w:val="center"/>
              <w:rPr>
                <w:rFonts w:cs="B Nazanin"/>
                <w:sz w:val="24"/>
                <w:szCs w:val="24"/>
                <w:rtl/>
              </w:rPr>
            </w:pPr>
            <w:r w:rsidRPr="008327A4">
              <w:rPr>
                <w:rFonts w:cs="B Nazanin" w:hint="cs"/>
                <w:sz w:val="24"/>
                <w:szCs w:val="24"/>
                <w:rtl/>
              </w:rPr>
              <w:t>53</w:t>
            </w:r>
          </w:p>
          <w:p w:rsidR="002B0D43" w:rsidRPr="008327A4" w:rsidRDefault="002B0D43" w:rsidP="00530B6C">
            <w:pPr>
              <w:jc w:val="center"/>
              <w:rPr>
                <w:rFonts w:cs="B Nazanin"/>
                <w:sz w:val="24"/>
                <w:szCs w:val="24"/>
              </w:rPr>
            </w:pPr>
            <w:r w:rsidRPr="008327A4">
              <w:rPr>
                <w:rFonts w:cs="B Nazanin" w:hint="cs"/>
                <w:sz w:val="24"/>
                <w:szCs w:val="24"/>
                <w:rtl/>
              </w:rPr>
              <w:t>47</w:t>
            </w:r>
          </w:p>
        </w:tc>
        <w:tc>
          <w:tcPr>
            <w:tcW w:w="1687" w:type="dxa"/>
          </w:tcPr>
          <w:p w:rsidR="002B0D43" w:rsidRPr="008327A4" w:rsidRDefault="002B0D43" w:rsidP="00530B6C">
            <w:pPr>
              <w:jc w:val="center"/>
              <w:rPr>
                <w:rFonts w:cs="B Nazanin"/>
                <w:sz w:val="24"/>
                <w:szCs w:val="24"/>
                <w:rtl/>
              </w:rPr>
            </w:pPr>
            <w:r w:rsidRPr="008327A4">
              <w:rPr>
                <w:rFonts w:cs="B Nazanin" w:hint="cs"/>
                <w:sz w:val="24"/>
                <w:szCs w:val="24"/>
                <w:rtl/>
              </w:rPr>
              <w:t>سالم</w:t>
            </w:r>
          </w:p>
          <w:p w:rsidR="002B0D43" w:rsidRPr="008327A4" w:rsidRDefault="002B0D43" w:rsidP="00530B6C">
            <w:pPr>
              <w:jc w:val="center"/>
              <w:rPr>
                <w:rFonts w:cs="B Nazanin"/>
                <w:sz w:val="24"/>
                <w:szCs w:val="24"/>
              </w:rPr>
            </w:pPr>
            <w:r w:rsidRPr="008327A4">
              <w:rPr>
                <w:rFonts w:cs="B Nazanin" w:hint="cs"/>
                <w:sz w:val="24"/>
                <w:szCs w:val="24"/>
                <w:rtl/>
              </w:rPr>
              <w:t>کم توان ذهنی</w:t>
            </w:r>
          </w:p>
        </w:tc>
        <w:tc>
          <w:tcPr>
            <w:tcW w:w="1278" w:type="dxa"/>
          </w:tcPr>
          <w:p w:rsidR="002B0D43" w:rsidRPr="008327A4" w:rsidRDefault="002B0D43" w:rsidP="00530B6C">
            <w:pPr>
              <w:jc w:val="center"/>
              <w:rPr>
                <w:rFonts w:cs="B Nazanin"/>
                <w:sz w:val="24"/>
                <w:szCs w:val="24"/>
              </w:rPr>
            </w:pPr>
            <w:r w:rsidRPr="008327A4">
              <w:rPr>
                <w:rFonts w:cs="B Nazanin" w:hint="cs"/>
                <w:sz w:val="24"/>
                <w:szCs w:val="24"/>
                <w:rtl/>
              </w:rPr>
              <w:t>حرکتی</w:t>
            </w:r>
          </w:p>
        </w:tc>
      </w:tr>
      <w:tr w:rsidR="002B0D43" w:rsidRPr="008327A4" w:rsidTr="00F01194">
        <w:tc>
          <w:tcPr>
            <w:tcW w:w="1424" w:type="dxa"/>
          </w:tcPr>
          <w:p w:rsidR="002B0D43" w:rsidRPr="008327A4" w:rsidRDefault="007B767E" w:rsidP="00530B6C">
            <w:pPr>
              <w:jc w:val="center"/>
              <w:rPr>
                <w:rFonts w:cs="B Nazanin"/>
                <w:sz w:val="24"/>
                <w:szCs w:val="24"/>
                <w:rtl/>
              </w:rPr>
            </w:pPr>
            <w:ins w:id="6" w:author="NP" w:date="2016-12-13T14:04:00Z">
              <w:r>
                <w:rPr>
                  <w:rFonts w:cs="B Nazanin" w:hint="cs"/>
                  <w:sz w:val="24"/>
                  <w:szCs w:val="24"/>
                  <w:rtl/>
                </w:rPr>
                <w:t>0</w:t>
              </w:r>
            </w:ins>
            <w:r w:rsidR="00B264D3">
              <w:rPr>
                <w:rFonts w:cs="B Nazanin" w:hint="cs"/>
                <w:sz w:val="24"/>
                <w:szCs w:val="24"/>
                <w:rtl/>
              </w:rPr>
              <w:t>0</w:t>
            </w:r>
            <w:r w:rsidR="002B0D43" w:rsidRPr="008327A4">
              <w:rPr>
                <w:rFonts w:cs="B Nazanin" w:hint="cs"/>
                <w:sz w:val="24"/>
                <w:szCs w:val="24"/>
                <w:rtl/>
              </w:rPr>
              <w:t>01/0</w:t>
            </w:r>
          </w:p>
          <w:p w:rsidR="002B0D43" w:rsidRPr="008327A4" w:rsidRDefault="00B264D3" w:rsidP="00530B6C">
            <w:pPr>
              <w:jc w:val="center"/>
              <w:rPr>
                <w:rFonts w:cs="B Nazanin"/>
                <w:sz w:val="24"/>
                <w:szCs w:val="24"/>
              </w:rPr>
            </w:pPr>
            <w:r>
              <w:rPr>
                <w:rFonts w:cs="B Nazanin" w:hint="cs"/>
                <w:sz w:val="24"/>
                <w:szCs w:val="24"/>
                <w:rtl/>
              </w:rPr>
              <w:t>0</w:t>
            </w:r>
            <w:ins w:id="7" w:author="NP" w:date="2016-12-13T14:04:00Z">
              <w:r w:rsidR="007B767E">
                <w:rPr>
                  <w:rFonts w:cs="B Nazanin" w:hint="cs"/>
                  <w:sz w:val="24"/>
                  <w:szCs w:val="24"/>
                  <w:rtl/>
                  <w:lang w:bidi="fa-IR"/>
                </w:rPr>
                <w:t>0</w:t>
              </w:r>
            </w:ins>
            <w:r w:rsidR="002B0D43" w:rsidRPr="008327A4">
              <w:rPr>
                <w:rFonts w:cs="B Nazanin" w:hint="cs"/>
                <w:sz w:val="24"/>
                <w:szCs w:val="24"/>
                <w:rtl/>
              </w:rPr>
              <w:t>01/0</w:t>
            </w:r>
          </w:p>
        </w:tc>
        <w:tc>
          <w:tcPr>
            <w:tcW w:w="1126" w:type="dxa"/>
          </w:tcPr>
          <w:p w:rsidR="002B0D43" w:rsidRPr="008327A4" w:rsidRDefault="002B0D43" w:rsidP="00530B6C">
            <w:pPr>
              <w:jc w:val="center"/>
              <w:rPr>
                <w:rFonts w:cs="B Nazanin"/>
                <w:sz w:val="24"/>
                <w:szCs w:val="24"/>
                <w:rtl/>
              </w:rPr>
            </w:pPr>
            <w:r w:rsidRPr="008327A4">
              <w:rPr>
                <w:rFonts w:cs="B Nazanin" w:hint="cs"/>
                <w:sz w:val="24"/>
                <w:szCs w:val="24"/>
                <w:rtl/>
              </w:rPr>
              <w:t>98</w:t>
            </w:r>
          </w:p>
          <w:p w:rsidR="002B0D43" w:rsidRPr="008327A4" w:rsidRDefault="002B0D43" w:rsidP="00530B6C">
            <w:pPr>
              <w:jc w:val="center"/>
              <w:rPr>
                <w:rFonts w:cs="B Nazanin"/>
                <w:sz w:val="24"/>
                <w:szCs w:val="24"/>
              </w:rPr>
            </w:pPr>
            <w:r w:rsidRPr="008327A4">
              <w:rPr>
                <w:rFonts w:cs="B Nazanin" w:hint="cs"/>
                <w:sz w:val="24"/>
                <w:szCs w:val="24"/>
                <w:rtl/>
              </w:rPr>
              <w:t>133/94</w:t>
            </w:r>
          </w:p>
        </w:tc>
        <w:tc>
          <w:tcPr>
            <w:tcW w:w="1033" w:type="dxa"/>
          </w:tcPr>
          <w:p w:rsidR="002B0D43" w:rsidRPr="008327A4" w:rsidRDefault="002B0D43" w:rsidP="00530B6C">
            <w:pPr>
              <w:jc w:val="center"/>
              <w:rPr>
                <w:rFonts w:cs="B Nazanin"/>
                <w:sz w:val="24"/>
                <w:szCs w:val="24"/>
                <w:rtl/>
              </w:rPr>
            </w:pPr>
            <w:r w:rsidRPr="008327A4">
              <w:rPr>
                <w:rFonts w:cs="B Nazanin" w:hint="cs"/>
                <w:sz w:val="24"/>
                <w:szCs w:val="24"/>
                <w:rtl/>
              </w:rPr>
              <w:t>799/10</w:t>
            </w:r>
          </w:p>
          <w:p w:rsidR="002B0D43" w:rsidRPr="008327A4" w:rsidRDefault="002B0D43" w:rsidP="00530B6C">
            <w:pPr>
              <w:jc w:val="center"/>
              <w:rPr>
                <w:rFonts w:cs="B Nazanin"/>
                <w:sz w:val="24"/>
                <w:szCs w:val="24"/>
              </w:rPr>
            </w:pPr>
            <w:r w:rsidRPr="008327A4">
              <w:rPr>
                <w:rFonts w:cs="B Nazanin" w:hint="cs"/>
                <w:sz w:val="24"/>
                <w:szCs w:val="24"/>
                <w:rtl/>
              </w:rPr>
              <w:t>009/11</w:t>
            </w:r>
          </w:p>
        </w:tc>
        <w:tc>
          <w:tcPr>
            <w:tcW w:w="1619" w:type="dxa"/>
          </w:tcPr>
          <w:p w:rsidR="002B0D43" w:rsidRPr="008327A4" w:rsidRDefault="002B0D43" w:rsidP="00530B6C">
            <w:pPr>
              <w:jc w:val="center"/>
              <w:rPr>
                <w:rFonts w:cs="B Nazanin"/>
                <w:sz w:val="24"/>
                <w:szCs w:val="24"/>
                <w:rtl/>
              </w:rPr>
            </w:pPr>
            <w:r w:rsidRPr="008327A4">
              <w:rPr>
                <w:rFonts w:cs="B Nazanin" w:hint="cs"/>
                <w:sz w:val="24"/>
                <w:szCs w:val="24"/>
                <w:rtl/>
              </w:rPr>
              <w:t>68997/0</w:t>
            </w:r>
          </w:p>
          <w:p w:rsidR="002B0D43" w:rsidRPr="008327A4" w:rsidRDefault="002B0D43" w:rsidP="00530B6C">
            <w:pPr>
              <w:jc w:val="center"/>
              <w:rPr>
                <w:rFonts w:cs="B Nazanin"/>
                <w:sz w:val="24"/>
                <w:szCs w:val="24"/>
              </w:rPr>
            </w:pPr>
            <w:r w:rsidRPr="008327A4">
              <w:rPr>
                <w:rFonts w:cs="B Nazanin" w:hint="cs"/>
                <w:sz w:val="24"/>
                <w:szCs w:val="24"/>
                <w:rtl/>
              </w:rPr>
              <w:t>49605/0</w:t>
            </w:r>
          </w:p>
        </w:tc>
        <w:tc>
          <w:tcPr>
            <w:tcW w:w="1183" w:type="dxa"/>
          </w:tcPr>
          <w:p w:rsidR="002B0D43" w:rsidRPr="008327A4" w:rsidRDefault="002B0D43" w:rsidP="00530B6C">
            <w:pPr>
              <w:jc w:val="center"/>
              <w:rPr>
                <w:rFonts w:cs="B Nazanin"/>
                <w:sz w:val="24"/>
                <w:szCs w:val="24"/>
                <w:rtl/>
              </w:rPr>
            </w:pPr>
            <w:r w:rsidRPr="008327A4">
              <w:rPr>
                <w:rFonts w:cs="B Nazanin" w:hint="cs"/>
                <w:sz w:val="24"/>
                <w:szCs w:val="24"/>
                <w:rtl/>
              </w:rPr>
              <w:t>7170/1</w:t>
            </w:r>
          </w:p>
          <w:p w:rsidR="002B0D43" w:rsidRPr="008327A4" w:rsidRDefault="002B0D43" w:rsidP="00530B6C">
            <w:pPr>
              <w:jc w:val="center"/>
              <w:rPr>
                <w:rFonts w:cs="B Nazanin"/>
                <w:sz w:val="24"/>
                <w:szCs w:val="24"/>
              </w:rPr>
            </w:pPr>
            <w:r w:rsidRPr="008327A4">
              <w:rPr>
                <w:rFonts w:cs="B Nazanin" w:hint="cs"/>
                <w:sz w:val="24"/>
                <w:szCs w:val="24"/>
                <w:rtl/>
              </w:rPr>
              <w:t>4043/0</w:t>
            </w:r>
          </w:p>
        </w:tc>
        <w:tc>
          <w:tcPr>
            <w:tcW w:w="635" w:type="dxa"/>
          </w:tcPr>
          <w:p w:rsidR="002B0D43" w:rsidRPr="008327A4" w:rsidRDefault="002B0D43" w:rsidP="00530B6C">
            <w:pPr>
              <w:jc w:val="center"/>
              <w:rPr>
                <w:rFonts w:cs="B Nazanin"/>
                <w:sz w:val="24"/>
                <w:szCs w:val="24"/>
                <w:rtl/>
              </w:rPr>
            </w:pPr>
            <w:r w:rsidRPr="008327A4">
              <w:rPr>
                <w:rFonts w:cs="B Nazanin" w:hint="cs"/>
                <w:sz w:val="24"/>
                <w:szCs w:val="24"/>
                <w:rtl/>
              </w:rPr>
              <w:t>53</w:t>
            </w:r>
          </w:p>
          <w:p w:rsidR="002B0D43" w:rsidRPr="008327A4" w:rsidRDefault="002B0D43" w:rsidP="00530B6C">
            <w:pPr>
              <w:jc w:val="center"/>
              <w:rPr>
                <w:rFonts w:cs="B Nazanin"/>
                <w:sz w:val="24"/>
                <w:szCs w:val="24"/>
              </w:rPr>
            </w:pPr>
            <w:r w:rsidRPr="008327A4">
              <w:rPr>
                <w:rFonts w:cs="B Nazanin" w:hint="cs"/>
                <w:sz w:val="24"/>
                <w:szCs w:val="24"/>
                <w:rtl/>
              </w:rPr>
              <w:t>47</w:t>
            </w:r>
          </w:p>
        </w:tc>
        <w:tc>
          <w:tcPr>
            <w:tcW w:w="1687" w:type="dxa"/>
          </w:tcPr>
          <w:p w:rsidR="002B0D43" w:rsidRPr="008327A4" w:rsidRDefault="002B0D43" w:rsidP="00530B6C">
            <w:pPr>
              <w:jc w:val="center"/>
              <w:rPr>
                <w:rFonts w:cs="B Nazanin"/>
                <w:sz w:val="24"/>
                <w:szCs w:val="24"/>
                <w:rtl/>
              </w:rPr>
            </w:pPr>
            <w:r w:rsidRPr="008327A4">
              <w:rPr>
                <w:rFonts w:cs="B Nazanin" w:hint="cs"/>
                <w:sz w:val="24"/>
                <w:szCs w:val="24"/>
                <w:rtl/>
              </w:rPr>
              <w:t>سالم</w:t>
            </w:r>
          </w:p>
          <w:p w:rsidR="002B0D43" w:rsidRPr="008327A4" w:rsidRDefault="002B0D43" w:rsidP="00530B6C">
            <w:pPr>
              <w:jc w:val="center"/>
              <w:rPr>
                <w:rFonts w:cs="B Nazanin"/>
                <w:sz w:val="24"/>
                <w:szCs w:val="24"/>
              </w:rPr>
            </w:pPr>
            <w:r w:rsidRPr="008327A4">
              <w:rPr>
                <w:rFonts w:cs="B Nazanin" w:hint="cs"/>
                <w:sz w:val="24"/>
                <w:szCs w:val="24"/>
                <w:rtl/>
              </w:rPr>
              <w:t>کم توان ذهنی</w:t>
            </w:r>
          </w:p>
        </w:tc>
        <w:tc>
          <w:tcPr>
            <w:tcW w:w="1278" w:type="dxa"/>
          </w:tcPr>
          <w:p w:rsidR="002B0D43" w:rsidRPr="008327A4" w:rsidRDefault="002B0D43" w:rsidP="00530B6C">
            <w:pPr>
              <w:jc w:val="center"/>
              <w:rPr>
                <w:rFonts w:cs="B Nazanin"/>
                <w:sz w:val="24"/>
                <w:szCs w:val="24"/>
              </w:rPr>
            </w:pPr>
            <w:r w:rsidRPr="008327A4">
              <w:rPr>
                <w:rFonts w:cs="B Nazanin" w:hint="cs"/>
                <w:sz w:val="24"/>
                <w:szCs w:val="24"/>
                <w:rtl/>
              </w:rPr>
              <w:t>یادآوری</w:t>
            </w:r>
          </w:p>
        </w:tc>
      </w:tr>
    </w:tbl>
    <w:p w:rsidR="002F36F0" w:rsidRPr="008343EC" w:rsidDel="00735469" w:rsidRDefault="009869C2" w:rsidP="003F054C">
      <w:pPr>
        <w:rPr>
          <w:del w:id="8" w:author="NP" w:date="2016-12-13T14:02:00Z"/>
          <w:rFonts w:cs="B Nazanin"/>
          <w:sz w:val="24"/>
          <w:szCs w:val="24"/>
          <w:rtl/>
          <w:lang w:bidi="fa-IR"/>
        </w:rPr>
        <w:pPrChange w:id="9" w:author="NP" w:date="2016-12-13T14:02:00Z">
          <w:pPr>
            <w:jc w:val="right"/>
          </w:pPr>
        </w:pPrChange>
      </w:pPr>
      <w:r>
        <w:rPr>
          <w:rFonts w:cs="B Nazanin" w:hint="cs"/>
          <w:b/>
          <w:bCs/>
          <w:noProof/>
          <w:sz w:val="24"/>
          <w:szCs w:val="24"/>
          <w:rtl/>
        </w:rPr>
        <mc:AlternateContent>
          <mc:Choice Requires="wps">
            <w:drawing>
              <wp:anchor distT="0" distB="0" distL="114300" distR="114300" simplePos="0" relativeHeight="251662336" behindDoc="0" locked="0" layoutInCell="1" allowOverlap="1">
                <wp:simplePos x="0" y="0"/>
                <wp:positionH relativeFrom="column">
                  <wp:posOffset>-234950</wp:posOffset>
                </wp:positionH>
                <wp:positionV relativeFrom="paragraph">
                  <wp:posOffset>2533015</wp:posOffset>
                </wp:positionV>
                <wp:extent cx="5518150" cy="0"/>
                <wp:effectExtent l="0" t="0" r="25400" b="19050"/>
                <wp:wrapNone/>
                <wp:docPr id="5" name="Straight Connector 5"/>
                <wp:cNvGraphicFramePr/>
                <a:graphic xmlns:a="http://schemas.openxmlformats.org/drawingml/2006/main">
                  <a:graphicData uri="http://schemas.microsoft.com/office/word/2010/wordprocessingShape">
                    <wps:wsp>
                      <wps:cNvCnPr/>
                      <wps:spPr>
                        <a:xfrm flipH="1">
                          <a:off x="0" y="0"/>
                          <a:ext cx="551815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2ECA36" id="Straight Connector 5"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18.5pt,199.45pt" to="416pt,1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" strokecolor="black [3213]" strokeweight=".5pt">
                <v:stroke joinstyle="miter"/>
              </v:line>
            </w:pict>
          </mc:Fallback>
        </mc:AlternateContent>
      </w:r>
      <w:r>
        <w:rPr>
          <w:rFonts w:cs="B Nazanin" w:hint="cs"/>
          <w:b/>
          <w:bCs/>
          <w:noProof/>
          <w:sz w:val="24"/>
          <w:szCs w:val="24"/>
          <w:rtl/>
        </w:rPr>
        <mc:AlternateContent>
          <mc:Choice Requires="wps">
            <w:drawing>
              <wp:anchor distT="0" distB="0" distL="114300" distR="114300" simplePos="0" relativeHeight="251659264" behindDoc="0" locked="0" layoutInCell="1" allowOverlap="1">
                <wp:simplePos x="0" y="0"/>
                <wp:positionH relativeFrom="column">
                  <wp:posOffset>-234950</wp:posOffset>
                </wp:positionH>
                <wp:positionV relativeFrom="paragraph">
                  <wp:posOffset>983615</wp:posOffset>
                </wp:positionV>
                <wp:extent cx="5524500" cy="1905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5524500" cy="1905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94E1A6"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8.5pt,77.45pt" to="416.5pt,7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" strokecolor="black [3200]" strokeweight=".5pt">
                <v:stroke joinstyle="miter"/>
              </v:line>
            </w:pict>
          </mc:Fallback>
        </mc:AlternateContent>
      </w:r>
      <w:del w:id="10" w:author="NP" w:date="2016-12-13T14:02:00Z">
        <w:r w:rsidR="00151A8A" w:rsidDel="00735469">
          <w:rPr>
            <w:rFonts w:cs="B Nazanin"/>
            <w:sz w:val="32"/>
            <w:szCs w:val="32"/>
            <w:rtl/>
            <w:lang w:bidi="fa-IR"/>
          </w:rPr>
          <w:br/>
        </w:r>
      </w:del>
    </w:p>
    <w:p w:rsidR="008343EC" w:rsidRPr="00735469" w:rsidDel="002F323F" w:rsidRDefault="008343EC">
      <w:pPr>
        <w:bidi/>
        <w:spacing w:line="240" w:lineRule="auto"/>
        <w:jc w:val="both"/>
        <w:rPr>
          <w:del w:id="11" w:author="NP" w:date="2016-12-13T10:13:00Z"/>
          <w:rFonts w:cs="B Nazanin"/>
          <w:sz w:val="28"/>
          <w:szCs w:val="28"/>
          <w:rtl/>
          <w:lang w:bidi="fa-IR"/>
          <w:rPrChange w:id="12" w:author="NP" w:date="2016-12-13T14:01:00Z">
            <w:rPr>
              <w:del w:id="13" w:author="NP" w:date="2016-12-13T10:13:00Z"/>
              <w:rFonts w:cs="B Nazanin"/>
              <w:b/>
              <w:bCs/>
              <w:sz w:val="28"/>
              <w:szCs w:val="28"/>
              <w:rtl/>
              <w:lang w:bidi="fa-IR"/>
            </w:rPr>
          </w:rPrChange>
        </w:rPr>
        <w:pPrChange w:id="14" w:author="NP" w:date="2016-12-13T10:13:00Z">
          <w:pPr>
            <w:bidi/>
            <w:spacing w:line="360" w:lineRule="auto"/>
            <w:jc w:val="both"/>
          </w:pPr>
        </w:pPrChange>
      </w:pPr>
      <w:bookmarkStart w:id="15" w:name="_GoBack"/>
      <w:bookmarkEnd w:id="15"/>
      <w:r w:rsidRPr="009B1CFF">
        <w:rPr>
          <w:rFonts w:cs="B Nazanin" w:hint="cs"/>
          <w:sz w:val="24"/>
          <w:szCs w:val="24"/>
          <w:rtl/>
          <w:lang w:bidi="fa-IR"/>
          <w:rPrChange w:id="16" w:author="NP" w:date="2016-12-13T14:03:00Z">
            <w:rPr>
              <w:rFonts w:cs="B Nazanin" w:hint="cs"/>
              <w:b/>
              <w:bCs/>
              <w:sz w:val="28"/>
              <w:szCs w:val="28"/>
              <w:rtl/>
              <w:lang w:bidi="fa-IR"/>
            </w:rPr>
          </w:rPrChange>
        </w:rPr>
        <w:t>همانطور</w:t>
      </w:r>
      <w:r w:rsidRPr="009B1CFF">
        <w:rPr>
          <w:rFonts w:cs="B Nazanin"/>
          <w:sz w:val="24"/>
          <w:szCs w:val="24"/>
          <w:rtl/>
          <w:lang w:bidi="fa-IR"/>
          <w:rPrChange w:id="17" w:author="NP" w:date="2016-12-13T14:03:00Z">
            <w:rPr>
              <w:rFonts w:cs="B Nazanin"/>
              <w:b/>
              <w:bCs/>
              <w:sz w:val="28"/>
              <w:szCs w:val="28"/>
              <w:rtl/>
              <w:lang w:bidi="fa-IR"/>
            </w:rPr>
          </w:rPrChange>
        </w:rPr>
        <w:t xml:space="preserve"> </w:t>
      </w:r>
      <w:r w:rsidRPr="009B1CFF">
        <w:rPr>
          <w:rFonts w:cs="B Nazanin" w:hint="cs"/>
          <w:sz w:val="24"/>
          <w:szCs w:val="24"/>
          <w:rtl/>
          <w:lang w:bidi="fa-IR"/>
          <w:rPrChange w:id="18" w:author="NP" w:date="2016-12-13T14:03:00Z">
            <w:rPr>
              <w:rFonts w:cs="B Nazanin" w:hint="cs"/>
              <w:b/>
              <w:bCs/>
              <w:sz w:val="28"/>
              <w:szCs w:val="28"/>
              <w:rtl/>
              <w:lang w:bidi="fa-IR"/>
            </w:rPr>
          </w:rPrChange>
        </w:rPr>
        <w:t>که</w:t>
      </w:r>
      <w:r w:rsidRPr="009B1CFF">
        <w:rPr>
          <w:rFonts w:cs="B Nazanin"/>
          <w:sz w:val="24"/>
          <w:szCs w:val="24"/>
          <w:rtl/>
          <w:lang w:bidi="fa-IR"/>
          <w:rPrChange w:id="19" w:author="NP" w:date="2016-12-13T14:03:00Z">
            <w:rPr>
              <w:rFonts w:cs="B Nazanin"/>
              <w:b/>
              <w:bCs/>
              <w:sz w:val="28"/>
              <w:szCs w:val="28"/>
              <w:rtl/>
              <w:lang w:bidi="fa-IR"/>
            </w:rPr>
          </w:rPrChange>
        </w:rPr>
        <w:t xml:space="preserve"> </w:t>
      </w:r>
      <w:r w:rsidRPr="009B1CFF">
        <w:rPr>
          <w:rFonts w:cs="B Nazanin" w:hint="cs"/>
          <w:sz w:val="24"/>
          <w:szCs w:val="24"/>
          <w:rtl/>
          <w:lang w:bidi="fa-IR"/>
          <w:rPrChange w:id="20" w:author="NP" w:date="2016-12-13T14:03:00Z">
            <w:rPr>
              <w:rFonts w:cs="B Nazanin" w:hint="cs"/>
              <w:b/>
              <w:bCs/>
              <w:sz w:val="28"/>
              <w:szCs w:val="28"/>
              <w:rtl/>
              <w:lang w:bidi="fa-IR"/>
            </w:rPr>
          </w:rPrChange>
        </w:rPr>
        <w:t>در</w:t>
      </w:r>
      <w:r w:rsidRPr="00DE5CCA">
        <w:rPr>
          <w:rFonts w:cs="B Nazanin"/>
          <w:b/>
          <w:bCs/>
          <w:sz w:val="24"/>
          <w:szCs w:val="24"/>
          <w:rtl/>
          <w:lang w:bidi="fa-IR"/>
          <w:rPrChange w:id="21" w:author="NP" w:date="2016-12-13T10:12:00Z">
            <w:rPr>
              <w:rFonts w:cs="B Nazanin"/>
              <w:b/>
              <w:bCs/>
              <w:sz w:val="28"/>
              <w:szCs w:val="28"/>
              <w:rtl/>
              <w:lang w:bidi="fa-IR"/>
            </w:rPr>
          </w:rPrChange>
        </w:rPr>
        <w:t xml:space="preserve"> </w:t>
      </w:r>
      <w:r w:rsidRPr="00735469">
        <w:rPr>
          <w:rFonts w:cs="B Nazanin" w:hint="cs"/>
          <w:sz w:val="24"/>
          <w:szCs w:val="24"/>
          <w:rtl/>
          <w:lang w:bidi="fa-IR"/>
          <w:rPrChange w:id="22" w:author="NP" w:date="2016-12-13T14:01:00Z">
            <w:rPr>
              <w:rFonts w:cs="B Nazanin" w:hint="cs"/>
              <w:b/>
              <w:bCs/>
              <w:sz w:val="28"/>
              <w:szCs w:val="28"/>
              <w:rtl/>
              <w:lang w:bidi="fa-IR"/>
            </w:rPr>
          </w:rPrChange>
        </w:rPr>
        <w:t>جدول</w:t>
      </w:r>
      <w:r w:rsidRPr="00735469">
        <w:rPr>
          <w:rFonts w:cs="B Nazanin"/>
          <w:sz w:val="24"/>
          <w:szCs w:val="24"/>
          <w:rtl/>
          <w:lang w:bidi="fa-IR"/>
          <w:rPrChange w:id="23" w:author="NP" w:date="2016-12-13T14:01:00Z">
            <w:rPr>
              <w:rFonts w:cs="B Nazanin"/>
              <w:b/>
              <w:bCs/>
              <w:sz w:val="28"/>
              <w:szCs w:val="28"/>
              <w:rtl/>
              <w:lang w:bidi="fa-IR"/>
            </w:rPr>
          </w:rPrChange>
        </w:rPr>
        <w:t xml:space="preserve"> </w:t>
      </w:r>
      <w:r w:rsidRPr="00735469">
        <w:rPr>
          <w:rFonts w:cs="B Nazanin" w:hint="cs"/>
          <w:sz w:val="24"/>
          <w:szCs w:val="24"/>
          <w:rtl/>
          <w:lang w:bidi="fa-IR"/>
          <w:rPrChange w:id="24" w:author="NP" w:date="2016-12-13T14:01:00Z">
            <w:rPr>
              <w:rFonts w:cs="B Nazanin" w:hint="cs"/>
              <w:b/>
              <w:bCs/>
              <w:sz w:val="28"/>
              <w:szCs w:val="28"/>
              <w:rtl/>
              <w:lang w:bidi="fa-IR"/>
            </w:rPr>
          </w:rPrChange>
        </w:rPr>
        <w:t>فوق</w:t>
      </w:r>
      <w:r w:rsidRPr="00735469">
        <w:rPr>
          <w:rFonts w:cs="B Nazanin"/>
          <w:sz w:val="24"/>
          <w:szCs w:val="24"/>
          <w:rtl/>
          <w:lang w:bidi="fa-IR"/>
          <w:rPrChange w:id="25" w:author="NP" w:date="2016-12-13T14:01:00Z">
            <w:rPr>
              <w:rFonts w:cs="B Nazanin"/>
              <w:b/>
              <w:bCs/>
              <w:sz w:val="28"/>
              <w:szCs w:val="28"/>
              <w:rtl/>
              <w:lang w:bidi="fa-IR"/>
            </w:rPr>
          </w:rPrChange>
        </w:rPr>
        <w:t xml:space="preserve"> </w:t>
      </w:r>
      <w:r w:rsidRPr="00735469">
        <w:rPr>
          <w:rFonts w:cs="B Nazanin" w:hint="cs"/>
          <w:sz w:val="24"/>
          <w:szCs w:val="24"/>
          <w:rtl/>
          <w:lang w:bidi="fa-IR"/>
          <w:rPrChange w:id="26" w:author="NP" w:date="2016-12-13T14:01:00Z">
            <w:rPr>
              <w:rFonts w:cs="B Nazanin" w:hint="cs"/>
              <w:b/>
              <w:bCs/>
              <w:sz w:val="28"/>
              <w:szCs w:val="28"/>
              <w:rtl/>
              <w:lang w:bidi="fa-IR"/>
            </w:rPr>
          </w:rPrChange>
        </w:rPr>
        <w:t>مشاهده</w:t>
      </w:r>
      <w:r w:rsidRPr="00735469">
        <w:rPr>
          <w:rFonts w:cs="B Nazanin"/>
          <w:sz w:val="24"/>
          <w:szCs w:val="24"/>
          <w:rtl/>
          <w:lang w:bidi="fa-IR"/>
          <w:rPrChange w:id="27" w:author="NP" w:date="2016-12-13T14:01:00Z">
            <w:rPr>
              <w:rFonts w:cs="B Nazanin"/>
              <w:b/>
              <w:bCs/>
              <w:sz w:val="28"/>
              <w:szCs w:val="28"/>
              <w:rtl/>
              <w:lang w:bidi="fa-IR"/>
            </w:rPr>
          </w:rPrChange>
        </w:rPr>
        <w:t xml:space="preserve"> </w:t>
      </w:r>
      <w:r w:rsidRPr="00735469">
        <w:rPr>
          <w:rFonts w:cs="B Nazanin" w:hint="cs"/>
          <w:sz w:val="24"/>
          <w:szCs w:val="24"/>
          <w:rtl/>
          <w:lang w:bidi="fa-IR"/>
          <w:rPrChange w:id="28" w:author="NP" w:date="2016-12-13T14:01:00Z">
            <w:rPr>
              <w:rFonts w:cs="B Nazanin" w:hint="cs"/>
              <w:b/>
              <w:bCs/>
              <w:sz w:val="28"/>
              <w:szCs w:val="28"/>
              <w:rtl/>
              <w:lang w:bidi="fa-IR"/>
            </w:rPr>
          </w:rPrChange>
        </w:rPr>
        <w:t>میگردد</w:t>
      </w:r>
      <w:r w:rsidRPr="00735469">
        <w:rPr>
          <w:rFonts w:cs="B Nazanin"/>
          <w:sz w:val="24"/>
          <w:szCs w:val="24"/>
          <w:rtl/>
          <w:lang w:bidi="fa-IR"/>
          <w:rPrChange w:id="29" w:author="NP" w:date="2016-12-13T14:01:00Z">
            <w:rPr>
              <w:rFonts w:cs="B Nazanin"/>
              <w:b/>
              <w:bCs/>
              <w:sz w:val="28"/>
              <w:szCs w:val="28"/>
              <w:rtl/>
              <w:lang w:bidi="fa-IR"/>
            </w:rPr>
          </w:rPrChange>
        </w:rPr>
        <w:t xml:space="preserve">. </w:t>
      </w:r>
      <w:r w:rsidRPr="00735469">
        <w:rPr>
          <w:rFonts w:cs="B Nazanin" w:hint="cs"/>
          <w:sz w:val="24"/>
          <w:szCs w:val="24"/>
          <w:rtl/>
          <w:lang w:bidi="fa-IR"/>
          <w:rPrChange w:id="30" w:author="NP" w:date="2016-12-13T14:01:00Z">
            <w:rPr>
              <w:rFonts w:cs="B Nazanin" w:hint="cs"/>
              <w:b/>
              <w:bCs/>
              <w:sz w:val="28"/>
              <w:szCs w:val="28"/>
              <w:rtl/>
              <w:lang w:bidi="fa-IR"/>
            </w:rPr>
          </w:rPrChange>
        </w:rPr>
        <w:t>مقدار</w:t>
      </w:r>
      <w:r w:rsidRPr="00735469">
        <w:rPr>
          <w:rFonts w:cs="B Nazanin"/>
          <w:sz w:val="24"/>
          <w:szCs w:val="24"/>
          <w:rtl/>
          <w:lang w:bidi="fa-IR"/>
          <w:rPrChange w:id="31" w:author="NP" w:date="2016-12-13T14:01:00Z">
            <w:rPr>
              <w:rFonts w:cs="B Nazanin"/>
              <w:b/>
              <w:bCs/>
              <w:sz w:val="28"/>
              <w:szCs w:val="28"/>
              <w:rtl/>
              <w:lang w:bidi="fa-IR"/>
            </w:rPr>
          </w:rPrChange>
        </w:rPr>
        <w:t xml:space="preserve"> </w:t>
      </w:r>
      <w:r w:rsidRPr="00735469">
        <w:rPr>
          <w:rFonts w:cs="B Nazanin"/>
          <w:sz w:val="24"/>
          <w:szCs w:val="24"/>
          <w:lang w:bidi="fa-IR"/>
          <w:rPrChange w:id="32" w:author="NP" w:date="2016-12-13T14:01:00Z">
            <w:rPr>
              <w:rFonts w:cs="B Nazanin"/>
              <w:b/>
              <w:bCs/>
              <w:sz w:val="28"/>
              <w:szCs w:val="28"/>
              <w:lang w:bidi="fa-IR"/>
            </w:rPr>
          </w:rPrChange>
        </w:rPr>
        <w:t>t</w:t>
      </w:r>
      <w:r w:rsidRPr="00735469">
        <w:rPr>
          <w:rFonts w:cs="B Nazanin"/>
          <w:sz w:val="24"/>
          <w:szCs w:val="24"/>
          <w:rtl/>
          <w:lang w:bidi="fa-IR"/>
          <w:rPrChange w:id="33" w:author="NP" w:date="2016-12-13T14:01:00Z">
            <w:rPr>
              <w:rFonts w:cs="B Nazanin"/>
              <w:b/>
              <w:bCs/>
              <w:sz w:val="28"/>
              <w:szCs w:val="28"/>
              <w:rtl/>
              <w:lang w:bidi="fa-IR"/>
            </w:rPr>
          </w:rPrChange>
        </w:rPr>
        <w:t xml:space="preserve"> </w:t>
      </w:r>
      <w:r w:rsidRPr="00735469">
        <w:rPr>
          <w:rFonts w:cs="B Nazanin" w:hint="cs"/>
          <w:sz w:val="24"/>
          <w:szCs w:val="24"/>
          <w:rtl/>
          <w:lang w:bidi="fa-IR"/>
          <w:rPrChange w:id="34" w:author="NP" w:date="2016-12-13T14:01:00Z">
            <w:rPr>
              <w:rFonts w:cs="B Nazanin" w:hint="cs"/>
              <w:b/>
              <w:bCs/>
              <w:sz w:val="28"/>
              <w:szCs w:val="28"/>
              <w:rtl/>
              <w:lang w:bidi="fa-IR"/>
            </w:rPr>
          </w:rPrChange>
        </w:rPr>
        <w:t>در</w:t>
      </w:r>
      <w:r w:rsidRPr="00735469">
        <w:rPr>
          <w:rFonts w:cs="B Nazanin"/>
          <w:sz w:val="24"/>
          <w:szCs w:val="24"/>
          <w:rtl/>
          <w:lang w:bidi="fa-IR"/>
          <w:rPrChange w:id="35" w:author="NP" w:date="2016-12-13T14:01:00Z">
            <w:rPr>
              <w:rFonts w:cs="B Nazanin"/>
              <w:b/>
              <w:bCs/>
              <w:sz w:val="28"/>
              <w:szCs w:val="28"/>
              <w:rtl/>
              <w:lang w:bidi="fa-IR"/>
            </w:rPr>
          </w:rPrChange>
        </w:rPr>
        <w:t xml:space="preserve"> </w:t>
      </w:r>
      <w:r w:rsidRPr="00735469">
        <w:rPr>
          <w:rFonts w:cs="B Nazanin" w:hint="cs"/>
          <w:sz w:val="24"/>
          <w:szCs w:val="24"/>
          <w:rtl/>
          <w:lang w:bidi="fa-IR"/>
          <w:rPrChange w:id="36" w:author="NP" w:date="2016-12-13T14:01:00Z">
            <w:rPr>
              <w:rFonts w:cs="B Nazanin" w:hint="cs"/>
              <w:b/>
              <w:bCs/>
              <w:sz w:val="28"/>
              <w:szCs w:val="28"/>
              <w:rtl/>
              <w:lang w:bidi="fa-IR"/>
            </w:rPr>
          </w:rPrChange>
        </w:rPr>
        <w:t>خرده</w:t>
      </w:r>
      <w:r w:rsidRPr="00735469">
        <w:rPr>
          <w:rFonts w:cs="B Nazanin"/>
          <w:sz w:val="24"/>
          <w:szCs w:val="24"/>
          <w:rtl/>
          <w:lang w:bidi="fa-IR"/>
          <w:rPrChange w:id="37" w:author="NP" w:date="2016-12-13T14:01:00Z">
            <w:rPr>
              <w:rFonts w:cs="B Nazanin"/>
              <w:b/>
              <w:bCs/>
              <w:sz w:val="28"/>
              <w:szCs w:val="28"/>
              <w:rtl/>
              <w:lang w:bidi="fa-IR"/>
            </w:rPr>
          </w:rPrChange>
        </w:rPr>
        <w:t xml:space="preserve"> </w:t>
      </w:r>
      <w:r w:rsidRPr="00735469">
        <w:rPr>
          <w:rFonts w:cs="B Nazanin" w:hint="cs"/>
          <w:sz w:val="24"/>
          <w:szCs w:val="24"/>
          <w:rtl/>
          <w:lang w:bidi="fa-IR"/>
          <w:rPrChange w:id="38" w:author="NP" w:date="2016-12-13T14:01:00Z">
            <w:rPr>
              <w:rFonts w:cs="B Nazanin" w:hint="cs"/>
              <w:b/>
              <w:bCs/>
              <w:sz w:val="28"/>
              <w:szCs w:val="28"/>
              <w:rtl/>
              <w:lang w:bidi="fa-IR"/>
            </w:rPr>
          </w:rPrChange>
        </w:rPr>
        <w:t>آزمون</w:t>
      </w:r>
      <w:r w:rsidRPr="00735469">
        <w:rPr>
          <w:rFonts w:cs="B Nazanin"/>
          <w:sz w:val="24"/>
          <w:szCs w:val="24"/>
          <w:rtl/>
          <w:lang w:bidi="fa-IR"/>
          <w:rPrChange w:id="39" w:author="NP" w:date="2016-12-13T14:01:00Z">
            <w:rPr>
              <w:rFonts w:cs="B Nazanin"/>
              <w:b/>
              <w:bCs/>
              <w:sz w:val="28"/>
              <w:szCs w:val="28"/>
              <w:rtl/>
              <w:lang w:bidi="fa-IR"/>
            </w:rPr>
          </w:rPrChange>
        </w:rPr>
        <w:t xml:space="preserve"> </w:t>
      </w:r>
      <w:r w:rsidRPr="00735469">
        <w:rPr>
          <w:rFonts w:cs="B Nazanin" w:hint="cs"/>
          <w:sz w:val="24"/>
          <w:szCs w:val="24"/>
          <w:rtl/>
          <w:lang w:bidi="fa-IR"/>
          <w:rPrChange w:id="40" w:author="NP" w:date="2016-12-13T14:01:00Z">
            <w:rPr>
              <w:rFonts w:cs="B Nazanin" w:hint="cs"/>
              <w:b/>
              <w:bCs/>
              <w:sz w:val="28"/>
              <w:szCs w:val="28"/>
              <w:rtl/>
              <w:lang w:bidi="fa-IR"/>
            </w:rPr>
          </w:rPrChange>
        </w:rPr>
        <w:t>ترسیمی</w:t>
      </w:r>
      <w:r w:rsidRPr="00735469">
        <w:rPr>
          <w:rFonts w:cs="B Nazanin"/>
          <w:sz w:val="24"/>
          <w:szCs w:val="24"/>
          <w:rtl/>
          <w:lang w:bidi="fa-IR"/>
          <w:rPrChange w:id="41" w:author="NP" w:date="2016-12-13T14:01:00Z">
            <w:rPr>
              <w:rFonts w:cs="B Nazanin"/>
              <w:b/>
              <w:bCs/>
              <w:sz w:val="28"/>
              <w:szCs w:val="28"/>
              <w:rtl/>
              <w:lang w:bidi="fa-IR"/>
            </w:rPr>
          </w:rPrChange>
        </w:rPr>
        <w:t xml:space="preserve"> </w:t>
      </w:r>
      <w:r w:rsidRPr="00735469">
        <w:rPr>
          <w:rFonts w:cs="B Nazanin" w:hint="cs"/>
          <w:sz w:val="24"/>
          <w:szCs w:val="24"/>
          <w:rtl/>
          <w:lang w:bidi="fa-IR"/>
          <w:rPrChange w:id="42" w:author="NP" w:date="2016-12-13T14:01:00Z">
            <w:rPr>
              <w:rFonts w:cs="B Nazanin" w:hint="cs"/>
              <w:b/>
              <w:bCs/>
              <w:sz w:val="28"/>
              <w:szCs w:val="28"/>
              <w:rtl/>
              <w:lang w:bidi="fa-IR"/>
            </w:rPr>
          </w:rPrChange>
        </w:rPr>
        <w:t>برابر</w:t>
      </w:r>
      <w:r w:rsidRPr="00735469">
        <w:rPr>
          <w:rFonts w:cs="B Nazanin"/>
          <w:sz w:val="24"/>
          <w:szCs w:val="24"/>
          <w:rtl/>
          <w:lang w:bidi="fa-IR"/>
          <w:rPrChange w:id="43" w:author="NP" w:date="2016-12-13T14:01:00Z">
            <w:rPr>
              <w:rFonts w:cs="B Nazanin"/>
              <w:b/>
              <w:bCs/>
              <w:sz w:val="28"/>
              <w:szCs w:val="28"/>
              <w:rtl/>
              <w:lang w:bidi="fa-IR"/>
            </w:rPr>
          </w:rPrChange>
        </w:rPr>
        <w:t xml:space="preserve"> ( </w:t>
      </w:r>
      <w:del w:id="44" w:author="NP" w:date="2016-12-13T10:03:00Z">
        <w:r w:rsidR="006578CE" w:rsidRPr="00735469" w:rsidDel="006578CE">
          <w:rPr>
            <w:rFonts w:cs="B Nazanin"/>
            <w:sz w:val="24"/>
            <w:szCs w:val="24"/>
            <w:rtl/>
            <w:lang w:bidi="fa-IR"/>
            <w:rPrChange w:id="45" w:author="NP" w:date="2016-12-13T14:01:00Z">
              <w:rPr>
                <w:rFonts w:cs="B Nazanin"/>
                <w:b/>
                <w:bCs/>
                <w:sz w:val="28"/>
                <w:szCs w:val="28"/>
                <w:rtl/>
                <w:lang w:bidi="fa-IR"/>
              </w:rPr>
            </w:rPrChange>
          </w:rPr>
          <w:delText>00/25</w:delText>
        </w:r>
      </w:del>
      <w:ins w:id="46" w:author="NP" w:date="2016-12-13T10:03:00Z">
        <w:r w:rsidR="006578CE" w:rsidRPr="00735469">
          <w:rPr>
            <w:rFonts w:cs="B Nazanin"/>
            <w:sz w:val="24"/>
            <w:szCs w:val="24"/>
            <w:rtl/>
            <w:lang w:bidi="fa-IR"/>
            <w:rPrChange w:id="47" w:author="NP" w:date="2016-12-13T14:01:00Z">
              <w:rPr>
                <w:rFonts w:cs="B Nazanin"/>
                <w:b/>
                <w:bCs/>
                <w:sz w:val="28"/>
                <w:szCs w:val="28"/>
                <w:rtl/>
                <w:lang w:bidi="fa-IR"/>
              </w:rPr>
            </w:rPrChange>
          </w:rPr>
          <w:t>385/24</w:t>
        </w:r>
      </w:ins>
      <w:r w:rsidR="006578CE" w:rsidRPr="00735469">
        <w:rPr>
          <w:rFonts w:cs="B Nazanin"/>
          <w:sz w:val="24"/>
          <w:szCs w:val="24"/>
          <w:rtl/>
          <w:lang w:bidi="fa-IR"/>
          <w:rPrChange w:id="48" w:author="NP" w:date="2016-12-13T14:01:00Z">
            <w:rPr>
              <w:rFonts w:cs="B Nazanin"/>
              <w:b/>
              <w:bCs/>
              <w:sz w:val="28"/>
              <w:szCs w:val="28"/>
              <w:rtl/>
              <w:lang w:bidi="fa-IR"/>
            </w:rPr>
          </w:rPrChange>
        </w:rPr>
        <w:t xml:space="preserve"> = </w:t>
      </w:r>
      <w:ins w:id="49" w:author="NP" w:date="2016-12-13T10:02:00Z">
        <w:r w:rsidR="006578CE" w:rsidRPr="00735469">
          <w:rPr>
            <w:rFonts w:cs="B Nazanin"/>
            <w:sz w:val="24"/>
            <w:szCs w:val="24"/>
            <w:lang w:bidi="fa-IR"/>
            <w:rPrChange w:id="50" w:author="NP" w:date="2016-12-13T14:01:00Z">
              <w:rPr>
                <w:rFonts w:cs="B Nazanin"/>
                <w:b/>
                <w:bCs/>
                <w:sz w:val="28"/>
                <w:szCs w:val="28"/>
                <w:lang w:bidi="fa-IR"/>
              </w:rPr>
            </w:rPrChange>
          </w:rPr>
          <w:t xml:space="preserve">t </w:t>
        </w:r>
        <w:r w:rsidR="006578CE" w:rsidRPr="00735469">
          <w:rPr>
            <w:rFonts w:cs="B Nazanin"/>
            <w:sz w:val="24"/>
            <w:szCs w:val="24"/>
            <w:rtl/>
            <w:lang w:bidi="fa-IR"/>
            <w:rPrChange w:id="51"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52" w:author="NP" w:date="2016-12-13T14:01:00Z">
              <w:rPr>
                <w:rFonts w:cs="B Nazanin" w:hint="cs"/>
                <w:b/>
                <w:bCs/>
                <w:sz w:val="28"/>
                <w:szCs w:val="28"/>
                <w:rtl/>
                <w:lang w:bidi="fa-IR"/>
              </w:rPr>
            </w:rPrChange>
          </w:rPr>
          <w:t>سالم</w:t>
        </w:r>
        <w:r w:rsidR="006578CE" w:rsidRPr="00735469">
          <w:rPr>
            <w:rFonts w:cs="B Nazanin"/>
            <w:sz w:val="24"/>
            <w:szCs w:val="24"/>
            <w:rtl/>
            <w:lang w:bidi="fa-IR"/>
            <w:rPrChange w:id="53"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54" w:author="NP" w:date="2016-12-13T14:01:00Z">
              <w:rPr>
                <w:rFonts w:cs="B Nazanin" w:hint="cs"/>
                <w:b/>
                <w:bCs/>
                <w:sz w:val="28"/>
                <w:szCs w:val="28"/>
                <w:rtl/>
                <w:lang w:bidi="fa-IR"/>
              </w:rPr>
            </w:rPrChange>
          </w:rPr>
          <w:t>،</w:t>
        </w:r>
        <w:r w:rsidR="006578CE" w:rsidRPr="00735469">
          <w:rPr>
            <w:rFonts w:cs="B Nazanin"/>
            <w:sz w:val="24"/>
            <w:szCs w:val="24"/>
            <w:rtl/>
            <w:lang w:bidi="fa-IR"/>
            <w:rPrChange w:id="55" w:author="NP" w:date="2016-12-13T14:01:00Z">
              <w:rPr>
                <w:rFonts w:cs="B Nazanin"/>
                <w:b/>
                <w:bCs/>
                <w:sz w:val="28"/>
                <w:szCs w:val="28"/>
                <w:rtl/>
                <w:lang w:bidi="fa-IR"/>
              </w:rPr>
            </w:rPrChange>
          </w:rPr>
          <w:t xml:space="preserve"> </w:t>
        </w:r>
      </w:ins>
      <w:ins w:id="56" w:author="NP" w:date="2016-12-13T10:04:00Z">
        <w:r w:rsidR="006578CE" w:rsidRPr="00735469">
          <w:rPr>
            <w:rFonts w:cs="B Nazanin"/>
            <w:sz w:val="24"/>
            <w:szCs w:val="24"/>
            <w:rtl/>
            <w:lang w:bidi="fa-IR"/>
            <w:rPrChange w:id="57" w:author="NP" w:date="2016-12-13T14:01:00Z">
              <w:rPr>
                <w:rFonts w:cs="B Nazanin"/>
                <w:b/>
                <w:bCs/>
                <w:sz w:val="28"/>
                <w:szCs w:val="28"/>
                <w:rtl/>
                <w:lang w:bidi="fa-IR"/>
              </w:rPr>
            </w:rPrChange>
          </w:rPr>
          <w:t xml:space="preserve">099/25 = </w:t>
        </w:r>
        <w:r w:rsidR="006578CE" w:rsidRPr="00735469">
          <w:rPr>
            <w:rFonts w:cs="B Nazanin"/>
            <w:sz w:val="24"/>
            <w:szCs w:val="24"/>
            <w:lang w:bidi="fa-IR"/>
            <w:rPrChange w:id="58" w:author="NP" w:date="2016-12-13T14:01:00Z">
              <w:rPr>
                <w:rFonts w:cs="B Nazanin"/>
                <w:b/>
                <w:bCs/>
                <w:sz w:val="28"/>
                <w:szCs w:val="28"/>
                <w:lang w:bidi="fa-IR"/>
              </w:rPr>
            </w:rPrChange>
          </w:rPr>
          <w:t xml:space="preserve">t </w:t>
        </w:r>
        <w:r w:rsidR="006578CE" w:rsidRPr="00735469">
          <w:rPr>
            <w:rFonts w:cs="B Nazanin"/>
            <w:sz w:val="24"/>
            <w:szCs w:val="24"/>
            <w:rtl/>
            <w:lang w:bidi="fa-IR"/>
            <w:rPrChange w:id="59"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60" w:author="NP" w:date="2016-12-13T14:01:00Z">
              <w:rPr>
                <w:rFonts w:cs="B Nazanin" w:hint="cs"/>
                <w:b/>
                <w:bCs/>
                <w:sz w:val="28"/>
                <w:szCs w:val="28"/>
                <w:rtl/>
                <w:lang w:bidi="fa-IR"/>
              </w:rPr>
            </w:rPrChange>
          </w:rPr>
          <w:t>کم</w:t>
        </w:r>
        <w:r w:rsidR="006578CE" w:rsidRPr="00735469">
          <w:rPr>
            <w:rFonts w:cs="B Nazanin"/>
            <w:sz w:val="24"/>
            <w:szCs w:val="24"/>
            <w:rtl/>
            <w:lang w:bidi="fa-IR"/>
            <w:rPrChange w:id="61"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62" w:author="NP" w:date="2016-12-13T14:01:00Z">
              <w:rPr>
                <w:rFonts w:cs="B Nazanin" w:hint="cs"/>
                <w:b/>
                <w:bCs/>
                <w:sz w:val="28"/>
                <w:szCs w:val="28"/>
                <w:rtl/>
                <w:lang w:bidi="fa-IR"/>
              </w:rPr>
            </w:rPrChange>
          </w:rPr>
          <w:t>توان</w:t>
        </w:r>
        <w:r w:rsidR="006578CE" w:rsidRPr="00735469">
          <w:rPr>
            <w:rFonts w:cs="B Nazanin"/>
            <w:sz w:val="24"/>
            <w:szCs w:val="24"/>
            <w:rtl/>
            <w:lang w:bidi="fa-IR"/>
            <w:rPrChange w:id="63"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64" w:author="NP" w:date="2016-12-13T14:01:00Z">
              <w:rPr>
                <w:rFonts w:cs="B Nazanin" w:hint="cs"/>
                <w:b/>
                <w:bCs/>
                <w:sz w:val="28"/>
                <w:szCs w:val="28"/>
                <w:rtl/>
                <w:lang w:bidi="fa-IR"/>
              </w:rPr>
            </w:rPrChange>
          </w:rPr>
          <w:t>ذهنی</w:t>
        </w:r>
        <w:r w:rsidR="006578CE" w:rsidRPr="00735469">
          <w:rPr>
            <w:rFonts w:cs="B Nazanin"/>
            <w:sz w:val="24"/>
            <w:szCs w:val="24"/>
            <w:rtl/>
            <w:lang w:bidi="fa-IR"/>
            <w:rPrChange w:id="65" w:author="NP" w:date="2016-12-13T14:01:00Z">
              <w:rPr>
                <w:rFonts w:cs="B Nazanin"/>
                <w:b/>
                <w:bCs/>
                <w:sz w:val="28"/>
                <w:szCs w:val="28"/>
                <w:rtl/>
                <w:lang w:bidi="fa-IR"/>
              </w:rPr>
            </w:rPrChange>
          </w:rPr>
          <w:t xml:space="preserve"> ) </w:t>
        </w:r>
        <w:r w:rsidR="006578CE" w:rsidRPr="00735469">
          <w:rPr>
            <w:rFonts w:cs="B Nazanin" w:hint="cs"/>
            <w:sz w:val="24"/>
            <w:szCs w:val="24"/>
            <w:rtl/>
            <w:lang w:bidi="fa-IR"/>
            <w:rPrChange w:id="66" w:author="NP" w:date="2016-12-13T14:01:00Z">
              <w:rPr>
                <w:rFonts w:cs="B Nazanin" w:hint="cs"/>
                <w:b/>
                <w:bCs/>
                <w:sz w:val="28"/>
                <w:szCs w:val="28"/>
                <w:rtl/>
                <w:lang w:bidi="fa-IR"/>
              </w:rPr>
            </w:rPrChange>
          </w:rPr>
          <w:t>و</w:t>
        </w:r>
        <w:r w:rsidR="006578CE" w:rsidRPr="00735469">
          <w:rPr>
            <w:rFonts w:cs="B Nazanin"/>
            <w:sz w:val="24"/>
            <w:szCs w:val="24"/>
            <w:rtl/>
            <w:lang w:bidi="fa-IR"/>
            <w:rPrChange w:id="67"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68" w:author="NP" w:date="2016-12-13T14:01:00Z">
              <w:rPr>
                <w:rFonts w:cs="B Nazanin" w:hint="cs"/>
                <w:b/>
                <w:bCs/>
                <w:sz w:val="28"/>
                <w:szCs w:val="28"/>
                <w:rtl/>
                <w:lang w:bidi="fa-IR"/>
              </w:rPr>
            </w:rPrChange>
          </w:rPr>
          <w:t>در</w:t>
        </w:r>
        <w:r w:rsidR="006578CE" w:rsidRPr="00735469">
          <w:rPr>
            <w:rFonts w:cs="B Nazanin"/>
            <w:sz w:val="24"/>
            <w:szCs w:val="24"/>
            <w:rtl/>
            <w:lang w:bidi="fa-IR"/>
            <w:rPrChange w:id="69"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70" w:author="NP" w:date="2016-12-13T14:01:00Z">
              <w:rPr>
                <w:rFonts w:cs="B Nazanin" w:hint="cs"/>
                <w:b/>
                <w:bCs/>
                <w:sz w:val="28"/>
                <w:szCs w:val="28"/>
                <w:rtl/>
                <w:lang w:bidi="fa-IR"/>
              </w:rPr>
            </w:rPrChange>
          </w:rPr>
          <w:t>خرده</w:t>
        </w:r>
        <w:r w:rsidR="006578CE" w:rsidRPr="00735469">
          <w:rPr>
            <w:rFonts w:cs="B Nazanin"/>
            <w:sz w:val="24"/>
            <w:szCs w:val="24"/>
            <w:rtl/>
            <w:lang w:bidi="fa-IR"/>
            <w:rPrChange w:id="71"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72" w:author="NP" w:date="2016-12-13T14:01:00Z">
              <w:rPr>
                <w:rFonts w:cs="B Nazanin" w:hint="cs"/>
                <w:b/>
                <w:bCs/>
                <w:sz w:val="28"/>
                <w:szCs w:val="28"/>
                <w:rtl/>
                <w:lang w:bidi="fa-IR"/>
              </w:rPr>
            </w:rPrChange>
          </w:rPr>
          <w:t>آزمون</w:t>
        </w:r>
        <w:r w:rsidR="006578CE" w:rsidRPr="00735469">
          <w:rPr>
            <w:rFonts w:cs="B Nazanin"/>
            <w:sz w:val="24"/>
            <w:szCs w:val="24"/>
            <w:rtl/>
            <w:lang w:bidi="fa-IR"/>
            <w:rPrChange w:id="73"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74" w:author="NP" w:date="2016-12-13T14:01:00Z">
              <w:rPr>
                <w:rFonts w:cs="B Nazanin" w:hint="cs"/>
                <w:b/>
                <w:bCs/>
                <w:sz w:val="28"/>
                <w:szCs w:val="28"/>
                <w:rtl/>
                <w:lang w:bidi="fa-IR"/>
              </w:rPr>
            </w:rPrChange>
          </w:rPr>
          <w:t>ادراکی</w:t>
        </w:r>
        <w:r w:rsidR="006578CE" w:rsidRPr="00735469">
          <w:rPr>
            <w:rFonts w:cs="B Nazanin"/>
            <w:sz w:val="24"/>
            <w:szCs w:val="24"/>
            <w:rtl/>
            <w:lang w:bidi="fa-IR"/>
            <w:rPrChange w:id="75"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76" w:author="NP" w:date="2016-12-13T14:01:00Z">
              <w:rPr>
                <w:rFonts w:cs="B Nazanin" w:hint="cs"/>
                <w:b/>
                <w:bCs/>
                <w:sz w:val="28"/>
                <w:szCs w:val="28"/>
                <w:rtl/>
                <w:lang w:bidi="fa-IR"/>
              </w:rPr>
            </w:rPrChange>
          </w:rPr>
          <w:t>برابر</w:t>
        </w:r>
        <w:r w:rsidR="006578CE" w:rsidRPr="00735469">
          <w:rPr>
            <w:rFonts w:cs="B Nazanin"/>
            <w:sz w:val="24"/>
            <w:szCs w:val="24"/>
            <w:rtl/>
            <w:lang w:bidi="fa-IR"/>
            <w:rPrChange w:id="77" w:author="NP" w:date="2016-12-13T14:01:00Z">
              <w:rPr>
                <w:rFonts w:cs="B Nazanin"/>
                <w:b/>
                <w:bCs/>
                <w:sz w:val="28"/>
                <w:szCs w:val="28"/>
                <w:rtl/>
                <w:lang w:bidi="fa-IR"/>
              </w:rPr>
            </w:rPrChange>
          </w:rPr>
          <w:t xml:space="preserve"> ( 025/18 = </w:t>
        </w:r>
      </w:ins>
      <w:ins w:id="78" w:author="NP" w:date="2016-12-13T10:05:00Z">
        <w:r w:rsidR="006578CE" w:rsidRPr="00735469">
          <w:rPr>
            <w:rFonts w:cs="B Nazanin"/>
            <w:sz w:val="24"/>
            <w:szCs w:val="24"/>
            <w:lang w:bidi="fa-IR"/>
            <w:rPrChange w:id="79" w:author="NP" w:date="2016-12-13T14:01:00Z">
              <w:rPr>
                <w:rFonts w:cs="B Nazanin"/>
                <w:b/>
                <w:bCs/>
                <w:sz w:val="28"/>
                <w:szCs w:val="28"/>
                <w:lang w:bidi="fa-IR"/>
              </w:rPr>
            </w:rPrChange>
          </w:rPr>
          <w:t xml:space="preserve">t </w:t>
        </w:r>
        <w:r w:rsidR="006578CE" w:rsidRPr="00735469">
          <w:rPr>
            <w:rFonts w:cs="B Nazanin"/>
            <w:sz w:val="24"/>
            <w:szCs w:val="24"/>
            <w:rtl/>
            <w:lang w:bidi="fa-IR"/>
            <w:rPrChange w:id="80"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81" w:author="NP" w:date="2016-12-13T14:01:00Z">
              <w:rPr>
                <w:rFonts w:cs="B Nazanin" w:hint="cs"/>
                <w:b/>
                <w:bCs/>
                <w:sz w:val="28"/>
                <w:szCs w:val="28"/>
                <w:rtl/>
                <w:lang w:bidi="fa-IR"/>
              </w:rPr>
            </w:rPrChange>
          </w:rPr>
          <w:t>سالم</w:t>
        </w:r>
        <w:r w:rsidR="006578CE" w:rsidRPr="00735469">
          <w:rPr>
            <w:rFonts w:cs="B Nazanin"/>
            <w:sz w:val="24"/>
            <w:szCs w:val="24"/>
            <w:rtl/>
            <w:lang w:bidi="fa-IR"/>
            <w:rPrChange w:id="82"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83" w:author="NP" w:date="2016-12-13T14:01:00Z">
              <w:rPr>
                <w:rFonts w:cs="B Nazanin" w:hint="cs"/>
                <w:b/>
                <w:bCs/>
                <w:sz w:val="28"/>
                <w:szCs w:val="28"/>
                <w:rtl/>
                <w:lang w:bidi="fa-IR"/>
              </w:rPr>
            </w:rPrChange>
          </w:rPr>
          <w:t>،</w:t>
        </w:r>
        <w:r w:rsidR="006578CE" w:rsidRPr="00735469">
          <w:rPr>
            <w:rFonts w:cs="B Nazanin"/>
            <w:sz w:val="24"/>
            <w:szCs w:val="24"/>
            <w:rtl/>
            <w:lang w:bidi="fa-IR"/>
            <w:rPrChange w:id="84" w:author="NP" w:date="2016-12-13T14:01:00Z">
              <w:rPr>
                <w:rFonts w:cs="B Nazanin"/>
                <w:b/>
                <w:bCs/>
                <w:sz w:val="28"/>
                <w:szCs w:val="28"/>
                <w:rtl/>
                <w:lang w:bidi="fa-IR"/>
              </w:rPr>
            </w:rPrChange>
          </w:rPr>
          <w:t xml:space="preserve"> 416/17 = </w:t>
        </w:r>
        <w:r w:rsidR="006578CE" w:rsidRPr="00735469">
          <w:rPr>
            <w:rFonts w:cs="B Nazanin"/>
            <w:sz w:val="24"/>
            <w:szCs w:val="24"/>
            <w:lang w:bidi="fa-IR"/>
            <w:rPrChange w:id="85" w:author="NP" w:date="2016-12-13T14:01:00Z">
              <w:rPr>
                <w:rFonts w:cs="B Nazanin"/>
                <w:b/>
                <w:bCs/>
                <w:sz w:val="28"/>
                <w:szCs w:val="28"/>
                <w:lang w:bidi="fa-IR"/>
              </w:rPr>
            </w:rPrChange>
          </w:rPr>
          <w:t>t</w:t>
        </w:r>
        <w:r w:rsidR="006578CE" w:rsidRPr="00735469">
          <w:rPr>
            <w:rFonts w:cs="B Nazanin"/>
            <w:sz w:val="24"/>
            <w:szCs w:val="24"/>
            <w:rtl/>
            <w:lang w:bidi="fa-IR"/>
            <w:rPrChange w:id="86"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87" w:author="NP" w:date="2016-12-13T14:01:00Z">
              <w:rPr>
                <w:rFonts w:cs="B Nazanin" w:hint="cs"/>
                <w:b/>
                <w:bCs/>
                <w:sz w:val="28"/>
                <w:szCs w:val="28"/>
                <w:rtl/>
                <w:lang w:bidi="fa-IR"/>
              </w:rPr>
            </w:rPrChange>
          </w:rPr>
          <w:t>کم</w:t>
        </w:r>
        <w:r w:rsidR="006578CE" w:rsidRPr="00735469">
          <w:rPr>
            <w:rFonts w:cs="B Nazanin"/>
            <w:sz w:val="24"/>
            <w:szCs w:val="24"/>
            <w:rtl/>
            <w:lang w:bidi="fa-IR"/>
            <w:rPrChange w:id="88"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89" w:author="NP" w:date="2016-12-13T14:01:00Z">
              <w:rPr>
                <w:rFonts w:cs="B Nazanin" w:hint="cs"/>
                <w:b/>
                <w:bCs/>
                <w:sz w:val="28"/>
                <w:szCs w:val="28"/>
                <w:rtl/>
                <w:lang w:bidi="fa-IR"/>
              </w:rPr>
            </w:rPrChange>
          </w:rPr>
          <w:t>توان</w:t>
        </w:r>
        <w:r w:rsidR="006578CE" w:rsidRPr="00735469">
          <w:rPr>
            <w:rFonts w:cs="B Nazanin"/>
            <w:sz w:val="24"/>
            <w:szCs w:val="24"/>
            <w:rtl/>
            <w:lang w:bidi="fa-IR"/>
            <w:rPrChange w:id="90" w:author="NP" w:date="2016-12-13T14:01:00Z">
              <w:rPr>
                <w:rFonts w:cs="B Nazanin"/>
                <w:b/>
                <w:bCs/>
                <w:sz w:val="28"/>
                <w:szCs w:val="28"/>
                <w:rtl/>
                <w:lang w:bidi="fa-IR"/>
              </w:rPr>
            </w:rPrChange>
          </w:rPr>
          <w:t xml:space="preserve"> </w:t>
        </w:r>
        <w:r w:rsidR="006578CE" w:rsidRPr="00735469">
          <w:rPr>
            <w:rFonts w:cs="B Nazanin" w:hint="cs"/>
            <w:sz w:val="24"/>
            <w:szCs w:val="24"/>
            <w:rtl/>
            <w:lang w:bidi="fa-IR"/>
            <w:rPrChange w:id="91" w:author="NP" w:date="2016-12-13T14:01:00Z">
              <w:rPr>
                <w:rFonts w:cs="B Nazanin" w:hint="cs"/>
                <w:b/>
                <w:bCs/>
                <w:sz w:val="28"/>
                <w:szCs w:val="28"/>
                <w:rtl/>
                <w:lang w:bidi="fa-IR"/>
              </w:rPr>
            </w:rPrChange>
          </w:rPr>
          <w:t>ذهنی</w:t>
        </w:r>
        <w:r w:rsidR="006578CE" w:rsidRPr="00735469">
          <w:rPr>
            <w:rFonts w:cs="B Nazanin"/>
            <w:sz w:val="24"/>
            <w:szCs w:val="24"/>
            <w:rtl/>
            <w:lang w:bidi="fa-IR"/>
            <w:rPrChange w:id="92" w:author="NP" w:date="2016-12-13T14:01:00Z">
              <w:rPr>
                <w:rFonts w:cs="B Nazanin"/>
                <w:b/>
                <w:bCs/>
                <w:sz w:val="28"/>
                <w:szCs w:val="28"/>
                <w:rtl/>
                <w:lang w:bidi="fa-IR"/>
              </w:rPr>
            </w:rPrChange>
          </w:rPr>
          <w:t xml:space="preserve"> ) </w:t>
        </w:r>
      </w:ins>
      <w:ins w:id="93" w:author="NP" w:date="2016-12-13T10:06:00Z">
        <w:r w:rsidR="000B5B5C" w:rsidRPr="00735469">
          <w:rPr>
            <w:rFonts w:cs="B Nazanin" w:hint="cs"/>
            <w:sz w:val="24"/>
            <w:szCs w:val="24"/>
            <w:rtl/>
            <w:lang w:bidi="fa-IR"/>
            <w:rPrChange w:id="94" w:author="NP" w:date="2016-12-13T14:01:00Z">
              <w:rPr>
                <w:rFonts w:cs="B Nazanin" w:hint="cs"/>
                <w:b/>
                <w:bCs/>
                <w:sz w:val="28"/>
                <w:szCs w:val="28"/>
                <w:rtl/>
                <w:lang w:bidi="fa-IR"/>
              </w:rPr>
            </w:rPrChange>
          </w:rPr>
          <w:t>و</w:t>
        </w:r>
        <w:r w:rsidR="000B5B5C" w:rsidRPr="00735469">
          <w:rPr>
            <w:rFonts w:cs="B Nazanin"/>
            <w:sz w:val="24"/>
            <w:szCs w:val="24"/>
            <w:rtl/>
            <w:lang w:bidi="fa-IR"/>
            <w:rPrChange w:id="95"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96" w:author="NP" w:date="2016-12-13T14:01:00Z">
              <w:rPr>
                <w:rFonts w:cs="B Nazanin" w:hint="cs"/>
                <w:b/>
                <w:bCs/>
                <w:sz w:val="28"/>
                <w:szCs w:val="28"/>
                <w:rtl/>
                <w:lang w:bidi="fa-IR"/>
              </w:rPr>
            </w:rPrChange>
          </w:rPr>
          <w:t>در</w:t>
        </w:r>
        <w:r w:rsidR="000B5B5C" w:rsidRPr="00735469">
          <w:rPr>
            <w:rFonts w:cs="B Nazanin"/>
            <w:sz w:val="24"/>
            <w:szCs w:val="24"/>
            <w:rtl/>
            <w:lang w:bidi="fa-IR"/>
            <w:rPrChange w:id="97"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98" w:author="NP" w:date="2016-12-13T14:01:00Z">
              <w:rPr>
                <w:rFonts w:cs="B Nazanin" w:hint="cs"/>
                <w:b/>
                <w:bCs/>
                <w:sz w:val="28"/>
                <w:szCs w:val="28"/>
                <w:rtl/>
                <w:lang w:bidi="fa-IR"/>
              </w:rPr>
            </w:rPrChange>
          </w:rPr>
          <w:t>خرده</w:t>
        </w:r>
        <w:r w:rsidR="000B5B5C" w:rsidRPr="00735469">
          <w:rPr>
            <w:rFonts w:cs="B Nazanin"/>
            <w:sz w:val="24"/>
            <w:szCs w:val="24"/>
            <w:rtl/>
            <w:lang w:bidi="fa-IR"/>
            <w:rPrChange w:id="99"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00" w:author="NP" w:date="2016-12-13T14:01:00Z">
              <w:rPr>
                <w:rFonts w:cs="B Nazanin" w:hint="cs"/>
                <w:b/>
                <w:bCs/>
                <w:sz w:val="28"/>
                <w:szCs w:val="28"/>
                <w:rtl/>
                <w:lang w:bidi="fa-IR"/>
              </w:rPr>
            </w:rPrChange>
          </w:rPr>
          <w:t>آزمون</w:t>
        </w:r>
        <w:r w:rsidR="000B5B5C" w:rsidRPr="00735469">
          <w:rPr>
            <w:rFonts w:cs="B Nazanin"/>
            <w:sz w:val="24"/>
            <w:szCs w:val="24"/>
            <w:rtl/>
            <w:lang w:bidi="fa-IR"/>
            <w:rPrChange w:id="101"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02" w:author="NP" w:date="2016-12-13T14:01:00Z">
              <w:rPr>
                <w:rFonts w:cs="B Nazanin" w:hint="cs"/>
                <w:b/>
                <w:bCs/>
                <w:sz w:val="28"/>
                <w:szCs w:val="28"/>
                <w:rtl/>
                <w:lang w:bidi="fa-IR"/>
              </w:rPr>
            </w:rPrChange>
          </w:rPr>
          <w:t>حرکتی</w:t>
        </w:r>
        <w:r w:rsidR="000B5B5C" w:rsidRPr="00735469">
          <w:rPr>
            <w:rFonts w:cs="B Nazanin"/>
            <w:sz w:val="24"/>
            <w:szCs w:val="24"/>
            <w:rtl/>
            <w:lang w:bidi="fa-IR"/>
            <w:rPrChange w:id="103"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04" w:author="NP" w:date="2016-12-13T14:01:00Z">
              <w:rPr>
                <w:rFonts w:cs="B Nazanin" w:hint="cs"/>
                <w:b/>
                <w:bCs/>
                <w:sz w:val="28"/>
                <w:szCs w:val="28"/>
                <w:rtl/>
                <w:lang w:bidi="fa-IR"/>
              </w:rPr>
            </w:rPrChange>
          </w:rPr>
          <w:t>برابر</w:t>
        </w:r>
        <w:r w:rsidR="000B5B5C" w:rsidRPr="00735469">
          <w:rPr>
            <w:rFonts w:cs="B Nazanin"/>
            <w:sz w:val="24"/>
            <w:szCs w:val="24"/>
            <w:rtl/>
            <w:lang w:bidi="fa-IR"/>
            <w:rPrChange w:id="105" w:author="NP" w:date="2016-12-13T14:01:00Z">
              <w:rPr>
                <w:rFonts w:cs="B Nazanin"/>
                <w:b/>
                <w:bCs/>
                <w:sz w:val="28"/>
                <w:szCs w:val="28"/>
                <w:rtl/>
                <w:lang w:bidi="fa-IR"/>
              </w:rPr>
            </w:rPrChange>
          </w:rPr>
          <w:t xml:space="preserve"> ( 577/19 = </w:t>
        </w:r>
      </w:ins>
      <w:ins w:id="106" w:author="NP" w:date="2016-12-13T10:07:00Z">
        <w:r w:rsidR="000B5B5C" w:rsidRPr="00735469">
          <w:rPr>
            <w:rFonts w:cs="B Nazanin"/>
            <w:sz w:val="24"/>
            <w:szCs w:val="24"/>
            <w:lang w:bidi="fa-IR"/>
            <w:rPrChange w:id="107" w:author="NP" w:date="2016-12-13T14:01:00Z">
              <w:rPr>
                <w:rFonts w:cs="B Nazanin"/>
                <w:b/>
                <w:bCs/>
                <w:sz w:val="28"/>
                <w:szCs w:val="28"/>
                <w:lang w:bidi="fa-IR"/>
              </w:rPr>
            </w:rPrChange>
          </w:rPr>
          <w:t>t</w:t>
        </w:r>
        <w:r w:rsidR="000B5B5C" w:rsidRPr="00735469">
          <w:rPr>
            <w:rFonts w:cs="B Nazanin"/>
            <w:sz w:val="24"/>
            <w:szCs w:val="24"/>
            <w:rtl/>
            <w:lang w:bidi="fa-IR"/>
            <w:rPrChange w:id="108"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09" w:author="NP" w:date="2016-12-13T14:01:00Z">
              <w:rPr>
                <w:rFonts w:cs="B Nazanin" w:hint="cs"/>
                <w:b/>
                <w:bCs/>
                <w:sz w:val="28"/>
                <w:szCs w:val="28"/>
                <w:rtl/>
                <w:lang w:bidi="fa-IR"/>
              </w:rPr>
            </w:rPrChange>
          </w:rPr>
          <w:t>سالم</w:t>
        </w:r>
        <w:r w:rsidR="000B5B5C" w:rsidRPr="00735469">
          <w:rPr>
            <w:rFonts w:cs="B Nazanin"/>
            <w:sz w:val="24"/>
            <w:szCs w:val="24"/>
            <w:rtl/>
            <w:lang w:bidi="fa-IR"/>
            <w:rPrChange w:id="110"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11" w:author="NP" w:date="2016-12-13T14:01:00Z">
              <w:rPr>
                <w:rFonts w:cs="B Nazanin" w:hint="cs"/>
                <w:b/>
                <w:bCs/>
                <w:sz w:val="28"/>
                <w:szCs w:val="28"/>
                <w:rtl/>
                <w:lang w:bidi="fa-IR"/>
              </w:rPr>
            </w:rPrChange>
          </w:rPr>
          <w:t>،</w:t>
        </w:r>
        <w:r w:rsidR="000B5B5C" w:rsidRPr="00735469">
          <w:rPr>
            <w:rFonts w:cs="B Nazanin"/>
            <w:sz w:val="24"/>
            <w:szCs w:val="24"/>
            <w:rtl/>
            <w:lang w:bidi="fa-IR"/>
            <w:rPrChange w:id="112" w:author="NP" w:date="2016-12-13T14:01:00Z">
              <w:rPr>
                <w:rFonts w:cs="B Nazanin"/>
                <w:b/>
                <w:bCs/>
                <w:sz w:val="28"/>
                <w:szCs w:val="28"/>
                <w:rtl/>
                <w:lang w:bidi="fa-IR"/>
              </w:rPr>
            </w:rPrChange>
          </w:rPr>
          <w:t xml:space="preserve"> 527/19 = </w:t>
        </w:r>
      </w:ins>
      <w:ins w:id="113" w:author="NP" w:date="2016-12-13T10:08:00Z">
        <w:r w:rsidR="000B5B5C" w:rsidRPr="00735469">
          <w:rPr>
            <w:rFonts w:cs="B Nazanin"/>
            <w:sz w:val="24"/>
            <w:szCs w:val="24"/>
            <w:lang w:bidi="fa-IR"/>
            <w:rPrChange w:id="114" w:author="NP" w:date="2016-12-13T14:01:00Z">
              <w:rPr>
                <w:rFonts w:cs="B Nazanin"/>
                <w:b/>
                <w:bCs/>
                <w:sz w:val="28"/>
                <w:szCs w:val="28"/>
                <w:lang w:bidi="fa-IR"/>
              </w:rPr>
            </w:rPrChange>
          </w:rPr>
          <w:t xml:space="preserve">t </w:t>
        </w:r>
        <w:r w:rsidR="000B5B5C" w:rsidRPr="00735469">
          <w:rPr>
            <w:rFonts w:cs="B Nazanin"/>
            <w:sz w:val="24"/>
            <w:szCs w:val="24"/>
            <w:rtl/>
            <w:lang w:bidi="fa-IR"/>
            <w:rPrChange w:id="115"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16" w:author="NP" w:date="2016-12-13T14:01:00Z">
              <w:rPr>
                <w:rFonts w:cs="B Nazanin" w:hint="cs"/>
                <w:b/>
                <w:bCs/>
                <w:sz w:val="28"/>
                <w:szCs w:val="28"/>
                <w:rtl/>
                <w:lang w:bidi="fa-IR"/>
              </w:rPr>
            </w:rPrChange>
          </w:rPr>
          <w:t>کم</w:t>
        </w:r>
        <w:r w:rsidR="000B5B5C" w:rsidRPr="00735469">
          <w:rPr>
            <w:rFonts w:cs="B Nazanin"/>
            <w:sz w:val="24"/>
            <w:szCs w:val="24"/>
            <w:rtl/>
            <w:lang w:bidi="fa-IR"/>
            <w:rPrChange w:id="117"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18" w:author="NP" w:date="2016-12-13T14:01:00Z">
              <w:rPr>
                <w:rFonts w:cs="B Nazanin" w:hint="cs"/>
                <w:b/>
                <w:bCs/>
                <w:sz w:val="28"/>
                <w:szCs w:val="28"/>
                <w:rtl/>
                <w:lang w:bidi="fa-IR"/>
              </w:rPr>
            </w:rPrChange>
          </w:rPr>
          <w:t>توان</w:t>
        </w:r>
        <w:r w:rsidR="000B5B5C" w:rsidRPr="00735469">
          <w:rPr>
            <w:rFonts w:cs="B Nazanin"/>
            <w:sz w:val="24"/>
            <w:szCs w:val="24"/>
            <w:rtl/>
            <w:lang w:bidi="fa-IR"/>
            <w:rPrChange w:id="119"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20" w:author="NP" w:date="2016-12-13T14:01:00Z">
              <w:rPr>
                <w:rFonts w:cs="B Nazanin" w:hint="cs"/>
                <w:b/>
                <w:bCs/>
                <w:sz w:val="28"/>
                <w:szCs w:val="28"/>
                <w:rtl/>
                <w:lang w:bidi="fa-IR"/>
              </w:rPr>
            </w:rPrChange>
          </w:rPr>
          <w:t>ذهنی</w:t>
        </w:r>
        <w:r w:rsidR="000B5B5C" w:rsidRPr="00735469">
          <w:rPr>
            <w:rFonts w:cs="B Nazanin"/>
            <w:sz w:val="24"/>
            <w:szCs w:val="24"/>
            <w:rtl/>
            <w:lang w:bidi="fa-IR"/>
            <w:rPrChange w:id="121" w:author="NP" w:date="2016-12-13T14:01:00Z">
              <w:rPr>
                <w:rFonts w:cs="B Nazanin"/>
                <w:b/>
                <w:bCs/>
                <w:sz w:val="28"/>
                <w:szCs w:val="28"/>
                <w:rtl/>
                <w:lang w:bidi="fa-IR"/>
              </w:rPr>
            </w:rPrChange>
          </w:rPr>
          <w:t xml:space="preserve"> ) </w:t>
        </w:r>
        <w:r w:rsidR="000B5B5C" w:rsidRPr="00735469">
          <w:rPr>
            <w:rFonts w:cs="B Nazanin" w:hint="cs"/>
            <w:sz w:val="24"/>
            <w:szCs w:val="24"/>
            <w:rtl/>
            <w:lang w:bidi="fa-IR"/>
            <w:rPrChange w:id="122" w:author="NP" w:date="2016-12-13T14:01:00Z">
              <w:rPr>
                <w:rFonts w:cs="B Nazanin" w:hint="cs"/>
                <w:b/>
                <w:bCs/>
                <w:sz w:val="28"/>
                <w:szCs w:val="28"/>
                <w:rtl/>
                <w:lang w:bidi="fa-IR"/>
              </w:rPr>
            </w:rPrChange>
          </w:rPr>
          <w:t>و</w:t>
        </w:r>
        <w:r w:rsidR="000B5B5C" w:rsidRPr="00735469">
          <w:rPr>
            <w:rFonts w:cs="B Nazanin"/>
            <w:sz w:val="24"/>
            <w:szCs w:val="24"/>
            <w:rtl/>
            <w:lang w:bidi="fa-IR"/>
            <w:rPrChange w:id="123"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24" w:author="NP" w:date="2016-12-13T14:01:00Z">
              <w:rPr>
                <w:rFonts w:cs="B Nazanin" w:hint="cs"/>
                <w:b/>
                <w:bCs/>
                <w:sz w:val="28"/>
                <w:szCs w:val="28"/>
                <w:rtl/>
                <w:lang w:bidi="fa-IR"/>
              </w:rPr>
            </w:rPrChange>
          </w:rPr>
          <w:t>در</w:t>
        </w:r>
        <w:r w:rsidR="000B5B5C" w:rsidRPr="00735469">
          <w:rPr>
            <w:rFonts w:cs="B Nazanin"/>
            <w:sz w:val="24"/>
            <w:szCs w:val="24"/>
            <w:rtl/>
            <w:lang w:bidi="fa-IR"/>
            <w:rPrChange w:id="125"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26" w:author="NP" w:date="2016-12-13T14:01:00Z">
              <w:rPr>
                <w:rFonts w:cs="B Nazanin" w:hint="cs"/>
                <w:b/>
                <w:bCs/>
                <w:sz w:val="28"/>
                <w:szCs w:val="28"/>
                <w:rtl/>
                <w:lang w:bidi="fa-IR"/>
              </w:rPr>
            </w:rPrChange>
          </w:rPr>
          <w:t>خرده</w:t>
        </w:r>
        <w:r w:rsidR="000B5B5C" w:rsidRPr="00735469">
          <w:rPr>
            <w:rFonts w:cs="B Nazanin"/>
            <w:sz w:val="24"/>
            <w:szCs w:val="24"/>
            <w:rtl/>
            <w:lang w:bidi="fa-IR"/>
            <w:rPrChange w:id="127"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28" w:author="NP" w:date="2016-12-13T14:01:00Z">
              <w:rPr>
                <w:rFonts w:cs="B Nazanin" w:hint="cs"/>
                <w:b/>
                <w:bCs/>
                <w:sz w:val="28"/>
                <w:szCs w:val="28"/>
                <w:rtl/>
                <w:lang w:bidi="fa-IR"/>
              </w:rPr>
            </w:rPrChange>
          </w:rPr>
          <w:t>آزمون</w:t>
        </w:r>
        <w:r w:rsidR="000B5B5C" w:rsidRPr="00735469">
          <w:rPr>
            <w:rFonts w:cs="B Nazanin"/>
            <w:sz w:val="24"/>
            <w:szCs w:val="24"/>
            <w:rtl/>
            <w:lang w:bidi="fa-IR"/>
            <w:rPrChange w:id="129"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30" w:author="NP" w:date="2016-12-13T14:01:00Z">
              <w:rPr>
                <w:rFonts w:cs="B Nazanin" w:hint="cs"/>
                <w:b/>
                <w:bCs/>
                <w:sz w:val="28"/>
                <w:szCs w:val="28"/>
                <w:rtl/>
                <w:lang w:bidi="fa-IR"/>
              </w:rPr>
            </w:rPrChange>
          </w:rPr>
          <w:t>یادآوری</w:t>
        </w:r>
        <w:r w:rsidR="000B5B5C" w:rsidRPr="00735469">
          <w:rPr>
            <w:rFonts w:cs="B Nazanin"/>
            <w:sz w:val="24"/>
            <w:szCs w:val="24"/>
            <w:rtl/>
            <w:lang w:bidi="fa-IR"/>
            <w:rPrChange w:id="131" w:author="NP" w:date="2016-12-13T14:01:00Z">
              <w:rPr>
                <w:rFonts w:cs="B Nazanin"/>
                <w:b/>
                <w:bCs/>
                <w:sz w:val="28"/>
                <w:szCs w:val="28"/>
                <w:rtl/>
                <w:lang w:bidi="fa-IR"/>
              </w:rPr>
            </w:rPrChange>
          </w:rPr>
          <w:t xml:space="preserve"> </w:t>
        </w:r>
        <w:r w:rsidR="000B5B5C" w:rsidRPr="00735469">
          <w:rPr>
            <w:rFonts w:cs="B Nazanin" w:hint="cs"/>
            <w:sz w:val="24"/>
            <w:szCs w:val="24"/>
            <w:rtl/>
            <w:lang w:bidi="fa-IR"/>
            <w:rPrChange w:id="132" w:author="NP" w:date="2016-12-13T14:01:00Z">
              <w:rPr>
                <w:rFonts w:cs="B Nazanin" w:hint="cs"/>
                <w:b/>
                <w:bCs/>
                <w:sz w:val="28"/>
                <w:szCs w:val="28"/>
                <w:rtl/>
                <w:lang w:bidi="fa-IR"/>
              </w:rPr>
            </w:rPrChange>
          </w:rPr>
          <w:t>برابر</w:t>
        </w:r>
        <w:r w:rsidR="000B5B5C" w:rsidRPr="00735469">
          <w:rPr>
            <w:rFonts w:cs="B Nazanin"/>
            <w:sz w:val="24"/>
            <w:szCs w:val="24"/>
            <w:rtl/>
            <w:lang w:bidi="fa-IR"/>
            <w:rPrChange w:id="133" w:author="NP" w:date="2016-12-13T14:01:00Z">
              <w:rPr>
                <w:rFonts w:cs="B Nazanin"/>
                <w:b/>
                <w:bCs/>
                <w:sz w:val="28"/>
                <w:szCs w:val="28"/>
                <w:rtl/>
                <w:lang w:bidi="fa-IR"/>
              </w:rPr>
            </w:rPrChange>
          </w:rPr>
          <w:t xml:space="preserve">( </w:t>
        </w:r>
      </w:ins>
      <w:ins w:id="134" w:author="NP" w:date="2016-12-13T10:10:00Z">
        <w:r w:rsidR="00A32A55" w:rsidRPr="00735469">
          <w:rPr>
            <w:rFonts w:cs="B Nazanin"/>
            <w:sz w:val="24"/>
            <w:szCs w:val="24"/>
            <w:rtl/>
            <w:lang w:bidi="fa-IR"/>
            <w:rPrChange w:id="135" w:author="NP" w:date="2016-12-13T14:01:00Z">
              <w:rPr>
                <w:rFonts w:cs="B Nazanin"/>
                <w:b/>
                <w:bCs/>
                <w:sz w:val="28"/>
                <w:szCs w:val="28"/>
                <w:rtl/>
                <w:lang w:bidi="fa-IR"/>
              </w:rPr>
            </w:rPrChange>
          </w:rPr>
          <w:t xml:space="preserve">799/10 = </w:t>
        </w:r>
        <w:r w:rsidR="00A32A55" w:rsidRPr="00735469">
          <w:rPr>
            <w:rFonts w:cs="B Nazanin"/>
            <w:sz w:val="24"/>
            <w:szCs w:val="24"/>
            <w:lang w:bidi="fa-IR"/>
            <w:rPrChange w:id="136" w:author="NP" w:date="2016-12-13T14:01:00Z">
              <w:rPr>
                <w:rFonts w:cs="B Nazanin"/>
                <w:b/>
                <w:bCs/>
                <w:sz w:val="28"/>
                <w:szCs w:val="28"/>
                <w:lang w:bidi="fa-IR"/>
              </w:rPr>
            </w:rPrChange>
          </w:rPr>
          <w:t>t</w:t>
        </w:r>
        <w:r w:rsidR="00A32A55" w:rsidRPr="00735469">
          <w:rPr>
            <w:rFonts w:cs="B Nazanin"/>
            <w:sz w:val="24"/>
            <w:szCs w:val="24"/>
            <w:rtl/>
            <w:lang w:bidi="fa-IR"/>
            <w:rPrChange w:id="137"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38" w:author="NP" w:date="2016-12-13T14:01:00Z">
              <w:rPr>
                <w:rFonts w:cs="B Nazanin" w:hint="cs"/>
                <w:b/>
                <w:bCs/>
                <w:sz w:val="28"/>
                <w:szCs w:val="28"/>
                <w:rtl/>
                <w:lang w:bidi="fa-IR"/>
              </w:rPr>
            </w:rPrChange>
          </w:rPr>
          <w:t>سالم</w:t>
        </w:r>
        <w:r w:rsidR="00A32A55" w:rsidRPr="00735469">
          <w:rPr>
            <w:rFonts w:cs="B Nazanin"/>
            <w:sz w:val="24"/>
            <w:szCs w:val="24"/>
            <w:rtl/>
            <w:lang w:bidi="fa-IR"/>
            <w:rPrChange w:id="139"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40" w:author="NP" w:date="2016-12-13T14:01:00Z">
              <w:rPr>
                <w:rFonts w:cs="B Nazanin" w:hint="cs"/>
                <w:b/>
                <w:bCs/>
                <w:sz w:val="28"/>
                <w:szCs w:val="28"/>
                <w:rtl/>
                <w:lang w:bidi="fa-IR"/>
              </w:rPr>
            </w:rPrChange>
          </w:rPr>
          <w:t>،</w:t>
        </w:r>
        <w:r w:rsidR="00A32A55" w:rsidRPr="00735469">
          <w:rPr>
            <w:rFonts w:cs="B Nazanin"/>
            <w:sz w:val="24"/>
            <w:szCs w:val="24"/>
            <w:rtl/>
            <w:lang w:bidi="fa-IR"/>
            <w:rPrChange w:id="141" w:author="NP" w:date="2016-12-13T14:01:00Z">
              <w:rPr>
                <w:rFonts w:cs="B Nazanin"/>
                <w:b/>
                <w:bCs/>
                <w:sz w:val="28"/>
                <w:szCs w:val="28"/>
                <w:rtl/>
                <w:lang w:bidi="fa-IR"/>
              </w:rPr>
            </w:rPrChange>
          </w:rPr>
          <w:t xml:space="preserve"> 009/11 =</w:t>
        </w:r>
      </w:ins>
      <w:ins w:id="142" w:author="NP" w:date="2016-12-13T10:11:00Z">
        <w:r w:rsidR="00A32A55" w:rsidRPr="00735469">
          <w:rPr>
            <w:rFonts w:cs="B Nazanin"/>
            <w:sz w:val="24"/>
            <w:szCs w:val="24"/>
            <w:lang w:bidi="fa-IR"/>
            <w:rPrChange w:id="143" w:author="NP" w:date="2016-12-13T14:01:00Z">
              <w:rPr>
                <w:rFonts w:cs="B Nazanin"/>
                <w:b/>
                <w:bCs/>
                <w:sz w:val="28"/>
                <w:szCs w:val="28"/>
                <w:lang w:bidi="fa-IR"/>
              </w:rPr>
            </w:rPrChange>
          </w:rPr>
          <w:t xml:space="preserve"> t</w:t>
        </w:r>
        <w:r w:rsidR="00A32A55" w:rsidRPr="00735469">
          <w:rPr>
            <w:rFonts w:cs="B Nazanin"/>
            <w:sz w:val="24"/>
            <w:szCs w:val="24"/>
            <w:rtl/>
            <w:lang w:bidi="fa-IR"/>
            <w:rPrChange w:id="144"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45" w:author="NP" w:date="2016-12-13T14:01:00Z">
              <w:rPr>
                <w:rFonts w:cs="B Nazanin" w:hint="cs"/>
                <w:b/>
                <w:bCs/>
                <w:sz w:val="28"/>
                <w:szCs w:val="28"/>
                <w:rtl/>
                <w:lang w:bidi="fa-IR"/>
              </w:rPr>
            </w:rPrChange>
          </w:rPr>
          <w:t>کم</w:t>
        </w:r>
        <w:r w:rsidR="00A32A55" w:rsidRPr="00735469">
          <w:rPr>
            <w:rFonts w:cs="B Nazanin"/>
            <w:sz w:val="24"/>
            <w:szCs w:val="24"/>
            <w:rtl/>
            <w:lang w:bidi="fa-IR"/>
            <w:rPrChange w:id="146"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47" w:author="NP" w:date="2016-12-13T14:01:00Z">
              <w:rPr>
                <w:rFonts w:cs="B Nazanin" w:hint="cs"/>
                <w:b/>
                <w:bCs/>
                <w:sz w:val="28"/>
                <w:szCs w:val="28"/>
                <w:rtl/>
                <w:lang w:bidi="fa-IR"/>
              </w:rPr>
            </w:rPrChange>
          </w:rPr>
          <w:t>توان</w:t>
        </w:r>
        <w:r w:rsidR="00A32A55" w:rsidRPr="00735469">
          <w:rPr>
            <w:rFonts w:cs="B Nazanin"/>
            <w:sz w:val="24"/>
            <w:szCs w:val="24"/>
            <w:rtl/>
            <w:lang w:bidi="fa-IR"/>
            <w:rPrChange w:id="148"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49" w:author="NP" w:date="2016-12-13T14:01:00Z">
              <w:rPr>
                <w:rFonts w:cs="B Nazanin" w:hint="cs"/>
                <w:b/>
                <w:bCs/>
                <w:sz w:val="28"/>
                <w:szCs w:val="28"/>
                <w:rtl/>
                <w:lang w:bidi="fa-IR"/>
              </w:rPr>
            </w:rPrChange>
          </w:rPr>
          <w:t>ذهنی</w:t>
        </w:r>
        <w:r w:rsidR="00A32A55" w:rsidRPr="00735469">
          <w:rPr>
            <w:rFonts w:cs="B Nazanin"/>
            <w:sz w:val="24"/>
            <w:szCs w:val="24"/>
            <w:rtl/>
            <w:lang w:bidi="fa-IR"/>
            <w:rPrChange w:id="150" w:author="NP" w:date="2016-12-13T14:01:00Z">
              <w:rPr>
                <w:rFonts w:cs="B Nazanin"/>
                <w:b/>
                <w:bCs/>
                <w:sz w:val="28"/>
                <w:szCs w:val="28"/>
                <w:rtl/>
                <w:lang w:bidi="fa-IR"/>
              </w:rPr>
            </w:rPrChange>
          </w:rPr>
          <w:t xml:space="preserve"> ) </w:t>
        </w:r>
        <w:r w:rsidR="00A32A55" w:rsidRPr="00735469">
          <w:rPr>
            <w:rFonts w:cs="B Nazanin" w:hint="cs"/>
            <w:sz w:val="24"/>
            <w:szCs w:val="24"/>
            <w:rtl/>
            <w:lang w:bidi="fa-IR"/>
            <w:rPrChange w:id="151" w:author="NP" w:date="2016-12-13T14:01:00Z">
              <w:rPr>
                <w:rFonts w:cs="B Nazanin" w:hint="cs"/>
                <w:b/>
                <w:bCs/>
                <w:sz w:val="28"/>
                <w:szCs w:val="28"/>
                <w:rtl/>
                <w:lang w:bidi="fa-IR"/>
              </w:rPr>
            </w:rPrChange>
          </w:rPr>
          <w:t>می</w:t>
        </w:r>
        <w:r w:rsidR="00A32A55" w:rsidRPr="00735469">
          <w:rPr>
            <w:rFonts w:cs="B Nazanin"/>
            <w:sz w:val="24"/>
            <w:szCs w:val="24"/>
            <w:rtl/>
            <w:lang w:bidi="fa-IR"/>
            <w:rPrChange w:id="152"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53" w:author="NP" w:date="2016-12-13T14:01:00Z">
              <w:rPr>
                <w:rFonts w:cs="B Nazanin" w:hint="cs"/>
                <w:b/>
                <w:bCs/>
                <w:sz w:val="28"/>
                <w:szCs w:val="28"/>
                <w:rtl/>
                <w:lang w:bidi="fa-IR"/>
              </w:rPr>
            </w:rPrChange>
          </w:rPr>
          <w:t>باشد</w:t>
        </w:r>
        <w:r w:rsidR="00A32A55" w:rsidRPr="00735469">
          <w:rPr>
            <w:rFonts w:cs="B Nazanin"/>
            <w:sz w:val="24"/>
            <w:szCs w:val="24"/>
            <w:rtl/>
            <w:lang w:bidi="fa-IR"/>
            <w:rPrChange w:id="154"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55" w:author="NP" w:date="2016-12-13T14:01:00Z">
              <w:rPr>
                <w:rFonts w:cs="B Nazanin" w:hint="cs"/>
                <w:b/>
                <w:bCs/>
                <w:sz w:val="28"/>
                <w:szCs w:val="28"/>
                <w:rtl/>
                <w:lang w:bidi="fa-IR"/>
              </w:rPr>
            </w:rPrChange>
          </w:rPr>
          <w:t>و</w:t>
        </w:r>
        <w:r w:rsidR="00A32A55" w:rsidRPr="00735469">
          <w:rPr>
            <w:rFonts w:cs="B Nazanin"/>
            <w:sz w:val="24"/>
            <w:szCs w:val="24"/>
            <w:rtl/>
            <w:lang w:bidi="fa-IR"/>
            <w:rPrChange w:id="156"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57" w:author="NP" w:date="2016-12-13T14:01:00Z">
              <w:rPr>
                <w:rFonts w:cs="B Nazanin" w:hint="cs"/>
                <w:b/>
                <w:bCs/>
                <w:sz w:val="28"/>
                <w:szCs w:val="28"/>
                <w:rtl/>
                <w:lang w:bidi="fa-IR"/>
              </w:rPr>
            </w:rPrChange>
          </w:rPr>
          <w:t>سطح</w:t>
        </w:r>
        <w:r w:rsidR="00A32A55" w:rsidRPr="00735469">
          <w:rPr>
            <w:rFonts w:cs="B Nazanin"/>
            <w:sz w:val="24"/>
            <w:szCs w:val="24"/>
            <w:rtl/>
            <w:lang w:bidi="fa-IR"/>
            <w:rPrChange w:id="158"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59" w:author="NP" w:date="2016-12-13T14:01:00Z">
              <w:rPr>
                <w:rFonts w:cs="B Nazanin" w:hint="cs"/>
                <w:b/>
                <w:bCs/>
                <w:sz w:val="28"/>
                <w:szCs w:val="28"/>
                <w:rtl/>
                <w:lang w:bidi="fa-IR"/>
              </w:rPr>
            </w:rPrChange>
          </w:rPr>
          <w:t>معنا</w:t>
        </w:r>
        <w:r w:rsidR="00A32A55" w:rsidRPr="00735469">
          <w:rPr>
            <w:rFonts w:cs="B Nazanin"/>
            <w:sz w:val="24"/>
            <w:szCs w:val="24"/>
            <w:rtl/>
            <w:lang w:bidi="fa-IR"/>
            <w:rPrChange w:id="160"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61" w:author="NP" w:date="2016-12-13T14:01:00Z">
              <w:rPr>
                <w:rFonts w:cs="B Nazanin" w:hint="cs"/>
                <w:b/>
                <w:bCs/>
                <w:sz w:val="28"/>
                <w:szCs w:val="28"/>
                <w:rtl/>
                <w:lang w:bidi="fa-IR"/>
              </w:rPr>
            </w:rPrChange>
          </w:rPr>
          <w:t>داری</w:t>
        </w:r>
        <w:r w:rsidR="00A32A55" w:rsidRPr="00735469">
          <w:rPr>
            <w:rFonts w:cs="B Nazanin"/>
            <w:sz w:val="24"/>
            <w:szCs w:val="24"/>
            <w:rtl/>
            <w:lang w:bidi="fa-IR"/>
            <w:rPrChange w:id="162"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63" w:author="NP" w:date="2016-12-13T14:01:00Z">
              <w:rPr>
                <w:rFonts w:cs="B Nazanin" w:hint="cs"/>
                <w:b/>
                <w:bCs/>
                <w:sz w:val="28"/>
                <w:szCs w:val="28"/>
                <w:rtl/>
                <w:lang w:bidi="fa-IR"/>
              </w:rPr>
            </w:rPrChange>
          </w:rPr>
          <w:t>برای</w:t>
        </w:r>
        <w:r w:rsidR="00A32A55" w:rsidRPr="00735469">
          <w:rPr>
            <w:rFonts w:cs="B Nazanin"/>
            <w:sz w:val="24"/>
            <w:szCs w:val="24"/>
            <w:rtl/>
            <w:lang w:bidi="fa-IR"/>
            <w:rPrChange w:id="164"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65" w:author="NP" w:date="2016-12-13T14:01:00Z">
              <w:rPr>
                <w:rFonts w:cs="B Nazanin" w:hint="cs"/>
                <w:b/>
                <w:bCs/>
                <w:sz w:val="28"/>
                <w:szCs w:val="28"/>
                <w:rtl/>
                <w:lang w:bidi="fa-IR"/>
              </w:rPr>
            </w:rPrChange>
          </w:rPr>
          <w:t>تمام</w:t>
        </w:r>
        <w:r w:rsidR="00A32A55" w:rsidRPr="00735469">
          <w:rPr>
            <w:rFonts w:cs="B Nazanin"/>
            <w:sz w:val="24"/>
            <w:szCs w:val="24"/>
            <w:rtl/>
            <w:lang w:bidi="fa-IR"/>
            <w:rPrChange w:id="166"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67" w:author="NP" w:date="2016-12-13T14:01:00Z">
              <w:rPr>
                <w:rFonts w:cs="B Nazanin" w:hint="cs"/>
                <w:b/>
                <w:bCs/>
                <w:sz w:val="28"/>
                <w:szCs w:val="28"/>
                <w:rtl/>
                <w:lang w:bidi="fa-IR"/>
              </w:rPr>
            </w:rPrChange>
          </w:rPr>
          <w:t>خرده</w:t>
        </w:r>
        <w:r w:rsidR="00A32A55" w:rsidRPr="00735469">
          <w:rPr>
            <w:rFonts w:cs="B Nazanin"/>
            <w:sz w:val="24"/>
            <w:szCs w:val="24"/>
            <w:rtl/>
            <w:lang w:bidi="fa-IR"/>
            <w:rPrChange w:id="168"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69" w:author="NP" w:date="2016-12-13T14:01:00Z">
              <w:rPr>
                <w:rFonts w:cs="B Nazanin" w:hint="cs"/>
                <w:b/>
                <w:bCs/>
                <w:sz w:val="28"/>
                <w:szCs w:val="28"/>
                <w:rtl/>
                <w:lang w:bidi="fa-IR"/>
              </w:rPr>
            </w:rPrChange>
          </w:rPr>
          <w:t>آزمون</w:t>
        </w:r>
        <w:r w:rsidR="00A32A55" w:rsidRPr="00735469">
          <w:rPr>
            <w:rFonts w:cs="B Nazanin"/>
            <w:sz w:val="24"/>
            <w:szCs w:val="24"/>
            <w:rtl/>
            <w:lang w:bidi="fa-IR"/>
            <w:rPrChange w:id="170"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71" w:author="NP" w:date="2016-12-13T14:01:00Z">
              <w:rPr>
                <w:rFonts w:cs="B Nazanin" w:hint="cs"/>
                <w:b/>
                <w:bCs/>
                <w:sz w:val="28"/>
                <w:szCs w:val="28"/>
                <w:rtl/>
                <w:lang w:bidi="fa-IR"/>
              </w:rPr>
            </w:rPrChange>
          </w:rPr>
          <w:t>ها</w:t>
        </w:r>
        <w:r w:rsidR="00A32A55" w:rsidRPr="00735469">
          <w:rPr>
            <w:rFonts w:cs="B Nazanin"/>
            <w:sz w:val="24"/>
            <w:szCs w:val="24"/>
            <w:rtl/>
            <w:lang w:bidi="fa-IR"/>
            <w:rPrChange w:id="172"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73" w:author="NP" w:date="2016-12-13T14:01:00Z">
              <w:rPr>
                <w:rFonts w:cs="B Nazanin" w:hint="cs"/>
                <w:b/>
                <w:bCs/>
                <w:sz w:val="28"/>
                <w:szCs w:val="28"/>
                <w:rtl/>
                <w:lang w:bidi="fa-IR"/>
              </w:rPr>
            </w:rPrChange>
          </w:rPr>
          <w:t>برابر</w:t>
        </w:r>
        <w:r w:rsidR="00A32A55" w:rsidRPr="00735469">
          <w:rPr>
            <w:rFonts w:cs="B Nazanin"/>
            <w:sz w:val="24"/>
            <w:szCs w:val="24"/>
            <w:rtl/>
            <w:lang w:bidi="fa-IR"/>
            <w:rPrChange w:id="174" w:author="NP" w:date="2016-12-13T14:01:00Z">
              <w:rPr>
                <w:rFonts w:cs="B Nazanin"/>
                <w:b/>
                <w:bCs/>
                <w:sz w:val="28"/>
                <w:szCs w:val="28"/>
                <w:rtl/>
                <w:lang w:bidi="fa-IR"/>
              </w:rPr>
            </w:rPrChange>
          </w:rPr>
          <w:t xml:space="preserve"> </w:t>
        </w:r>
        <w:r w:rsidR="00A32A55" w:rsidRPr="00735469">
          <w:rPr>
            <w:rFonts w:cs="B Nazanin" w:hint="cs"/>
            <w:sz w:val="24"/>
            <w:szCs w:val="24"/>
            <w:rtl/>
            <w:lang w:bidi="fa-IR"/>
            <w:rPrChange w:id="175" w:author="NP" w:date="2016-12-13T14:01:00Z">
              <w:rPr>
                <w:rFonts w:cs="B Nazanin" w:hint="cs"/>
                <w:b/>
                <w:bCs/>
                <w:sz w:val="28"/>
                <w:szCs w:val="28"/>
                <w:rtl/>
                <w:lang w:bidi="fa-IR"/>
              </w:rPr>
            </w:rPrChange>
          </w:rPr>
          <w:t>با</w:t>
        </w:r>
        <w:r w:rsidR="00A32A55" w:rsidRPr="00735469">
          <w:rPr>
            <w:rFonts w:cs="B Nazanin"/>
            <w:sz w:val="24"/>
            <w:szCs w:val="24"/>
            <w:rtl/>
            <w:lang w:bidi="fa-IR"/>
            <w:rPrChange w:id="176" w:author="NP" w:date="2016-12-13T14:01:00Z">
              <w:rPr>
                <w:rFonts w:cs="B Nazanin"/>
                <w:b/>
                <w:bCs/>
                <w:sz w:val="28"/>
                <w:szCs w:val="28"/>
                <w:rtl/>
                <w:lang w:bidi="fa-IR"/>
              </w:rPr>
            </w:rPrChange>
          </w:rPr>
          <w:t xml:space="preserve"> </w:t>
        </w:r>
        <w:r w:rsidR="00FB6AB2" w:rsidRPr="00735469">
          <w:rPr>
            <w:rFonts w:cs="B Nazanin"/>
            <w:sz w:val="24"/>
            <w:szCs w:val="24"/>
            <w:rtl/>
            <w:lang w:bidi="fa-IR"/>
            <w:rPrChange w:id="177" w:author="NP" w:date="2016-12-13T14:01:00Z">
              <w:rPr>
                <w:rFonts w:cs="B Nazanin"/>
                <w:b/>
                <w:bCs/>
                <w:sz w:val="28"/>
                <w:szCs w:val="28"/>
                <w:rtl/>
                <w:lang w:bidi="fa-IR"/>
              </w:rPr>
            </w:rPrChange>
          </w:rPr>
          <w:t xml:space="preserve">0001/0 </w:t>
        </w:r>
        <w:r w:rsidR="00FB6AB2" w:rsidRPr="00735469">
          <w:rPr>
            <w:rFonts w:cs="B Nazanin" w:hint="cs"/>
            <w:sz w:val="24"/>
            <w:szCs w:val="24"/>
            <w:rtl/>
            <w:lang w:bidi="fa-IR"/>
            <w:rPrChange w:id="178" w:author="NP" w:date="2016-12-13T14:01:00Z">
              <w:rPr>
                <w:rFonts w:cs="B Nazanin" w:hint="cs"/>
                <w:b/>
                <w:bCs/>
                <w:sz w:val="28"/>
                <w:szCs w:val="28"/>
                <w:rtl/>
                <w:lang w:bidi="fa-IR"/>
              </w:rPr>
            </w:rPrChange>
          </w:rPr>
          <w:t>می</w:t>
        </w:r>
        <w:r w:rsidR="00FB6AB2" w:rsidRPr="00735469">
          <w:rPr>
            <w:rFonts w:cs="B Nazanin"/>
            <w:sz w:val="24"/>
            <w:szCs w:val="24"/>
            <w:rtl/>
            <w:lang w:bidi="fa-IR"/>
            <w:rPrChange w:id="179" w:author="NP" w:date="2016-12-13T14:01:00Z">
              <w:rPr>
                <w:rFonts w:cs="B Nazanin"/>
                <w:b/>
                <w:bCs/>
                <w:sz w:val="28"/>
                <w:szCs w:val="28"/>
                <w:rtl/>
                <w:lang w:bidi="fa-IR"/>
              </w:rPr>
            </w:rPrChange>
          </w:rPr>
          <w:t xml:space="preserve"> </w:t>
        </w:r>
        <w:r w:rsidR="00FB6AB2" w:rsidRPr="00735469">
          <w:rPr>
            <w:rFonts w:cs="B Nazanin" w:hint="cs"/>
            <w:sz w:val="24"/>
            <w:szCs w:val="24"/>
            <w:rtl/>
            <w:lang w:bidi="fa-IR"/>
            <w:rPrChange w:id="180" w:author="NP" w:date="2016-12-13T14:01:00Z">
              <w:rPr>
                <w:rFonts w:cs="B Nazanin" w:hint="cs"/>
                <w:b/>
                <w:bCs/>
                <w:sz w:val="28"/>
                <w:szCs w:val="28"/>
                <w:rtl/>
                <w:lang w:bidi="fa-IR"/>
              </w:rPr>
            </w:rPrChange>
          </w:rPr>
          <w:t>باشد</w:t>
        </w:r>
        <w:r w:rsidR="00FB6AB2" w:rsidRPr="00735469">
          <w:rPr>
            <w:rFonts w:cs="B Nazanin"/>
            <w:sz w:val="24"/>
            <w:szCs w:val="24"/>
            <w:rtl/>
            <w:lang w:bidi="fa-IR"/>
            <w:rPrChange w:id="181" w:author="NP" w:date="2016-12-13T14:01:00Z">
              <w:rPr>
                <w:rFonts w:cs="B Nazanin"/>
                <w:b/>
                <w:bCs/>
                <w:sz w:val="28"/>
                <w:szCs w:val="28"/>
                <w:rtl/>
                <w:lang w:bidi="fa-IR"/>
              </w:rPr>
            </w:rPrChange>
          </w:rPr>
          <w:t>.</w:t>
        </w:r>
      </w:ins>
    </w:p>
    <w:p w:rsidR="002F323F" w:rsidRDefault="002F323F">
      <w:pPr>
        <w:bidi/>
        <w:spacing w:line="240" w:lineRule="auto"/>
        <w:jc w:val="both"/>
        <w:rPr>
          <w:ins w:id="182" w:author="NP" w:date="2016-12-13T10:13:00Z"/>
          <w:rFonts w:cs="B Nazanin"/>
          <w:b/>
          <w:bCs/>
          <w:sz w:val="28"/>
          <w:szCs w:val="28"/>
          <w:rtl/>
          <w:lang w:bidi="fa-IR"/>
        </w:rPr>
        <w:pPrChange w:id="183" w:author="NP" w:date="2016-12-13T10:13:00Z">
          <w:pPr>
            <w:bidi/>
            <w:spacing w:line="360" w:lineRule="auto"/>
            <w:jc w:val="both"/>
          </w:pPr>
        </w:pPrChange>
      </w:pPr>
    </w:p>
    <w:p w:rsidR="002F323F" w:rsidRPr="00DE5CCA" w:rsidRDefault="002F323F">
      <w:pPr>
        <w:bidi/>
        <w:spacing w:line="240" w:lineRule="auto"/>
        <w:jc w:val="both"/>
        <w:rPr>
          <w:ins w:id="184" w:author="NP" w:date="2016-12-13T10:13:00Z"/>
          <w:rFonts w:cs="B Nazanin"/>
          <w:b/>
          <w:bCs/>
          <w:sz w:val="24"/>
          <w:szCs w:val="24"/>
          <w:rtl/>
          <w:lang w:bidi="fa-IR"/>
          <w:rPrChange w:id="185" w:author="NP" w:date="2016-12-13T10:12:00Z">
            <w:rPr>
              <w:ins w:id="186" w:author="NP" w:date="2016-12-13T10:13:00Z"/>
              <w:rFonts w:cs="B Nazanin"/>
              <w:b/>
              <w:bCs/>
              <w:sz w:val="28"/>
              <w:szCs w:val="28"/>
              <w:rtl/>
              <w:lang w:bidi="fa-IR"/>
            </w:rPr>
          </w:rPrChange>
        </w:rPr>
        <w:pPrChange w:id="187" w:author="NP" w:date="2016-12-13T10:13:00Z">
          <w:pPr>
            <w:bidi/>
            <w:spacing w:line="360" w:lineRule="auto"/>
            <w:jc w:val="both"/>
          </w:pPr>
        </w:pPrChange>
      </w:pPr>
    </w:p>
    <w:p w:rsidR="008343EC" w:rsidDel="002F323F" w:rsidRDefault="008343EC" w:rsidP="008343EC">
      <w:pPr>
        <w:bidi/>
        <w:spacing w:line="360" w:lineRule="auto"/>
        <w:jc w:val="both"/>
        <w:rPr>
          <w:del w:id="188" w:author="NP" w:date="2016-12-13T10:13:00Z"/>
          <w:rFonts w:cs="B Nazanin"/>
          <w:b/>
          <w:bCs/>
          <w:sz w:val="28"/>
          <w:szCs w:val="28"/>
          <w:lang w:bidi="fa-IR"/>
        </w:rPr>
      </w:pPr>
    </w:p>
    <w:p w:rsidR="00863671" w:rsidRPr="00926E34" w:rsidRDefault="008428E7">
      <w:pPr>
        <w:bidi/>
        <w:spacing w:line="240" w:lineRule="auto"/>
        <w:jc w:val="both"/>
        <w:rPr>
          <w:rFonts w:cs="B Nazanin"/>
          <w:b/>
          <w:bCs/>
          <w:sz w:val="28"/>
          <w:szCs w:val="28"/>
          <w:rtl/>
          <w:lang w:bidi="fa-IR"/>
        </w:rPr>
        <w:pPrChange w:id="189" w:author="NP" w:date="2016-12-13T10:13:00Z">
          <w:pPr>
            <w:bidi/>
            <w:spacing w:line="360" w:lineRule="auto"/>
            <w:jc w:val="both"/>
          </w:pPr>
        </w:pPrChange>
      </w:pPr>
      <w:r w:rsidRPr="00DB1ED2">
        <w:rPr>
          <w:rFonts w:cs="B Nazanin" w:hint="cs"/>
          <w:b/>
          <w:bCs/>
          <w:sz w:val="28"/>
          <w:szCs w:val="28"/>
          <w:rtl/>
          <w:lang w:bidi="fa-IR"/>
        </w:rPr>
        <w:t>بحث و نتیجه گیری</w:t>
      </w:r>
      <w:r w:rsidR="00926E34">
        <w:rPr>
          <w:rFonts w:cs="B Nazanin" w:hint="cs"/>
          <w:b/>
          <w:bCs/>
          <w:sz w:val="28"/>
          <w:szCs w:val="28"/>
          <w:rtl/>
          <w:lang w:bidi="fa-IR"/>
        </w:rPr>
        <w:t xml:space="preserve">: </w:t>
      </w:r>
      <w:r w:rsidR="00863671" w:rsidRPr="009937C2">
        <w:rPr>
          <w:rFonts w:cs="B Nazanin" w:hint="cs"/>
          <w:sz w:val="24"/>
          <w:szCs w:val="24"/>
          <w:rtl/>
          <w:lang w:bidi="fa-IR"/>
        </w:rPr>
        <w:t>تواﻧﺎﯾﯽﻫﺎي</w:t>
      </w:r>
      <w:r w:rsidR="00863671" w:rsidRPr="009937C2">
        <w:rPr>
          <w:rFonts w:cs="B Nazanin"/>
          <w:sz w:val="24"/>
          <w:szCs w:val="24"/>
          <w:rtl/>
          <w:lang w:bidi="fa-IR"/>
        </w:rPr>
        <w:t xml:space="preserve"> </w:t>
      </w:r>
      <w:r w:rsidR="00863671" w:rsidRPr="009937C2">
        <w:rPr>
          <w:rFonts w:cs="B Nazanin" w:hint="cs"/>
          <w:sz w:val="24"/>
          <w:szCs w:val="24"/>
          <w:rtl/>
          <w:lang w:bidi="fa-IR"/>
        </w:rPr>
        <w:t>ادراﮐﯽ</w:t>
      </w:r>
      <w:r w:rsidR="00863671" w:rsidRPr="009937C2">
        <w:rPr>
          <w:rFonts w:cs="B Nazanin"/>
          <w:sz w:val="24"/>
          <w:szCs w:val="24"/>
          <w:rtl/>
          <w:lang w:bidi="fa-IR"/>
        </w:rPr>
        <w:t xml:space="preserve"> </w:t>
      </w:r>
      <w:r w:rsidR="00863671" w:rsidRPr="009937C2">
        <w:rPr>
          <w:rFonts w:cs="B Nazanin" w:hint="cs"/>
          <w:sz w:val="24"/>
          <w:szCs w:val="24"/>
          <w:rtl/>
          <w:lang w:bidi="fa-IR"/>
        </w:rPr>
        <w:t>ـ</w:t>
      </w:r>
      <w:r w:rsidR="00863671" w:rsidRPr="009937C2">
        <w:rPr>
          <w:rFonts w:cs="B Nazanin"/>
          <w:sz w:val="24"/>
          <w:szCs w:val="24"/>
          <w:rtl/>
          <w:lang w:bidi="fa-IR"/>
        </w:rPr>
        <w:t xml:space="preserve"> </w:t>
      </w:r>
      <w:r w:rsidR="00863671" w:rsidRPr="009937C2">
        <w:rPr>
          <w:rFonts w:cs="B Nazanin" w:hint="cs"/>
          <w:sz w:val="24"/>
          <w:szCs w:val="24"/>
          <w:rtl/>
          <w:lang w:bidi="fa-IR"/>
        </w:rPr>
        <w:t>ﺣﺮﮐﺘﯽ</w:t>
      </w:r>
      <w:r w:rsidR="00863671" w:rsidRPr="009937C2">
        <w:rPr>
          <w:rFonts w:cs="B Nazanin"/>
          <w:sz w:val="24"/>
          <w:szCs w:val="24"/>
          <w:rtl/>
          <w:lang w:bidi="fa-IR"/>
        </w:rPr>
        <w:t xml:space="preserve"> </w:t>
      </w:r>
      <w:r w:rsidR="00863671" w:rsidRPr="009937C2">
        <w:rPr>
          <w:rFonts w:cs="B Nazanin" w:hint="cs"/>
          <w:sz w:val="24"/>
          <w:szCs w:val="24"/>
          <w:rtl/>
          <w:lang w:bidi="fa-IR"/>
        </w:rPr>
        <w:t>و</w:t>
      </w:r>
      <w:r w:rsidR="00863671" w:rsidRPr="009937C2">
        <w:rPr>
          <w:rFonts w:cs="B Nazanin"/>
          <w:sz w:val="24"/>
          <w:szCs w:val="24"/>
          <w:rtl/>
          <w:lang w:bidi="fa-IR"/>
        </w:rPr>
        <w:t xml:space="preserve"> </w:t>
      </w:r>
      <w:r w:rsidR="00863671" w:rsidRPr="009937C2">
        <w:rPr>
          <w:rFonts w:cs="B Nazanin" w:hint="cs"/>
          <w:sz w:val="24"/>
          <w:szCs w:val="24"/>
          <w:rtl/>
          <w:lang w:bidi="fa-IR"/>
        </w:rPr>
        <w:t>رﺷﺪ</w:t>
      </w:r>
      <w:r w:rsidR="00863671" w:rsidRPr="009937C2">
        <w:rPr>
          <w:rFonts w:cs="B Nazanin"/>
          <w:sz w:val="24"/>
          <w:szCs w:val="24"/>
          <w:rtl/>
          <w:lang w:bidi="fa-IR"/>
        </w:rPr>
        <w:t xml:space="preserve"> </w:t>
      </w:r>
      <w:r w:rsidR="00863671" w:rsidRPr="009937C2">
        <w:rPr>
          <w:rFonts w:cs="B Nazanin" w:hint="cs"/>
          <w:sz w:val="24"/>
          <w:szCs w:val="24"/>
          <w:rtl/>
          <w:lang w:bidi="fa-IR"/>
        </w:rPr>
        <w:t>ﺑﻬﻨﺠﺎر</w:t>
      </w:r>
      <w:r w:rsidR="00863671" w:rsidRPr="009937C2">
        <w:rPr>
          <w:rFonts w:cs="B Nazanin"/>
          <w:sz w:val="24"/>
          <w:szCs w:val="24"/>
          <w:rtl/>
          <w:lang w:bidi="fa-IR"/>
        </w:rPr>
        <w:t xml:space="preserve"> </w:t>
      </w:r>
      <w:r w:rsidR="00863671" w:rsidRPr="009937C2">
        <w:rPr>
          <w:rFonts w:cs="B Nazanin" w:hint="cs"/>
          <w:sz w:val="24"/>
          <w:szCs w:val="24"/>
          <w:rtl/>
          <w:lang w:bidi="fa-IR"/>
        </w:rPr>
        <w:t>ﺑﺎ</w:t>
      </w:r>
      <w:r w:rsidR="00863671" w:rsidRPr="009937C2">
        <w:rPr>
          <w:rFonts w:cs="B Nazanin"/>
          <w:sz w:val="24"/>
          <w:szCs w:val="24"/>
          <w:rtl/>
          <w:lang w:bidi="fa-IR"/>
        </w:rPr>
        <w:t xml:space="preserve"> </w:t>
      </w:r>
      <w:r w:rsidR="00863671" w:rsidRPr="009937C2">
        <w:rPr>
          <w:rFonts w:cs="B Nazanin" w:hint="cs"/>
          <w:sz w:val="24"/>
          <w:szCs w:val="24"/>
          <w:rtl/>
          <w:lang w:bidi="fa-IR"/>
        </w:rPr>
        <w:t>ﻧﺴﺒﺖﻫﺎي</w:t>
      </w:r>
      <w:r w:rsidR="00863671" w:rsidRPr="009937C2">
        <w:rPr>
          <w:rFonts w:cs="B Nazanin"/>
          <w:sz w:val="24"/>
          <w:szCs w:val="24"/>
          <w:rtl/>
          <w:lang w:bidi="fa-IR"/>
        </w:rPr>
        <w:t xml:space="preserve"> </w:t>
      </w:r>
      <w:r w:rsidR="00863671" w:rsidRPr="009937C2">
        <w:rPr>
          <w:rFonts w:cs="B Nazanin" w:hint="cs"/>
          <w:sz w:val="24"/>
          <w:szCs w:val="24"/>
          <w:rtl/>
          <w:lang w:bidi="fa-IR"/>
        </w:rPr>
        <w:t>ﻣﺘﻔﺎوﺗﯽ</w:t>
      </w:r>
      <w:r w:rsidR="00863671" w:rsidRPr="009937C2">
        <w:rPr>
          <w:rFonts w:cs="B Nazanin"/>
          <w:sz w:val="24"/>
          <w:szCs w:val="24"/>
          <w:rtl/>
          <w:lang w:bidi="fa-IR"/>
        </w:rPr>
        <w:t xml:space="preserve"> </w:t>
      </w:r>
      <w:r w:rsidR="00863671" w:rsidRPr="009937C2">
        <w:rPr>
          <w:rFonts w:cs="B Nazanin" w:hint="cs"/>
          <w:sz w:val="24"/>
          <w:szCs w:val="24"/>
          <w:rtl/>
          <w:lang w:bidi="fa-IR"/>
        </w:rPr>
        <w:t>ﺗﺤﺖ</w:t>
      </w:r>
      <w:r w:rsidR="00863671" w:rsidRPr="009937C2">
        <w:rPr>
          <w:rFonts w:cs="B Nazanin"/>
          <w:sz w:val="24"/>
          <w:szCs w:val="24"/>
          <w:rtl/>
          <w:lang w:bidi="fa-IR"/>
        </w:rPr>
        <w:t xml:space="preserve"> </w:t>
      </w:r>
      <w:r w:rsidR="00863671" w:rsidRPr="009937C2">
        <w:rPr>
          <w:rFonts w:cs="B Nazanin" w:hint="cs"/>
          <w:sz w:val="24"/>
          <w:szCs w:val="24"/>
          <w:rtl/>
          <w:lang w:bidi="fa-IR"/>
        </w:rPr>
        <w:t>ﺗﺄﺛﯿﺮ</w:t>
      </w:r>
      <w:r w:rsidR="00863671" w:rsidRPr="009937C2">
        <w:rPr>
          <w:rFonts w:cs="B Nazanin"/>
          <w:sz w:val="24"/>
          <w:szCs w:val="24"/>
          <w:rtl/>
          <w:lang w:bidi="fa-IR"/>
        </w:rPr>
        <w:t xml:space="preserve"> </w:t>
      </w:r>
      <w:r w:rsidR="00863671" w:rsidRPr="009937C2">
        <w:rPr>
          <w:rFonts w:cs="B Nazanin" w:hint="cs"/>
          <w:sz w:val="24"/>
          <w:szCs w:val="24"/>
          <w:rtl/>
          <w:lang w:bidi="fa-IR"/>
        </w:rPr>
        <w:t>وراﺛﺖ</w:t>
      </w:r>
      <w:r w:rsidR="00863671" w:rsidRPr="009937C2">
        <w:rPr>
          <w:rFonts w:cs="B Nazanin"/>
          <w:sz w:val="24"/>
          <w:szCs w:val="24"/>
          <w:rtl/>
          <w:lang w:bidi="fa-IR"/>
        </w:rPr>
        <w:t xml:space="preserve"> </w:t>
      </w:r>
      <w:r w:rsidR="00863671" w:rsidRPr="009937C2">
        <w:rPr>
          <w:rFonts w:cs="B Nazanin" w:hint="cs"/>
          <w:sz w:val="24"/>
          <w:szCs w:val="24"/>
          <w:rtl/>
          <w:lang w:bidi="fa-IR"/>
        </w:rPr>
        <w:t>و</w:t>
      </w:r>
      <w:r w:rsidR="00863671" w:rsidRPr="009937C2">
        <w:rPr>
          <w:rFonts w:cs="B Nazanin"/>
          <w:sz w:val="24"/>
          <w:szCs w:val="24"/>
          <w:rtl/>
          <w:lang w:bidi="fa-IR"/>
        </w:rPr>
        <w:t xml:space="preserve"> </w:t>
      </w:r>
      <w:r w:rsidR="00863671" w:rsidRPr="009937C2">
        <w:rPr>
          <w:rFonts w:cs="B Nazanin" w:hint="cs"/>
          <w:sz w:val="24"/>
          <w:szCs w:val="24"/>
          <w:rtl/>
          <w:lang w:bidi="fa-IR"/>
        </w:rPr>
        <w:t>ﻣﺤﯿﻂ هستند.</w:t>
      </w:r>
      <w:r w:rsidR="00863671" w:rsidRPr="009937C2">
        <w:rPr>
          <w:rFonts w:cs="B Nazanin"/>
          <w:sz w:val="24"/>
          <w:szCs w:val="24"/>
          <w:rtl/>
          <w:lang w:bidi="fa-IR"/>
        </w:rPr>
        <w:t xml:space="preserve"> </w:t>
      </w:r>
      <w:r w:rsidR="00863671" w:rsidRPr="009937C2">
        <w:rPr>
          <w:rFonts w:cs="B Nazanin" w:hint="cs"/>
          <w:sz w:val="24"/>
          <w:szCs w:val="24"/>
          <w:rtl/>
          <w:lang w:bidi="fa-IR"/>
        </w:rPr>
        <w:t>ﯾﮑﯽ</w:t>
      </w:r>
      <w:r w:rsidR="00863671" w:rsidRPr="009937C2">
        <w:rPr>
          <w:rFonts w:cs="B Nazanin"/>
          <w:sz w:val="24"/>
          <w:szCs w:val="24"/>
          <w:rtl/>
          <w:lang w:bidi="fa-IR"/>
        </w:rPr>
        <w:t xml:space="preserve"> </w:t>
      </w:r>
      <w:r w:rsidR="00863671" w:rsidRPr="009937C2">
        <w:rPr>
          <w:rFonts w:cs="B Nazanin" w:hint="cs"/>
          <w:sz w:val="24"/>
          <w:szCs w:val="24"/>
          <w:rtl/>
          <w:lang w:bidi="fa-IR"/>
        </w:rPr>
        <w:t>از</w:t>
      </w:r>
      <w:r w:rsidR="00863671" w:rsidRPr="009937C2">
        <w:rPr>
          <w:rFonts w:cs="B Nazanin"/>
          <w:sz w:val="24"/>
          <w:szCs w:val="24"/>
          <w:rtl/>
          <w:lang w:bidi="fa-IR"/>
        </w:rPr>
        <w:t xml:space="preserve"> </w:t>
      </w:r>
      <w:r w:rsidR="00863671" w:rsidRPr="009937C2">
        <w:rPr>
          <w:rFonts w:cs="B Nazanin" w:hint="cs"/>
          <w:sz w:val="24"/>
          <w:szCs w:val="24"/>
          <w:rtl/>
          <w:lang w:bidi="fa-IR"/>
        </w:rPr>
        <w:t>ﻋﻮاﻣﻞ</w:t>
      </w:r>
      <w:r w:rsidR="00863671" w:rsidRPr="009937C2">
        <w:rPr>
          <w:rFonts w:cs="B Nazanin"/>
          <w:sz w:val="24"/>
          <w:szCs w:val="24"/>
          <w:rtl/>
          <w:lang w:bidi="fa-IR"/>
        </w:rPr>
        <w:t xml:space="preserve"> </w:t>
      </w:r>
      <w:r w:rsidR="00863671" w:rsidRPr="009937C2">
        <w:rPr>
          <w:rFonts w:cs="B Nazanin" w:hint="cs"/>
          <w:sz w:val="24"/>
          <w:szCs w:val="24"/>
          <w:rtl/>
          <w:lang w:bidi="fa-IR"/>
        </w:rPr>
        <w:t>ﻣﺤﯿﻄﯽ</w:t>
      </w:r>
      <w:r w:rsidR="00863671" w:rsidRPr="009937C2">
        <w:rPr>
          <w:rFonts w:cs="B Nazanin"/>
          <w:sz w:val="24"/>
          <w:szCs w:val="24"/>
          <w:rtl/>
          <w:lang w:bidi="fa-IR"/>
        </w:rPr>
        <w:t xml:space="preserve"> </w:t>
      </w:r>
      <w:r w:rsidR="00863671" w:rsidRPr="009937C2">
        <w:rPr>
          <w:rFonts w:cs="B Nazanin" w:hint="cs"/>
          <w:sz w:val="24"/>
          <w:szCs w:val="24"/>
          <w:rtl/>
          <w:lang w:bidi="fa-IR"/>
        </w:rPr>
        <w:t>ﻣﻬﻢ</w:t>
      </w:r>
      <w:r w:rsidR="00863671" w:rsidRPr="009937C2">
        <w:rPr>
          <w:rFonts w:cs="B Nazanin"/>
          <w:sz w:val="24"/>
          <w:szCs w:val="24"/>
          <w:rtl/>
          <w:lang w:bidi="fa-IR"/>
        </w:rPr>
        <w:t xml:space="preserve"> </w:t>
      </w:r>
      <w:r w:rsidR="00863671" w:rsidRPr="009937C2">
        <w:rPr>
          <w:rFonts w:cs="B Nazanin" w:hint="cs"/>
          <w:sz w:val="24"/>
          <w:szCs w:val="24"/>
          <w:rtl/>
          <w:lang w:bidi="fa-IR"/>
        </w:rPr>
        <w:t>در</w:t>
      </w:r>
      <w:r w:rsidR="00863671" w:rsidRPr="009937C2">
        <w:rPr>
          <w:rFonts w:cs="B Nazanin"/>
          <w:sz w:val="24"/>
          <w:szCs w:val="24"/>
          <w:rtl/>
          <w:lang w:bidi="fa-IR"/>
        </w:rPr>
        <w:t xml:space="preserve"> </w:t>
      </w:r>
      <w:r w:rsidR="00863671" w:rsidRPr="009937C2">
        <w:rPr>
          <w:rFonts w:cs="B Nazanin" w:hint="cs"/>
          <w:sz w:val="24"/>
          <w:szCs w:val="24"/>
          <w:rtl/>
          <w:lang w:bidi="fa-IR"/>
        </w:rPr>
        <w:t>رﺷﺪ این توانایی ها،</w:t>
      </w:r>
      <w:r w:rsidR="00863671" w:rsidRPr="009937C2">
        <w:rPr>
          <w:rFonts w:cs="B Nazanin"/>
          <w:sz w:val="24"/>
          <w:szCs w:val="24"/>
          <w:rtl/>
          <w:lang w:bidi="fa-IR"/>
        </w:rPr>
        <w:t xml:space="preserve"> </w:t>
      </w:r>
      <w:r w:rsidR="00863671" w:rsidRPr="009937C2">
        <w:rPr>
          <w:rFonts w:cs="B Nazanin" w:hint="cs"/>
          <w:sz w:val="24"/>
          <w:szCs w:val="24"/>
          <w:rtl/>
          <w:lang w:bidi="fa-IR"/>
        </w:rPr>
        <w:t>ﻓﺮاﻫﻢ</w:t>
      </w:r>
      <w:r w:rsidR="00863671" w:rsidRPr="009937C2">
        <w:rPr>
          <w:rFonts w:cs="B Nazanin"/>
          <w:sz w:val="24"/>
          <w:szCs w:val="24"/>
          <w:rtl/>
          <w:lang w:bidi="fa-IR"/>
        </w:rPr>
        <w:t xml:space="preserve"> </w:t>
      </w:r>
      <w:r w:rsidR="00863671" w:rsidRPr="009937C2">
        <w:rPr>
          <w:rFonts w:cs="B Nazanin" w:hint="cs"/>
          <w:sz w:val="24"/>
          <w:szCs w:val="24"/>
          <w:rtl/>
          <w:lang w:bidi="fa-IR"/>
        </w:rPr>
        <w:t>ﺑﻮدن</w:t>
      </w:r>
      <w:r w:rsidR="00863671" w:rsidRPr="009937C2">
        <w:rPr>
          <w:rFonts w:cs="B Nazanin"/>
          <w:sz w:val="24"/>
          <w:szCs w:val="24"/>
          <w:rtl/>
          <w:lang w:bidi="fa-IR"/>
        </w:rPr>
        <w:t xml:space="preserve"> </w:t>
      </w:r>
      <w:r w:rsidR="00863671" w:rsidRPr="009937C2">
        <w:rPr>
          <w:rFonts w:cs="B Nazanin" w:hint="cs"/>
          <w:sz w:val="24"/>
          <w:szCs w:val="24"/>
          <w:rtl/>
          <w:lang w:bidi="fa-IR"/>
        </w:rPr>
        <w:t>ﻓﺮﺻﺖﻫﺎي</w:t>
      </w:r>
      <w:r w:rsidR="00863671" w:rsidRPr="009937C2">
        <w:rPr>
          <w:rFonts w:cs="B Nazanin"/>
          <w:sz w:val="24"/>
          <w:szCs w:val="24"/>
          <w:rtl/>
          <w:lang w:bidi="fa-IR"/>
        </w:rPr>
        <w:t xml:space="preserve"> </w:t>
      </w:r>
      <w:r w:rsidR="00863671" w:rsidRPr="009937C2">
        <w:rPr>
          <w:rFonts w:cs="B Nazanin" w:hint="cs"/>
          <w:sz w:val="24"/>
          <w:szCs w:val="24"/>
          <w:rtl/>
          <w:lang w:bidi="fa-IR"/>
        </w:rPr>
        <w:t>ﯾﺎدﮔﯿﺮي و</w:t>
      </w:r>
      <w:r w:rsidR="00863671" w:rsidRPr="009937C2">
        <w:rPr>
          <w:rFonts w:cs="B Nazanin"/>
          <w:sz w:val="24"/>
          <w:szCs w:val="24"/>
          <w:rtl/>
          <w:lang w:bidi="fa-IR"/>
        </w:rPr>
        <w:t xml:space="preserve"> </w:t>
      </w:r>
      <w:r w:rsidR="00863671" w:rsidRPr="009937C2">
        <w:rPr>
          <w:rFonts w:cs="B Nazanin" w:hint="cs"/>
          <w:sz w:val="24"/>
          <w:szCs w:val="24"/>
          <w:rtl/>
          <w:lang w:bidi="fa-IR"/>
        </w:rPr>
        <w:t>ﻣﺤﯿﻂﻫﺎي</w:t>
      </w:r>
      <w:r w:rsidR="00863671" w:rsidRPr="009937C2">
        <w:rPr>
          <w:rFonts w:cs="B Nazanin"/>
          <w:sz w:val="24"/>
          <w:szCs w:val="24"/>
          <w:rtl/>
          <w:lang w:bidi="fa-IR"/>
        </w:rPr>
        <w:t xml:space="preserve"> </w:t>
      </w:r>
      <w:r w:rsidR="00863671" w:rsidRPr="009937C2">
        <w:rPr>
          <w:rFonts w:cs="B Nazanin" w:hint="cs"/>
          <w:sz w:val="24"/>
          <w:szCs w:val="24"/>
          <w:rtl/>
          <w:lang w:bidi="fa-IR"/>
        </w:rPr>
        <w:t>ﻓﻌﺎل</w:t>
      </w:r>
      <w:r w:rsidR="00863671" w:rsidRPr="009937C2">
        <w:rPr>
          <w:rFonts w:cs="B Nazanin"/>
          <w:sz w:val="24"/>
          <w:szCs w:val="24"/>
          <w:rtl/>
          <w:lang w:bidi="fa-IR"/>
        </w:rPr>
        <w:t xml:space="preserve"> </w:t>
      </w:r>
      <w:r w:rsidR="00863671" w:rsidRPr="009937C2">
        <w:rPr>
          <w:rFonts w:cs="B Nazanin" w:hint="cs"/>
          <w:sz w:val="24"/>
          <w:szCs w:val="24"/>
          <w:rtl/>
          <w:lang w:bidi="fa-IR"/>
        </w:rPr>
        <w:t>ﺑﺮاي</w:t>
      </w:r>
      <w:r w:rsidR="00863671" w:rsidRPr="009937C2">
        <w:rPr>
          <w:rFonts w:cs="B Nazanin"/>
          <w:sz w:val="24"/>
          <w:szCs w:val="24"/>
          <w:rtl/>
          <w:lang w:bidi="fa-IR"/>
        </w:rPr>
        <w:t xml:space="preserve"> </w:t>
      </w:r>
      <w:r w:rsidR="00863671" w:rsidRPr="009937C2">
        <w:rPr>
          <w:rFonts w:cs="B Nazanin" w:hint="cs"/>
          <w:sz w:val="24"/>
          <w:szCs w:val="24"/>
          <w:rtl/>
          <w:lang w:bidi="fa-IR"/>
        </w:rPr>
        <w:t>ﮐﺴﺐ</w:t>
      </w:r>
      <w:r w:rsidR="00863671" w:rsidRPr="009937C2">
        <w:rPr>
          <w:rFonts w:cs="B Nazanin"/>
          <w:sz w:val="24"/>
          <w:szCs w:val="24"/>
          <w:rtl/>
          <w:lang w:bidi="fa-IR"/>
        </w:rPr>
        <w:t xml:space="preserve"> </w:t>
      </w:r>
      <w:r w:rsidR="00863671" w:rsidRPr="009937C2">
        <w:rPr>
          <w:rFonts w:cs="B Nazanin" w:hint="cs"/>
          <w:sz w:val="24"/>
          <w:szCs w:val="24"/>
          <w:rtl/>
          <w:lang w:bidi="fa-IR"/>
        </w:rPr>
        <w:t>ﺗﺠﺮﺑﯿﺎت</w:t>
      </w:r>
      <w:r w:rsidR="00863671" w:rsidRPr="009937C2">
        <w:rPr>
          <w:rFonts w:cs="B Nazanin"/>
          <w:sz w:val="24"/>
          <w:szCs w:val="24"/>
          <w:rtl/>
          <w:lang w:bidi="fa-IR"/>
        </w:rPr>
        <w:t xml:space="preserve"> </w:t>
      </w:r>
      <w:r w:rsidR="00863671" w:rsidRPr="009937C2">
        <w:rPr>
          <w:rFonts w:cs="B Nazanin" w:hint="cs"/>
          <w:sz w:val="24"/>
          <w:szCs w:val="24"/>
          <w:rtl/>
          <w:lang w:bidi="fa-IR"/>
        </w:rPr>
        <w:t>ادراﮐﯽ</w:t>
      </w:r>
      <w:r w:rsidR="00863671" w:rsidRPr="009937C2">
        <w:rPr>
          <w:rFonts w:cs="B Nazanin"/>
          <w:sz w:val="24"/>
          <w:szCs w:val="24"/>
          <w:rtl/>
          <w:lang w:bidi="fa-IR"/>
        </w:rPr>
        <w:t xml:space="preserve"> </w:t>
      </w:r>
      <w:r w:rsidR="00863671" w:rsidRPr="009937C2">
        <w:rPr>
          <w:rFonts w:cs="B Nazanin" w:hint="cs"/>
          <w:sz w:val="24"/>
          <w:szCs w:val="24"/>
          <w:rtl/>
          <w:lang w:bidi="fa-IR"/>
        </w:rPr>
        <w:t>و</w:t>
      </w:r>
      <w:r w:rsidR="00863671" w:rsidRPr="009937C2">
        <w:rPr>
          <w:rFonts w:cs="B Nazanin"/>
          <w:sz w:val="24"/>
          <w:szCs w:val="24"/>
          <w:rtl/>
          <w:lang w:bidi="fa-IR"/>
        </w:rPr>
        <w:t xml:space="preserve"> </w:t>
      </w:r>
      <w:r w:rsidR="00863671" w:rsidRPr="009937C2">
        <w:rPr>
          <w:rFonts w:cs="B Nazanin" w:hint="cs"/>
          <w:sz w:val="24"/>
          <w:szCs w:val="24"/>
          <w:rtl/>
          <w:lang w:bidi="fa-IR"/>
        </w:rPr>
        <w:t>ﺣﺮﮐﺘﯽ</w:t>
      </w:r>
      <w:r w:rsidR="00863671" w:rsidRPr="009937C2">
        <w:rPr>
          <w:rFonts w:cs="B Nazanin"/>
          <w:sz w:val="24"/>
          <w:szCs w:val="24"/>
          <w:rtl/>
          <w:lang w:bidi="fa-IR"/>
        </w:rPr>
        <w:t xml:space="preserve"> </w:t>
      </w:r>
      <w:r w:rsidR="00863671" w:rsidRPr="009937C2">
        <w:rPr>
          <w:rFonts w:cs="B Nazanin" w:hint="cs"/>
          <w:sz w:val="24"/>
          <w:szCs w:val="24"/>
          <w:rtl/>
          <w:lang w:bidi="fa-IR"/>
        </w:rPr>
        <w:t>در</w:t>
      </w:r>
      <w:r w:rsidR="00863671" w:rsidRPr="009937C2">
        <w:rPr>
          <w:rFonts w:cs="B Nazanin"/>
          <w:sz w:val="24"/>
          <w:szCs w:val="24"/>
          <w:rtl/>
          <w:lang w:bidi="fa-IR"/>
        </w:rPr>
        <w:t xml:space="preserve"> </w:t>
      </w:r>
      <w:r w:rsidR="00863671" w:rsidRPr="009937C2">
        <w:rPr>
          <w:rFonts w:cs="B Nazanin" w:hint="cs"/>
          <w:sz w:val="24"/>
          <w:szCs w:val="24"/>
          <w:rtl/>
          <w:lang w:bidi="fa-IR"/>
        </w:rPr>
        <w:t>دورهﻫﺎي</w:t>
      </w:r>
      <w:r w:rsidR="00863671" w:rsidRPr="009937C2">
        <w:rPr>
          <w:rFonts w:cs="B Nazanin"/>
          <w:sz w:val="24"/>
          <w:szCs w:val="24"/>
          <w:rtl/>
          <w:lang w:bidi="fa-IR"/>
        </w:rPr>
        <w:t xml:space="preserve"> </w:t>
      </w:r>
      <w:r w:rsidR="00863671" w:rsidRPr="009937C2">
        <w:rPr>
          <w:rFonts w:cs="B Nazanin" w:hint="cs"/>
          <w:sz w:val="24"/>
          <w:szCs w:val="24"/>
          <w:rtl/>
          <w:lang w:bidi="fa-IR"/>
        </w:rPr>
        <w:t>ﺣﺴﺎس</w:t>
      </w:r>
      <w:r w:rsidR="00863671" w:rsidRPr="009937C2">
        <w:rPr>
          <w:rFonts w:cs="B Nazanin"/>
          <w:sz w:val="24"/>
          <w:szCs w:val="24"/>
          <w:rtl/>
          <w:lang w:bidi="fa-IR"/>
        </w:rPr>
        <w:t xml:space="preserve"> </w:t>
      </w:r>
      <w:r w:rsidR="00863671" w:rsidRPr="009937C2">
        <w:rPr>
          <w:rFonts w:cs="B Nazanin" w:hint="cs"/>
          <w:sz w:val="24"/>
          <w:szCs w:val="24"/>
          <w:rtl/>
          <w:lang w:bidi="fa-IR"/>
        </w:rPr>
        <w:t>رﺷﺪي</w:t>
      </w:r>
      <w:r w:rsidR="00863671" w:rsidRPr="009937C2">
        <w:rPr>
          <w:rFonts w:cs="B Nazanin"/>
          <w:sz w:val="24"/>
          <w:szCs w:val="24"/>
          <w:rtl/>
          <w:lang w:bidi="fa-IR"/>
        </w:rPr>
        <w:t xml:space="preserve"> </w:t>
      </w:r>
      <w:r w:rsidR="00863671" w:rsidRPr="009937C2">
        <w:rPr>
          <w:rFonts w:cs="B Nazanin" w:hint="cs"/>
          <w:sz w:val="24"/>
          <w:szCs w:val="24"/>
          <w:rtl/>
          <w:lang w:bidi="fa-IR"/>
        </w:rPr>
        <w:t>ﺑﻪوﯾﮋه</w:t>
      </w:r>
      <w:r w:rsidR="00863671" w:rsidRPr="009937C2">
        <w:rPr>
          <w:rFonts w:cs="B Nazanin"/>
          <w:sz w:val="24"/>
          <w:szCs w:val="24"/>
          <w:rtl/>
          <w:lang w:bidi="fa-IR"/>
        </w:rPr>
        <w:t xml:space="preserve"> </w:t>
      </w:r>
      <w:r w:rsidR="00863671" w:rsidRPr="009937C2">
        <w:rPr>
          <w:rFonts w:cs="B Nazanin" w:hint="cs"/>
          <w:sz w:val="24"/>
          <w:szCs w:val="24"/>
          <w:rtl/>
          <w:lang w:bidi="fa-IR"/>
        </w:rPr>
        <w:t>در</w:t>
      </w:r>
      <w:r w:rsidR="00863671" w:rsidRPr="009937C2">
        <w:rPr>
          <w:rFonts w:cs="B Nazanin"/>
          <w:sz w:val="24"/>
          <w:szCs w:val="24"/>
          <w:rtl/>
          <w:lang w:bidi="fa-IR"/>
        </w:rPr>
        <w:t xml:space="preserve"> </w:t>
      </w:r>
      <w:r w:rsidR="00863671" w:rsidRPr="009937C2">
        <w:rPr>
          <w:rFonts w:cs="B Nazanin" w:hint="cs"/>
          <w:sz w:val="24"/>
          <w:szCs w:val="24"/>
          <w:rtl/>
          <w:lang w:bidi="fa-IR"/>
        </w:rPr>
        <w:t>دوران کودکی است</w:t>
      </w:r>
      <w:r w:rsidR="00E90031">
        <w:rPr>
          <w:rFonts w:cs="B Nazanin" w:hint="cs"/>
          <w:sz w:val="24"/>
          <w:szCs w:val="24"/>
          <w:rtl/>
          <w:lang w:bidi="fa-IR"/>
        </w:rPr>
        <w:t>( رافعی، 1383).</w:t>
      </w:r>
    </w:p>
    <w:p w:rsidR="00863671" w:rsidRDefault="008059AC" w:rsidP="002C5025">
      <w:pPr>
        <w:bidi/>
        <w:spacing w:line="360" w:lineRule="auto"/>
        <w:jc w:val="both"/>
        <w:rPr>
          <w:rFonts w:cs="B Nazanin"/>
          <w:sz w:val="24"/>
          <w:szCs w:val="24"/>
          <w:rtl/>
          <w:lang w:bidi="fa-IR"/>
        </w:rPr>
      </w:pPr>
      <w:r w:rsidRPr="009937C2">
        <w:rPr>
          <w:rFonts w:cs="B Nazanin" w:hint="cs"/>
          <w:sz w:val="24"/>
          <w:szCs w:val="24"/>
          <w:rtl/>
          <w:lang w:bidi="fa-IR"/>
        </w:rPr>
        <w:t>یکی</w:t>
      </w:r>
      <w:r w:rsidRPr="009937C2">
        <w:rPr>
          <w:rFonts w:cs="B Nazanin"/>
          <w:sz w:val="24"/>
          <w:szCs w:val="24"/>
          <w:rtl/>
          <w:lang w:bidi="fa-IR"/>
        </w:rPr>
        <w:t xml:space="preserve"> </w:t>
      </w:r>
      <w:r w:rsidRPr="009937C2">
        <w:rPr>
          <w:rFonts w:cs="B Nazanin" w:hint="cs"/>
          <w:sz w:val="24"/>
          <w:szCs w:val="24"/>
          <w:rtl/>
          <w:lang w:bidi="fa-IR"/>
        </w:rPr>
        <w:t>از</w:t>
      </w:r>
      <w:r w:rsidRPr="009937C2">
        <w:rPr>
          <w:rFonts w:cs="B Nazanin"/>
          <w:sz w:val="24"/>
          <w:szCs w:val="24"/>
          <w:rtl/>
          <w:lang w:bidi="fa-IR"/>
        </w:rPr>
        <w:t xml:space="preserve"> </w:t>
      </w:r>
      <w:r w:rsidRPr="009937C2">
        <w:rPr>
          <w:rFonts w:cs="B Nazanin" w:hint="cs"/>
          <w:sz w:val="24"/>
          <w:szCs w:val="24"/>
          <w:rtl/>
          <w:lang w:bidi="fa-IR"/>
        </w:rPr>
        <w:t>تفاوت</w:t>
      </w:r>
      <w:r w:rsidR="00DC2C47" w:rsidRPr="009937C2">
        <w:rPr>
          <w:rFonts w:cs="B Nazanin" w:hint="cs"/>
          <w:sz w:val="24"/>
          <w:szCs w:val="24"/>
          <w:rtl/>
          <w:lang w:bidi="fa-IR"/>
        </w:rPr>
        <w:t xml:space="preserve"> </w:t>
      </w:r>
      <w:r w:rsidRPr="009937C2">
        <w:rPr>
          <w:rFonts w:cs="B Nazanin" w:hint="cs"/>
          <w:sz w:val="24"/>
          <w:szCs w:val="24"/>
          <w:rtl/>
          <w:lang w:bidi="fa-IR"/>
        </w:rPr>
        <w:t>های</w:t>
      </w:r>
      <w:r w:rsidRPr="009937C2">
        <w:rPr>
          <w:rFonts w:cs="B Nazanin"/>
          <w:sz w:val="24"/>
          <w:szCs w:val="24"/>
          <w:rtl/>
          <w:lang w:bidi="fa-IR"/>
        </w:rPr>
        <w:t xml:space="preserve"> </w:t>
      </w:r>
      <w:r w:rsidRPr="009937C2">
        <w:rPr>
          <w:rFonts w:cs="B Nazanin" w:hint="cs"/>
          <w:sz w:val="24"/>
          <w:szCs w:val="24"/>
          <w:rtl/>
          <w:lang w:bidi="fa-IR"/>
        </w:rPr>
        <w:t>اصلی</w:t>
      </w:r>
      <w:r w:rsidRPr="009937C2">
        <w:rPr>
          <w:rFonts w:cs="B Nazanin"/>
          <w:sz w:val="24"/>
          <w:szCs w:val="24"/>
          <w:rtl/>
          <w:lang w:bidi="fa-IR"/>
        </w:rPr>
        <w:t xml:space="preserve"> </w:t>
      </w:r>
      <w:r w:rsidRPr="009937C2">
        <w:rPr>
          <w:rFonts w:cs="B Nazanin" w:hint="cs"/>
          <w:sz w:val="24"/>
          <w:szCs w:val="24"/>
          <w:rtl/>
          <w:lang w:bidi="fa-IR"/>
        </w:rPr>
        <w:t>کودکان</w:t>
      </w:r>
      <w:r w:rsidRPr="009937C2">
        <w:rPr>
          <w:rFonts w:cs="B Nazanin"/>
          <w:sz w:val="24"/>
          <w:szCs w:val="24"/>
          <w:rtl/>
          <w:lang w:bidi="fa-IR"/>
        </w:rPr>
        <w:t xml:space="preserve"> </w:t>
      </w:r>
      <w:r w:rsidRPr="009937C2">
        <w:rPr>
          <w:rFonts w:cs="B Nazanin" w:hint="cs"/>
          <w:sz w:val="24"/>
          <w:szCs w:val="24"/>
          <w:rtl/>
          <w:lang w:bidi="fa-IR"/>
        </w:rPr>
        <w:t>کم</w:t>
      </w:r>
      <w:r w:rsidR="00DC2C47" w:rsidRPr="009937C2">
        <w:rPr>
          <w:rFonts w:cs="B Nazanin" w:hint="cs"/>
          <w:sz w:val="24"/>
          <w:szCs w:val="24"/>
          <w:rtl/>
          <w:lang w:bidi="fa-IR"/>
        </w:rPr>
        <w:t xml:space="preserve"> </w:t>
      </w:r>
      <w:r w:rsidRPr="009937C2">
        <w:rPr>
          <w:rFonts w:cs="B Nazanin" w:hint="cs"/>
          <w:sz w:val="24"/>
          <w:szCs w:val="24"/>
          <w:rtl/>
          <w:lang w:bidi="fa-IR"/>
        </w:rPr>
        <w:t>توانی</w:t>
      </w:r>
      <w:r w:rsidR="00DC2C47" w:rsidRPr="009937C2">
        <w:rPr>
          <w:rFonts w:cs="B Nazanin" w:hint="cs"/>
          <w:sz w:val="24"/>
          <w:szCs w:val="24"/>
          <w:rtl/>
          <w:lang w:bidi="fa-IR"/>
        </w:rPr>
        <w:t xml:space="preserve"> </w:t>
      </w:r>
      <w:r w:rsidRPr="009937C2">
        <w:rPr>
          <w:rFonts w:cs="B Nazanin" w:hint="cs"/>
          <w:sz w:val="24"/>
          <w:szCs w:val="24"/>
          <w:rtl/>
          <w:lang w:bidi="fa-IR"/>
        </w:rPr>
        <w:t>ذهنی</w:t>
      </w:r>
      <w:r w:rsidRPr="009937C2">
        <w:rPr>
          <w:rFonts w:cs="B Nazanin"/>
          <w:sz w:val="24"/>
          <w:szCs w:val="24"/>
          <w:rtl/>
          <w:lang w:bidi="fa-IR"/>
        </w:rPr>
        <w:t xml:space="preserve"> </w:t>
      </w:r>
      <w:r w:rsidR="00DC2C47" w:rsidRPr="009937C2">
        <w:rPr>
          <w:rFonts w:cs="B Nazanin" w:hint="cs"/>
          <w:sz w:val="24"/>
          <w:szCs w:val="24"/>
          <w:rtl/>
          <w:lang w:bidi="fa-IR"/>
        </w:rPr>
        <w:t>با</w:t>
      </w:r>
      <w:r w:rsidRPr="009937C2">
        <w:rPr>
          <w:rFonts w:cs="B Nazanin"/>
          <w:sz w:val="24"/>
          <w:szCs w:val="24"/>
          <w:rtl/>
          <w:lang w:bidi="fa-IR"/>
        </w:rPr>
        <w:t xml:space="preserve"> </w:t>
      </w:r>
      <w:r w:rsidR="00DC2C47" w:rsidRPr="009937C2">
        <w:rPr>
          <w:rFonts w:cs="B Nazanin" w:hint="cs"/>
          <w:sz w:val="24"/>
          <w:szCs w:val="24"/>
          <w:rtl/>
          <w:lang w:bidi="fa-IR"/>
        </w:rPr>
        <w:t>کودکا</w:t>
      </w:r>
      <w:r w:rsidRPr="009937C2">
        <w:rPr>
          <w:rFonts w:cs="B Nazanin" w:hint="cs"/>
          <w:sz w:val="24"/>
          <w:szCs w:val="24"/>
          <w:rtl/>
          <w:lang w:bidi="fa-IR"/>
        </w:rPr>
        <w:t>ن</w:t>
      </w:r>
      <w:r w:rsidRPr="009937C2">
        <w:rPr>
          <w:rFonts w:cs="B Nazanin"/>
          <w:sz w:val="24"/>
          <w:szCs w:val="24"/>
          <w:rtl/>
          <w:lang w:bidi="fa-IR"/>
        </w:rPr>
        <w:t xml:space="preserve"> </w:t>
      </w:r>
      <w:r w:rsidRPr="009937C2">
        <w:rPr>
          <w:rFonts w:cs="B Nazanin" w:hint="cs"/>
          <w:sz w:val="24"/>
          <w:szCs w:val="24"/>
          <w:rtl/>
          <w:lang w:bidi="fa-IR"/>
        </w:rPr>
        <w:t>بهن</w:t>
      </w:r>
      <w:r w:rsidR="00DC2C47" w:rsidRPr="009937C2">
        <w:rPr>
          <w:rFonts w:cs="B Nazanin" w:hint="cs"/>
          <w:sz w:val="24"/>
          <w:szCs w:val="24"/>
          <w:rtl/>
          <w:lang w:bidi="fa-IR"/>
        </w:rPr>
        <w:t>جا</w:t>
      </w:r>
      <w:r w:rsidRPr="009937C2">
        <w:rPr>
          <w:rFonts w:cs="B Nazanin" w:hint="cs"/>
          <w:sz w:val="24"/>
          <w:szCs w:val="24"/>
          <w:rtl/>
          <w:lang w:bidi="fa-IR"/>
        </w:rPr>
        <w:t>ر</w:t>
      </w:r>
      <w:r w:rsidRPr="009937C2">
        <w:rPr>
          <w:rFonts w:cs="B Nazanin"/>
          <w:sz w:val="24"/>
          <w:szCs w:val="24"/>
          <w:rtl/>
          <w:lang w:bidi="fa-IR"/>
        </w:rPr>
        <w:t xml:space="preserve"> </w:t>
      </w:r>
      <w:r w:rsidR="00DC2C47" w:rsidRPr="009937C2">
        <w:rPr>
          <w:rFonts w:cs="B Nazanin" w:hint="cs"/>
          <w:sz w:val="24"/>
          <w:szCs w:val="24"/>
          <w:rtl/>
          <w:lang w:bidi="fa-IR"/>
        </w:rPr>
        <w:t>همس</w:t>
      </w:r>
      <w:r w:rsidRPr="009937C2">
        <w:rPr>
          <w:rFonts w:cs="B Nazanin" w:hint="cs"/>
          <w:sz w:val="24"/>
          <w:szCs w:val="24"/>
          <w:rtl/>
          <w:lang w:bidi="fa-IR"/>
        </w:rPr>
        <w:t>ن</w:t>
      </w:r>
      <w:r w:rsidRPr="009937C2">
        <w:rPr>
          <w:rFonts w:cs="B Nazanin"/>
          <w:sz w:val="24"/>
          <w:szCs w:val="24"/>
          <w:rtl/>
          <w:lang w:bidi="fa-IR"/>
        </w:rPr>
        <w:t xml:space="preserve"> </w:t>
      </w:r>
      <w:r w:rsidRPr="009937C2">
        <w:rPr>
          <w:rFonts w:cs="B Nazanin" w:hint="cs"/>
          <w:sz w:val="24"/>
          <w:szCs w:val="24"/>
          <w:rtl/>
          <w:lang w:bidi="fa-IR"/>
        </w:rPr>
        <w:t>و</w:t>
      </w:r>
      <w:r w:rsidRPr="009937C2">
        <w:rPr>
          <w:rFonts w:cs="B Nazanin"/>
          <w:sz w:val="24"/>
          <w:szCs w:val="24"/>
          <w:rtl/>
          <w:lang w:bidi="fa-IR"/>
        </w:rPr>
        <w:t xml:space="preserve"> </w:t>
      </w:r>
      <w:r w:rsidR="00DC2C47" w:rsidRPr="009937C2">
        <w:rPr>
          <w:rFonts w:cs="B Nazanin" w:hint="cs"/>
          <w:sz w:val="24"/>
          <w:szCs w:val="24"/>
          <w:rtl/>
          <w:lang w:bidi="fa-IR"/>
        </w:rPr>
        <w:t>سا</w:t>
      </w:r>
      <w:r w:rsidRPr="009937C2">
        <w:rPr>
          <w:rFonts w:cs="B Nazanin" w:hint="cs"/>
          <w:sz w:val="24"/>
          <w:szCs w:val="24"/>
          <w:rtl/>
          <w:lang w:bidi="fa-IR"/>
        </w:rPr>
        <w:t>ل</w:t>
      </w:r>
      <w:r w:rsidRPr="009937C2">
        <w:rPr>
          <w:rFonts w:cs="B Nazanin"/>
          <w:sz w:val="24"/>
          <w:szCs w:val="24"/>
          <w:rtl/>
          <w:lang w:bidi="fa-IR"/>
        </w:rPr>
        <w:t xml:space="preserve"> </w:t>
      </w:r>
      <w:r w:rsidR="00DC2C47" w:rsidRPr="009937C2">
        <w:rPr>
          <w:rFonts w:cs="B Nazanin" w:hint="cs"/>
          <w:sz w:val="24"/>
          <w:szCs w:val="24"/>
          <w:rtl/>
          <w:lang w:bidi="fa-IR"/>
        </w:rPr>
        <w:t>خ</w:t>
      </w:r>
      <w:r w:rsidRPr="009937C2">
        <w:rPr>
          <w:rFonts w:cs="B Nazanin" w:hint="cs"/>
          <w:sz w:val="24"/>
          <w:szCs w:val="24"/>
          <w:rtl/>
          <w:lang w:bidi="fa-IR"/>
        </w:rPr>
        <w:t>ود،</w:t>
      </w:r>
      <w:r w:rsidRPr="009937C2">
        <w:rPr>
          <w:rFonts w:cs="B Nazanin"/>
          <w:sz w:val="24"/>
          <w:szCs w:val="24"/>
          <w:rtl/>
          <w:lang w:bidi="fa-IR"/>
        </w:rPr>
        <w:t xml:space="preserve"> </w:t>
      </w:r>
      <w:r w:rsidRPr="009937C2">
        <w:rPr>
          <w:rFonts w:cs="B Nazanin" w:hint="cs"/>
          <w:sz w:val="24"/>
          <w:szCs w:val="24"/>
          <w:rtl/>
          <w:lang w:bidi="fa-IR"/>
        </w:rPr>
        <w:t>کندی</w:t>
      </w:r>
      <w:r w:rsidRPr="009937C2">
        <w:rPr>
          <w:rFonts w:cs="B Nazanin"/>
          <w:sz w:val="24"/>
          <w:szCs w:val="24"/>
          <w:rtl/>
          <w:lang w:bidi="fa-IR"/>
        </w:rPr>
        <w:t xml:space="preserve"> </w:t>
      </w:r>
      <w:r w:rsidRPr="009937C2">
        <w:rPr>
          <w:rFonts w:cs="B Nazanin" w:hint="cs"/>
          <w:sz w:val="24"/>
          <w:szCs w:val="24"/>
          <w:rtl/>
          <w:lang w:bidi="fa-IR"/>
        </w:rPr>
        <w:t>گروه</w:t>
      </w:r>
      <w:r w:rsidRPr="009937C2">
        <w:rPr>
          <w:rFonts w:cs="B Nazanin"/>
          <w:sz w:val="24"/>
          <w:szCs w:val="24"/>
          <w:rtl/>
          <w:lang w:bidi="fa-IR"/>
        </w:rPr>
        <w:t xml:space="preserve"> </w:t>
      </w:r>
      <w:r w:rsidRPr="009937C2">
        <w:rPr>
          <w:rFonts w:cs="B Nazanin" w:hint="cs"/>
          <w:sz w:val="24"/>
          <w:szCs w:val="24"/>
          <w:rtl/>
          <w:lang w:bidi="fa-IR"/>
        </w:rPr>
        <w:t>نخست</w:t>
      </w:r>
      <w:r w:rsidRPr="009937C2">
        <w:rPr>
          <w:rFonts w:cs="B Nazanin"/>
          <w:sz w:val="24"/>
          <w:szCs w:val="24"/>
          <w:rtl/>
          <w:lang w:bidi="fa-IR"/>
        </w:rPr>
        <w:t xml:space="preserve"> </w:t>
      </w:r>
      <w:r w:rsidRPr="009937C2">
        <w:rPr>
          <w:rFonts w:cs="B Nazanin" w:hint="cs"/>
          <w:sz w:val="24"/>
          <w:szCs w:val="24"/>
          <w:rtl/>
          <w:lang w:bidi="fa-IR"/>
        </w:rPr>
        <w:t>در</w:t>
      </w:r>
      <w:r w:rsidRPr="009937C2">
        <w:rPr>
          <w:rFonts w:cs="B Nazanin"/>
          <w:sz w:val="24"/>
          <w:szCs w:val="24"/>
          <w:rtl/>
          <w:lang w:bidi="fa-IR"/>
        </w:rPr>
        <w:t xml:space="preserve"> </w:t>
      </w:r>
      <w:r w:rsidRPr="009937C2">
        <w:rPr>
          <w:rFonts w:cs="B Nazanin" w:hint="cs"/>
          <w:sz w:val="24"/>
          <w:szCs w:val="24"/>
          <w:rtl/>
          <w:lang w:bidi="fa-IR"/>
        </w:rPr>
        <w:t>کسب</w:t>
      </w:r>
      <w:r w:rsidRPr="009937C2">
        <w:rPr>
          <w:rFonts w:cs="B Nazanin"/>
          <w:sz w:val="24"/>
          <w:szCs w:val="24"/>
          <w:rtl/>
          <w:lang w:bidi="fa-IR"/>
        </w:rPr>
        <w:t xml:space="preserve"> </w:t>
      </w:r>
      <w:r w:rsidRPr="009937C2">
        <w:rPr>
          <w:rFonts w:cs="B Nazanin" w:hint="cs"/>
          <w:sz w:val="24"/>
          <w:szCs w:val="24"/>
          <w:rtl/>
          <w:lang w:bidi="fa-IR"/>
        </w:rPr>
        <w:t>دانش</w:t>
      </w:r>
      <w:r w:rsidRPr="009937C2">
        <w:rPr>
          <w:rFonts w:cs="B Nazanin"/>
          <w:sz w:val="24"/>
          <w:szCs w:val="24"/>
          <w:rtl/>
          <w:lang w:bidi="fa-IR"/>
        </w:rPr>
        <w:t xml:space="preserve"> </w:t>
      </w:r>
      <w:r w:rsidRPr="009937C2">
        <w:rPr>
          <w:rFonts w:cs="B Nazanin" w:hint="cs"/>
          <w:sz w:val="24"/>
          <w:szCs w:val="24"/>
          <w:rtl/>
          <w:lang w:bidi="fa-IR"/>
        </w:rPr>
        <w:t>و</w:t>
      </w:r>
      <w:r w:rsidRPr="009937C2">
        <w:rPr>
          <w:rFonts w:cs="B Nazanin"/>
          <w:sz w:val="24"/>
          <w:szCs w:val="24"/>
          <w:rtl/>
          <w:lang w:bidi="fa-IR"/>
        </w:rPr>
        <w:t xml:space="preserve"> </w:t>
      </w:r>
      <w:r w:rsidR="00DC2C47" w:rsidRPr="009937C2">
        <w:rPr>
          <w:rFonts w:cs="B Nazanin" w:hint="cs"/>
          <w:sz w:val="24"/>
          <w:szCs w:val="24"/>
          <w:rtl/>
          <w:lang w:bidi="fa-IR"/>
        </w:rPr>
        <w:t>مهارتها</w:t>
      </w:r>
      <w:r w:rsidRPr="009937C2">
        <w:rPr>
          <w:rFonts w:cs="B Nazanin"/>
          <w:sz w:val="24"/>
          <w:szCs w:val="24"/>
          <w:rtl/>
          <w:lang w:bidi="fa-IR"/>
        </w:rPr>
        <w:t xml:space="preserve"> </w:t>
      </w:r>
      <w:r w:rsidR="00DC2C47" w:rsidRPr="009937C2">
        <w:rPr>
          <w:rFonts w:cs="B Nazanin" w:hint="cs"/>
          <w:sz w:val="24"/>
          <w:szCs w:val="24"/>
          <w:rtl/>
          <w:lang w:bidi="fa-IR"/>
        </w:rPr>
        <w:t>م</w:t>
      </w:r>
      <w:r w:rsidRPr="009937C2">
        <w:rPr>
          <w:rFonts w:cs="B Nazanin" w:hint="cs"/>
          <w:sz w:val="24"/>
          <w:szCs w:val="24"/>
          <w:rtl/>
          <w:lang w:bidi="fa-IR"/>
        </w:rPr>
        <w:t>ی</w:t>
      </w:r>
      <w:r w:rsidR="00DC2C47" w:rsidRPr="009937C2">
        <w:rPr>
          <w:rFonts w:cs="B Nazanin" w:hint="cs"/>
          <w:sz w:val="24"/>
          <w:szCs w:val="24"/>
          <w:rtl/>
          <w:lang w:bidi="fa-IR"/>
        </w:rPr>
        <w:t xml:space="preserve"> باش</w:t>
      </w:r>
      <w:r w:rsidRPr="009937C2">
        <w:rPr>
          <w:rFonts w:cs="B Nazanin" w:hint="cs"/>
          <w:sz w:val="24"/>
          <w:szCs w:val="24"/>
          <w:rtl/>
          <w:lang w:bidi="fa-IR"/>
        </w:rPr>
        <w:t>د</w:t>
      </w:r>
      <w:r w:rsidRPr="009937C2">
        <w:rPr>
          <w:rFonts w:cs="B Nazanin"/>
          <w:sz w:val="24"/>
          <w:szCs w:val="24"/>
          <w:rtl/>
          <w:lang w:bidi="fa-IR"/>
        </w:rPr>
        <w:t xml:space="preserve">. </w:t>
      </w:r>
      <w:r w:rsidRPr="009937C2">
        <w:rPr>
          <w:rFonts w:cs="B Nazanin" w:hint="cs"/>
          <w:sz w:val="24"/>
          <w:szCs w:val="24"/>
          <w:rtl/>
          <w:lang w:bidi="fa-IR"/>
        </w:rPr>
        <w:t>در</w:t>
      </w:r>
      <w:r w:rsidRPr="009937C2">
        <w:rPr>
          <w:rFonts w:cs="B Nazanin"/>
          <w:sz w:val="24"/>
          <w:szCs w:val="24"/>
          <w:rtl/>
          <w:lang w:bidi="fa-IR"/>
        </w:rPr>
        <w:t xml:space="preserve"> </w:t>
      </w:r>
      <w:r w:rsidR="003D2AFF" w:rsidRPr="009937C2">
        <w:rPr>
          <w:rFonts w:cs="B Nazanin" w:hint="cs"/>
          <w:sz w:val="24"/>
          <w:szCs w:val="24"/>
          <w:rtl/>
          <w:lang w:bidi="fa-IR"/>
        </w:rPr>
        <w:t>قلم</w:t>
      </w:r>
      <w:r w:rsidRPr="009937C2">
        <w:rPr>
          <w:rFonts w:cs="B Nazanin" w:hint="cs"/>
          <w:sz w:val="24"/>
          <w:szCs w:val="24"/>
          <w:rtl/>
          <w:lang w:bidi="fa-IR"/>
        </w:rPr>
        <w:t>روی</w:t>
      </w:r>
      <w:r w:rsidRPr="009937C2">
        <w:rPr>
          <w:rFonts w:cs="B Nazanin"/>
          <w:sz w:val="24"/>
          <w:szCs w:val="24"/>
          <w:rtl/>
          <w:lang w:bidi="fa-IR"/>
        </w:rPr>
        <w:t xml:space="preserve"> </w:t>
      </w:r>
      <w:r w:rsidR="003D2AFF" w:rsidRPr="009937C2">
        <w:rPr>
          <w:rFonts w:cs="B Nazanin" w:hint="cs"/>
          <w:sz w:val="24"/>
          <w:szCs w:val="24"/>
          <w:rtl/>
          <w:lang w:bidi="fa-IR"/>
        </w:rPr>
        <w:t>عل</w:t>
      </w:r>
      <w:r w:rsidRPr="009937C2">
        <w:rPr>
          <w:rFonts w:cs="B Nazanin" w:hint="cs"/>
          <w:sz w:val="24"/>
          <w:szCs w:val="24"/>
          <w:rtl/>
          <w:lang w:bidi="fa-IR"/>
        </w:rPr>
        <w:t>م</w:t>
      </w:r>
      <w:r w:rsidRPr="009937C2">
        <w:rPr>
          <w:rFonts w:cs="B Nazanin"/>
          <w:sz w:val="24"/>
          <w:szCs w:val="24"/>
          <w:rtl/>
          <w:lang w:bidi="fa-IR"/>
        </w:rPr>
        <w:t xml:space="preserve"> </w:t>
      </w:r>
      <w:r w:rsidRPr="009937C2">
        <w:rPr>
          <w:rFonts w:cs="B Nazanin" w:hint="cs"/>
          <w:sz w:val="24"/>
          <w:szCs w:val="24"/>
          <w:rtl/>
          <w:lang w:bidi="fa-IR"/>
        </w:rPr>
        <w:t>روان</w:t>
      </w:r>
      <w:r w:rsidR="002C5025">
        <w:rPr>
          <w:rFonts w:cs="B Nazanin"/>
          <w:sz w:val="24"/>
          <w:szCs w:val="24"/>
          <w:rtl/>
          <w:lang w:bidi="fa-IR"/>
        </w:rPr>
        <w:softHyphen/>
      </w:r>
      <w:r w:rsidR="003D2AFF" w:rsidRPr="009937C2">
        <w:rPr>
          <w:rFonts w:cs="B Nazanin" w:hint="cs"/>
          <w:sz w:val="24"/>
          <w:szCs w:val="24"/>
          <w:rtl/>
          <w:lang w:bidi="fa-IR"/>
        </w:rPr>
        <w:t>شناس</w:t>
      </w:r>
      <w:r w:rsidRPr="009937C2">
        <w:rPr>
          <w:rFonts w:cs="B Nazanin" w:hint="cs"/>
          <w:sz w:val="24"/>
          <w:szCs w:val="24"/>
          <w:rtl/>
          <w:lang w:bidi="fa-IR"/>
        </w:rPr>
        <w:t>ی</w:t>
      </w:r>
      <w:r w:rsidR="003D2AFF" w:rsidRPr="009937C2">
        <w:rPr>
          <w:rFonts w:cs="B Nazanin" w:hint="cs"/>
          <w:sz w:val="24"/>
          <w:szCs w:val="24"/>
          <w:rtl/>
          <w:lang w:bidi="fa-IR"/>
        </w:rPr>
        <w:t xml:space="preserve"> و</w:t>
      </w:r>
      <w:r w:rsidRPr="009937C2">
        <w:rPr>
          <w:rFonts w:cs="B Nazanin"/>
          <w:sz w:val="24"/>
          <w:szCs w:val="24"/>
          <w:rtl/>
          <w:lang w:bidi="fa-IR"/>
        </w:rPr>
        <w:t xml:space="preserve"> </w:t>
      </w:r>
      <w:r w:rsidR="003D2AFF" w:rsidRPr="009937C2">
        <w:rPr>
          <w:rFonts w:cs="B Nazanin" w:hint="cs"/>
          <w:sz w:val="24"/>
          <w:szCs w:val="24"/>
          <w:rtl/>
          <w:lang w:bidi="fa-IR"/>
        </w:rPr>
        <w:t>آموزش</w:t>
      </w:r>
      <w:r w:rsidR="003D2AFF" w:rsidRPr="009937C2">
        <w:rPr>
          <w:rFonts w:cs="B Nazanin"/>
          <w:sz w:val="24"/>
          <w:szCs w:val="24"/>
          <w:rtl/>
          <w:lang w:bidi="fa-IR"/>
        </w:rPr>
        <w:t xml:space="preserve"> </w:t>
      </w:r>
      <w:r w:rsidR="003D2AFF" w:rsidRPr="009937C2">
        <w:rPr>
          <w:rFonts w:cs="B Nazanin" w:hint="cs"/>
          <w:sz w:val="24"/>
          <w:szCs w:val="24"/>
          <w:rtl/>
          <w:lang w:bidi="fa-IR"/>
        </w:rPr>
        <w:t>کودکان</w:t>
      </w:r>
      <w:r w:rsidR="003D2AFF" w:rsidRPr="009937C2">
        <w:rPr>
          <w:rFonts w:cs="B Nazanin"/>
          <w:sz w:val="24"/>
          <w:szCs w:val="24"/>
          <w:rtl/>
          <w:lang w:bidi="fa-IR"/>
        </w:rPr>
        <w:t xml:space="preserve"> </w:t>
      </w:r>
      <w:r w:rsidR="003D2AFF" w:rsidRPr="009937C2">
        <w:rPr>
          <w:rFonts w:cs="B Nazanin" w:hint="cs"/>
          <w:sz w:val="24"/>
          <w:szCs w:val="24"/>
          <w:rtl/>
          <w:lang w:bidi="fa-IR"/>
        </w:rPr>
        <w:t>با</w:t>
      </w:r>
      <w:r w:rsidR="003D2AFF" w:rsidRPr="009937C2">
        <w:rPr>
          <w:rFonts w:cs="B Nazanin"/>
          <w:sz w:val="24"/>
          <w:szCs w:val="24"/>
          <w:rtl/>
          <w:lang w:bidi="fa-IR"/>
        </w:rPr>
        <w:t xml:space="preserve"> </w:t>
      </w:r>
      <w:r w:rsidR="003D2AFF" w:rsidRPr="009937C2">
        <w:rPr>
          <w:rFonts w:cs="B Nazanin" w:hint="cs"/>
          <w:sz w:val="24"/>
          <w:szCs w:val="24"/>
          <w:rtl/>
          <w:lang w:bidi="fa-IR"/>
        </w:rPr>
        <w:t>نیازهای</w:t>
      </w:r>
      <w:r w:rsidR="003D2AFF" w:rsidRPr="009937C2">
        <w:rPr>
          <w:rFonts w:cs="B Nazanin"/>
          <w:sz w:val="24"/>
          <w:szCs w:val="24"/>
          <w:rtl/>
          <w:lang w:bidi="fa-IR"/>
        </w:rPr>
        <w:t xml:space="preserve"> </w:t>
      </w:r>
      <w:r w:rsidR="003D2AFF" w:rsidRPr="009937C2">
        <w:rPr>
          <w:rFonts w:cs="B Nazanin" w:hint="cs"/>
          <w:sz w:val="24"/>
          <w:szCs w:val="24"/>
          <w:rtl/>
          <w:lang w:bidi="fa-IR"/>
        </w:rPr>
        <w:t>ویژه</w:t>
      </w:r>
      <w:r w:rsidRPr="009937C2">
        <w:rPr>
          <w:rFonts w:cs="B Nazanin" w:hint="cs"/>
          <w:sz w:val="24"/>
          <w:szCs w:val="24"/>
          <w:rtl/>
          <w:lang w:bidi="fa-IR"/>
        </w:rPr>
        <w:t>،</w:t>
      </w:r>
      <w:r w:rsidRPr="009937C2">
        <w:rPr>
          <w:rFonts w:cs="B Nazanin"/>
          <w:sz w:val="24"/>
          <w:szCs w:val="24"/>
          <w:rtl/>
          <w:lang w:bidi="fa-IR"/>
        </w:rPr>
        <w:t xml:space="preserve"> </w:t>
      </w:r>
      <w:r w:rsidR="003D2AFF" w:rsidRPr="009937C2">
        <w:rPr>
          <w:rFonts w:cs="B Nazanin" w:hint="cs"/>
          <w:sz w:val="24"/>
          <w:szCs w:val="24"/>
          <w:rtl/>
          <w:lang w:bidi="fa-IR"/>
        </w:rPr>
        <w:t>یک</w:t>
      </w:r>
      <w:r w:rsidRPr="009937C2">
        <w:rPr>
          <w:rFonts w:cs="B Nazanin" w:hint="cs"/>
          <w:sz w:val="24"/>
          <w:szCs w:val="24"/>
          <w:rtl/>
          <w:lang w:bidi="fa-IR"/>
        </w:rPr>
        <w:t>ی</w:t>
      </w:r>
      <w:r w:rsidRPr="009937C2">
        <w:rPr>
          <w:rFonts w:cs="B Nazanin"/>
          <w:sz w:val="24"/>
          <w:szCs w:val="24"/>
          <w:rtl/>
          <w:lang w:bidi="fa-IR"/>
        </w:rPr>
        <w:t xml:space="preserve"> </w:t>
      </w:r>
      <w:r w:rsidRPr="009937C2">
        <w:rPr>
          <w:rFonts w:cs="B Nazanin" w:hint="cs"/>
          <w:sz w:val="24"/>
          <w:szCs w:val="24"/>
          <w:rtl/>
          <w:lang w:bidi="fa-IR"/>
        </w:rPr>
        <w:t>از</w:t>
      </w:r>
      <w:r w:rsidRPr="009937C2">
        <w:rPr>
          <w:rFonts w:cs="B Nazanin"/>
          <w:sz w:val="24"/>
          <w:szCs w:val="24"/>
          <w:rtl/>
          <w:lang w:bidi="fa-IR"/>
        </w:rPr>
        <w:t xml:space="preserve"> </w:t>
      </w:r>
      <w:r w:rsidR="003D2AFF" w:rsidRPr="009937C2">
        <w:rPr>
          <w:rFonts w:cs="B Nazanin" w:hint="cs"/>
          <w:sz w:val="24"/>
          <w:szCs w:val="24"/>
          <w:rtl/>
          <w:lang w:bidi="fa-IR"/>
        </w:rPr>
        <w:t>ح</w:t>
      </w:r>
      <w:r w:rsidRPr="009937C2">
        <w:rPr>
          <w:rFonts w:cs="B Nazanin" w:hint="cs"/>
          <w:sz w:val="24"/>
          <w:szCs w:val="24"/>
          <w:rtl/>
          <w:lang w:bidi="fa-IR"/>
        </w:rPr>
        <w:t>وزه</w:t>
      </w:r>
      <w:r w:rsidRPr="009937C2">
        <w:rPr>
          <w:rFonts w:cs="B Nazanin"/>
          <w:sz w:val="24"/>
          <w:szCs w:val="24"/>
          <w:rtl/>
          <w:lang w:bidi="fa-IR"/>
        </w:rPr>
        <w:t xml:space="preserve"> </w:t>
      </w:r>
      <w:r w:rsidR="003D2AFF" w:rsidRPr="009937C2">
        <w:rPr>
          <w:rFonts w:cs="B Nazanin" w:hint="cs"/>
          <w:sz w:val="24"/>
          <w:szCs w:val="24"/>
          <w:rtl/>
          <w:lang w:bidi="fa-IR"/>
        </w:rPr>
        <w:t>ها</w:t>
      </w:r>
      <w:r w:rsidRPr="009937C2">
        <w:rPr>
          <w:rFonts w:cs="B Nazanin" w:hint="cs"/>
          <w:sz w:val="24"/>
          <w:szCs w:val="24"/>
          <w:rtl/>
          <w:lang w:bidi="fa-IR"/>
        </w:rPr>
        <w:t>ی</w:t>
      </w:r>
      <w:r w:rsidRPr="009937C2">
        <w:rPr>
          <w:rFonts w:cs="B Nazanin"/>
          <w:sz w:val="24"/>
          <w:szCs w:val="24"/>
          <w:rtl/>
          <w:lang w:bidi="fa-IR"/>
        </w:rPr>
        <w:t xml:space="preserve"> </w:t>
      </w:r>
      <w:r w:rsidR="003D2AFF" w:rsidRPr="009937C2">
        <w:rPr>
          <w:rFonts w:cs="B Nazanin" w:hint="cs"/>
          <w:sz w:val="24"/>
          <w:szCs w:val="24"/>
          <w:rtl/>
          <w:lang w:bidi="fa-IR"/>
        </w:rPr>
        <w:t>دقی</w:t>
      </w:r>
      <w:r w:rsidRPr="009937C2">
        <w:rPr>
          <w:rFonts w:cs="B Nazanin" w:hint="cs"/>
          <w:sz w:val="24"/>
          <w:szCs w:val="24"/>
          <w:rtl/>
          <w:lang w:bidi="fa-IR"/>
        </w:rPr>
        <w:t>ق</w:t>
      </w:r>
      <w:r w:rsidRPr="009937C2">
        <w:rPr>
          <w:rFonts w:cs="B Nazanin"/>
          <w:sz w:val="24"/>
          <w:szCs w:val="24"/>
          <w:rtl/>
          <w:lang w:bidi="fa-IR"/>
        </w:rPr>
        <w:t xml:space="preserve"> </w:t>
      </w:r>
      <w:r w:rsidRPr="009937C2">
        <w:rPr>
          <w:rFonts w:cs="B Nazanin" w:hint="cs"/>
          <w:sz w:val="24"/>
          <w:szCs w:val="24"/>
          <w:rtl/>
          <w:lang w:bidi="fa-IR"/>
        </w:rPr>
        <w:t>و</w:t>
      </w:r>
      <w:r w:rsidRPr="009937C2">
        <w:rPr>
          <w:rFonts w:cs="B Nazanin"/>
          <w:sz w:val="24"/>
          <w:szCs w:val="24"/>
          <w:rtl/>
          <w:lang w:bidi="fa-IR"/>
        </w:rPr>
        <w:t xml:space="preserve"> </w:t>
      </w:r>
      <w:r w:rsidR="003D2AFF" w:rsidRPr="009937C2">
        <w:rPr>
          <w:rFonts w:cs="B Nazanin" w:hint="cs"/>
          <w:sz w:val="24"/>
          <w:szCs w:val="24"/>
          <w:rtl/>
          <w:lang w:bidi="fa-IR"/>
        </w:rPr>
        <w:t>س</w:t>
      </w:r>
      <w:r w:rsidRPr="009937C2">
        <w:rPr>
          <w:rFonts w:cs="B Nazanin" w:hint="cs"/>
          <w:sz w:val="24"/>
          <w:szCs w:val="24"/>
          <w:rtl/>
          <w:lang w:bidi="fa-IR"/>
        </w:rPr>
        <w:t>ودمند</w:t>
      </w:r>
      <w:r w:rsidR="003D2AFF" w:rsidRPr="009937C2">
        <w:rPr>
          <w:rFonts w:cs="B Nazanin" w:hint="cs"/>
          <w:sz w:val="24"/>
          <w:szCs w:val="24"/>
          <w:rtl/>
          <w:lang w:bidi="fa-IR"/>
        </w:rPr>
        <w:t xml:space="preserve">، پژوهش در مورد </w:t>
      </w:r>
      <w:r w:rsidRPr="009937C2">
        <w:rPr>
          <w:rFonts w:cs="B Nazanin" w:hint="cs"/>
          <w:sz w:val="24"/>
          <w:szCs w:val="24"/>
          <w:rtl/>
          <w:lang w:bidi="fa-IR"/>
        </w:rPr>
        <w:t>مقوله</w:t>
      </w:r>
      <w:r w:rsidR="002C5025">
        <w:rPr>
          <w:rFonts w:cs="B Nazanin"/>
          <w:sz w:val="24"/>
          <w:szCs w:val="24"/>
          <w:rtl/>
          <w:lang w:bidi="fa-IR"/>
        </w:rPr>
        <w:softHyphen/>
      </w:r>
      <w:r w:rsidRPr="009937C2">
        <w:rPr>
          <w:rFonts w:cs="B Nazanin" w:hint="cs"/>
          <w:sz w:val="24"/>
          <w:szCs w:val="24"/>
          <w:rtl/>
          <w:lang w:bidi="fa-IR"/>
        </w:rPr>
        <w:t>ی</w:t>
      </w:r>
      <w:r w:rsidRPr="009937C2">
        <w:rPr>
          <w:rFonts w:cs="B Nazanin"/>
          <w:sz w:val="24"/>
          <w:szCs w:val="24"/>
          <w:rtl/>
          <w:lang w:bidi="fa-IR"/>
        </w:rPr>
        <w:t xml:space="preserve"> </w:t>
      </w:r>
      <w:r w:rsidRPr="009937C2">
        <w:rPr>
          <w:rFonts w:cs="B Nazanin" w:hint="cs"/>
          <w:sz w:val="24"/>
          <w:szCs w:val="24"/>
          <w:rtl/>
          <w:lang w:bidi="fa-IR"/>
        </w:rPr>
        <w:t>یادگیری</w:t>
      </w:r>
      <w:r w:rsidRPr="009937C2">
        <w:rPr>
          <w:rFonts w:cs="B Nazanin"/>
          <w:sz w:val="24"/>
          <w:szCs w:val="24"/>
          <w:rtl/>
          <w:lang w:bidi="fa-IR"/>
        </w:rPr>
        <w:t xml:space="preserve"> </w:t>
      </w:r>
      <w:r w:rsidRPr="009937C2">
        <w:rPr>
          <w:rFonts w:cs="B Nazanin" w:hint="cs"/>
          <w:sz w:val="24"/>
          <w:szCs w:val="24"/>
          <w:rtl/>
          <w:lang w:bidi="fa-IR"/>
        </w:rPr>
        <w:t>و</w:t>
      </w:r>
      <w:r w:rsidRPr="009937C2">
        <w:rPr>
          <w:rFonts w:cs="B Nazanin"/>
          <w:sz w:val="24"/>
          <w:szCs w:val="24"/>
          <w:rtl/>
          <w:lang w:bidi="fa-IR"/>
        </w:rPr>
        <w:t xml:space="preserve"> </w:t>
      </w:r>
      <w:r w:rsidRPr="009937C2">
        <w:rPr>
          <w:rFonts w:cs="B Nazanin" w:hint="cs"/>
          <w:sz w:val="24"/>
          <w:szCs w:val="24"/>
          <w:rtl/>
          <w:lang w:bidi="fa-IR"/>
        </w:rPr>
        <w:t>به</w:t>
      </w:r>
      <w:r w:rsidRPr="009937C2">
        <w:rPr>
          <w:rFonts w:cs="B Nazanin"/>
          <w:sz w:val="24"/>
          <w:szCs w:val="24"/>
          <w:rtl/>
          <w:lang w:bidi="fa-IR"/>
        </w:rPr>
        <w:t xml:space="preserve"> </w:t>
      </w:r>
      <w:r w:rsidRPr="009937C2">
        <w:rPr>
          <w:rFonts w:cs="B Nazanin" w:hint="cs"/>
          <w:sz w:val="24"/>
          <w:szCs w:val="24"/>
          <w:rtl/>
          <w:lang w:bidi="fa-IR"/>
        </w:rPr>
        <w:t>ویژه</w:t>
      </w:r>
      <w:r w:rsidRPr="009937C2">
        <w:rPr>
          <w:rFonts w:cs="B Nazanin"/>
          <w:sz w:val="24"/>
          <w:szCs w:val="24"/>
          <w:rtl/>
          <w:lang w:bidi="fa-IR"/>
        </w:rPr>
        <w:t xml:space="preserve"> </w:t>
      </w:r>
      <w:r w:rsidRPr="009937C2">
        <w:rPr>
          <w:rFonts w:cs="B Nazanin" w:hint="cs"/>
          <w:sz w:val="24"/>
          <w:szCs w:val="24"/>
          <w:rtl/>
          <w:lang w:bidi="fa-IR"/>
        </w:rPr>
        <w:t>یادگیری</w:t>
      </w:r>
      <w:r w:rsidRPr="009937C2">
        <w:rPr>
          <w:rFonts w:cs="B Nazanin"/>
          <w:sz w:val="24"/>
          <w:szCs w:val="24"/>
          <w:rtl/>
          <w:lang w:bidi="fa-IR"/>
        </w:rPr>
        <w:t xml:space="preserve"> </w:t>
      </w:r>
      <w:r w:rsidRPr="009937C2">
        <w:rPr>
          <w:rFonts w:cs="B Nazanin" w:hint="cs"/>
          <w:sz w:val="24"/>
          <w:szCs w:val="24"/>
          <w:rtl/>
          <w:lang w:bidi="fa-IR"/>
        </w:rPr>
        <w:t>حرکتی</w:t>
      </w:r>
      <w:r w:rsidRPr="009937C2">
        <w:rPr>
          <w:rFonts w:cs="B Nazanin"/>
          <w:sz w:val="24"/>
          <w:szCs w:val="24"/>
          <w:rtl/>
          <w:lang w:bidi="fa-IR"/>
        </w:rPr>
        <w:t xml:space="preserve"> </w:t>
      </w:r>
      <w:r w:rsidRPr="009937C2">
        <w:rPr>
          <w:rFonts w:cs="B Nazanin" w:hint="cs"/>
          <w:sz w:val="24"/>
          <w:szCs w:val="24"/>
          <w:rtl/>
          <w:lang w:bidi="fa-IR"/>
        </w:rPr>
        <w:t>بوده</w:t>
      </w:r>
      <w:r w:rsidRPr="009937C2">
        <w:rPr>
          <w:rFonts w:cs="B Nazanin"/>
          <w:sz w:val="24"/>
          <w:szCs w:val="24"/>
          <w:rtl/>
          <w:lang w:bidi="fa-IR"/>
        </w:rPr>
        <w:t xml:space="preserve"> </w:t>
      </w:r>
      <w:r w:rsidRPr="009937C2">
        <w:rPr>
          <w:rFonts w:cs="B Nazanin" w:hint="cs"/>
          <w:sz w:val="24"/>
          <w:szCs w:val="24"/>
          <w:rtl/>
          <w:lang w:bidi="fa-IR"/>
        </w:rPr>
        <w:t>است</w:t>
      </w:r>
      <w:r w:rsidRPr="009937C2">
        <w:rPr>
          <w:rFonts w:cs="B Nazanin"/>
          <w:sz w:val="24"/>
          <w:szCs w:val="24"/>
          <w:rtl/>
          <w:lang w:bidi="fa-IR"/>
        </w:rPr>
        <w:t xml:space="preserve">. </w:t>
      </w:r>
      <w:r w:rsidRPr="009937C2">
        <w:rPr>
          <w:rFonts w:cs="B Nazanin" w:hint="cs"/>
          <w:sz w:val="24"/>
          <w:szCs w:val="24"/>
          <w:rtl/>
          <w:lang w:bidi="fa-IR"/>
        </w:rPr>
        <w:t>پژوهش</w:t>
      </w:r>
      <w:r w:rsidR="002C5025">
        <w:rPr>
          <w:rFonts w:cs="B Nazanin"/>
          <w:sz w:val="24"/>
          <w:szCs w:val="24"/>
          <w:rtl/>
          <w:lang w:bidi="fa-IR"/>
        </w:rPr>
        <w:softHyphen/>
      </w:r>
      <w:r w:rsidRPr="009937C2">
        <w:rPr>
          <w:rFonts w:cs="B Nazanin" w:hint="cs"/>
          <w:sz w:val="24"/>
          <w:szCs w:val="24"/>
          <w:rtl/>
          <w:lang w:bidi="fa-IR"/>
        </w:rPr>
        <w:t>های</w:t>
      </w:r>
      <w:r w:rsidRPr="009937C2">
        <w:rPr>
          <w:rFonts w:cs="B Nazanin"/>
          <w:sz w:val="24"/>
          <w:szCs w:val="24"/>
          <w:rtl/>
          <w:lang w:bidi="fa-IR"/>
        </w:rPr>
        <w:t xml:space="preserve"> </w:t>
      </w:r>
      <w:r w:rsidRPr="009937C2">
        <w:rPr>
          <w:rFonts w:cs="B Nazanin" w:hint="cs"/>
          <w:sz w:val="24"/>
          <w:szCs w:val="24"/>
          <w:rtl/>
          <w:lang w:bidi="fa-IR"/>
        </w:rPr>
        <w:t>یادگیری</w:t>
      </w:r>
      <w:r w:rsidRPr="009937C2">
        <w:rPr>
          <w:rFonts w:cs="B Nazanin"/>
          <w:sz w:val="24"/>
          <w:szCs w:val="24"/>
          <w:rtl/>
          <w:lang w:bidi="fa-IR"/>
        </w:rPr>
        <w:t xml:space="preserve"> </w:t>
      </w:r>
      <w:r w:rsidRPr="009937C2">
        <w:rPr>
          <w:rFonts w:cs="B Nazanin" w:hint="cs"/>
          <w:sz w:val="24"/>
          <w:szCs w:val="24"/>
          <w:rtl/>
          <w:lang w:bidi="fa-IR"/>
        </w:rPr>
        <w:t>در</w:t>
      </w:r>
      <w:r w:rsidRPr="009937C2">
        <w:rPr>
          <w:rFonts w:cs="B Nazanin"/>
          <w:sz w:val="24"/>
          <w:szCs w:val="24"/>
          <w:rtl/>
          <w:lang w:bidi="fa-IR"/>
        </w:rPr>
        <w:t xml:space="preserve"> </w:t>
      </w:r>
      <w:r w:rsidRPr="009937C2">
        <w:rPr>
          <w:rFonts w:cs="B Nazanin" w:hint="cs"/>
          <w:sz w:val="24"/>
          <w:szCs w:val="24"/>
          <w:rtl/>
          <w:lang w:bidi="fa-IR"/>
        </w:rPr>
        <w:t>افراد</w:t>
      </w:r>
      <w:r w:rsidRPr="009937C2">
        <w:rPr>
          <w:rFonts w:cs="B Nazanin"/>
          <w:sz w:val="24"/>
          <w:szCs w:val="24"/>
          <w:rtl/>
          <w:lang w:bidi="fa-IR"/>
        </w:rPr>
        <w:t xml:space="preserve"> </w:t>
      </w:r>
      <w:r w:rsidR="003D2AFF" w:rsidRPr="009937C2">
        <w:rPr>
          <w:rFonts w:cs="B Nazanin" w:hint="cs"/>
          <w:sz w:val="24"/>
          <w:szCs w:val="24"/>
          <w:rtl/>
          <w:lang w:bidi="fa-IR"/>
        </w:rPr>
        <w:t>ک</w:t>
      </w:r>
      <w:r w:rsidRPr="009937C2">
        <w:rPr>
          <w:rFonts w:cs="B Nazanin" w:hint="cs"/>
          <w:sz w:val="24"/>
          <w:szCs w:val="24"/>
          <w:rtl/>
          <w:lang w:bidi="fa-IR"/>
        </w:rPr>
        <w:t>م</w:t>
      </w:r>
      <w:r w:rsidRPr="009937C2">
        <w:rPr>
          <w:rFonts w:cs="B Nazanin"/>
          <w:sz w:val="24"/>
          <w:szCs w:val="24"/>
          <w:rtl/>
          <w:lang w:bidi="fa-IR"/>
        </w:rPr>
        <w:t xml:space="preserve"> </w:t>
      </w:r>
      <w:r w:rsidRPr="009937C2">
        <w:rPr>
          <w:rFonts w:cs="B Nazanin" w:hint="cs"/>
          <w:sz w:val="24"/>
          <w:szCs w:val="24"/>
          <w:rtl/>
          <w:lang w:bidi="fa-IR"/>
        </w:rPr>
        <w:t>توان</w:t>
      </w:r>
      <w:r w:rsidR="003D2AFF" w:rsidRPr="009937C2">
        <w:rPr>
          <w:rFonts w:cs="B Nazanin" w:hint="cs"/>
          <w:sz w:val="24"/>
          <w:szCs w:val="24"/>
          <w:rtl/>
          <w:lang w:bidi="fa-IR"/>
        </w:rPr>
        <w:t xml:space="preserve"> </w:t>
      </w:r>
      <w:r w:rsidRPr="009937C2">
        <w:rPr>
          <w:rFonts w:cs="B Nazanin" w:hint="cs"/>
          <w:sz w:val="24"/>
          <w:szCs w:val="24"/>
          <w:rtl/>
          <w:lang w:bidi="fa-IR"/>
        </w:rPr>
        <w:t>ذهنی</w:t>
      </w:r>
      <w:r w:rsidRPr="009937C2">
        <w:rPr>
          <w:rFonts w:cs="B Nazanin"/>
          <w:sz w:val="24"/>
          <w:szCs w:val="24"/>
          <w:rtl/>
          <w:lang w:bidi="fa-IR"/>
        </w:rPr>
        <w:t xml:space="preserve"> </w:t>
      </w:r>
      <w:r w:rsidRPr="009937C2">
        <w:rPr>
          <w:rFonts w:cs="B Nazanin" w:hint="cs"/>
          <w:sz w:val="24"/>
          <w:szCs w:val="24"/>
          <w:rtl/>
          <w:lang w:bidi="fa-IR"/>
        </w:rPr>
        <w:t>که</w:t>
      </w:r>
      <w:r w:rsidRPr="009937C2">
        <w:rPr>
          <w:rFonts w:cs="B Nazanin"/>
          <w:sz w:val="24"/>
          <w:szCs w:val="24"/>
          <w:rtl/>
          <w:lang w:bidi="fa-IR"/>
        </w:rPr>
        <w:t xml:space="preserve"> </w:t>
      </w:r>
      <w:r w:rsidRPr="009937C2">
        <w:rPr>
          <w:rFonts w:cs="B Nazanin" w:hint="cs"/>
          <w:sz w:val="24"/>
          <w:szCs w:val="24"/>
          <w:rtl/>
          <w:lang w:bidi="fa-IR"/>
        </w:rPr>
        <w:t>در</w:t>
      </w:r>
      <w:r w:rsidRPr="009937C2">
        <w:rPr>
          <w:rFonts w:cs="B Nazanin"/>
          <w:sz w:val="24"/>
          <w:szCs w:val="24"/>
          <w:rtl/>
          <w:lang w:bidi="fa-IR"/>
        </w:rPr>
        <w:t xml:space="preserve"> </w:t>
      </w:r>
      <w:r w:rsidRPr="009937C2">
        <w:rPr>
          <w:rFonts w:cs="B Nazanin" w:hint="cs"/>
          <w:sz w:val="24"/>
          <w:szCs w:val="24"/>
          <w:rtl/>
          <w:lang w:bidi="fa-IR"/>
        </w:rPr>
        <w:t>آزمایشگاه</w:t>
      </w:r>
      <w:r w:rsidR="001B2D97" w:rsidRPr="009937C2">
        <w:rPr>
          <w:rFonts w:cs="B Nazanin" w:hint="cs"/>
          <w:sz w:val="24"/>
          <w:szCs w:val="24"/>
          <w:rtl/>
          <w:lang w:bidi="fa-IR"/>
        </w:rPr>
        <w:t xml:space="preserve"> </w:t>
      </w:r>
      <w:r w:rsidRPr="009937C2">
        <w:rPr>
          <w:rFonts w:cs="B Nazanin" w:hint="cs"/>
          <w:sz w:val="24"/>
          <w:szCs w:val="24"/>
          <w:rtl/>
          <w:lang w:bidi="fa-IR"/>
        </w:rPr>
        <w:t>ها</w:t>
      </w:r>
      <w:r w:rsidRPr="009937C2">
        <w:rPr>
          <w:rFonts w:cs="B Nazanin"/>
          <w:sz w:val="24"/>
          <w:szCs w:val="24"/>
          <w:rtl/>
          <w:lang w:bidi="fa-IR"/>
        </w:rPr>
        <w:t xml:space="preserve"> </w:t>
      </w:r>
      <w:r w:rsidRPr="009937C2">
        <w:rPr>
          <w:rFonts w:cs="B Nazanin" w:hint="cs"/>
          <w:sz w:val="24"/>
          <w:szCs w:val="24"/>
          <w:rtl/>
          <w:lang w:bidi="fa-IR"/>
        </w:rPr>
        <w:t>به</w:t>
      </w:r>
      <w:r w:rsidRPr="009937C2">
        <w:rPr>
          <w:rFonts w:cs="B Nazanin"/>
          <w:sz w:val="24"/>
          <w:szCs w:val="24"/>
          <w:rtl/>
          <w:lang w:bidi="fa-IR"/>
        </w:rPr>
        <w:t xml:space="preserve"> </w:t>
      </w:r>
      <w:r w:rsidRPr="009937C2">
        <w:rPr>
          <w:rFonts w:cs="B Nazanin" w:hint="cs"/>
          <w:sz w:val="24"/>
          <w:szCs w:val="24"/>
          <w:rtl/>
          <w:lang w:bidi="fa-IR"/>
        </w:rPr>
        <w:t>دست</w:t>
      </w:r>
      <w:r w:rsidRPr="009937C2">
        <w:rPr>
          <w:rFonts w:cs="B Nazanin"/>
          <w:sz w:val="24"/>
          <w:szCs w:val="24"/>
          <w:rtl/>
          <w:lang w:bidi="fa-IR"/>
        </w:rPr>
        <w:t xml:space="preserve"> </w:t>
      </w:r>
      <w:r w:rsidRPr="009937C2">
        <w:rPr>
          <w:rFonts w:cs="B Nazanin" w:hint="cs"/>
          <w:sz w:val="24"/>
          <w:szCs w:val="24"/>
          <w:rtl/>
          <w:lang w:bidi="fa-IR"/>
        </w:rPr>
        <w:t>آمده</w:t>
      </w:r>
      <w:r w:rsidRPr="009937C2">
        <w:rPr>
          <w:rFonts w:cs="B Nazanin"/>
          <w:sz w:val="24"/>
          <w:szCs w:val="24"/>
          <w:rtl/>
          <w:lang w:bidi="fa-IR"/>
        </w:rPr>
        <w:t xml:space="preserve"> </w:t>
      </w:r>
      <w:r w:rsidRPr="009937C2">
        <w:rPr>
          <w:rFonts w:cs="B Nazanin" w:hint="cs"/>
          <w:sz w:val="24"/>
          <w:szCs w:val="24"/>
          <w:rtl/>
          <w:lang w:bidi="fa-IR"/>
        </w:rPr>
        <w:t>است،</w:t>
      </w:r>
      <w:r w:rsidRPr="009937C2">
        <w:rPr>
          <w:rFonts w:cs="B Nazanin"/>
          <w:sz w:val="24"/>
          <w:szCs w:val="24"/>
          <w:rtl/>
          <w:lang w:bidi="fa-IR"/>
        </w:rPr>
        <w:t xml:space="preserve"> </w:t>
      </w:r>
      <w:r w:rsidRPr="009937C2">
        <w:rPr>
          <w:rFonts w:cs="B Nazanin" w:hint="cs"/>
          <w:sz w:val="24"/>
          <w:szCs w:val="24"/>
          <w:rtl/>
          <w:lang w:bidi="fa-IR"/>
        </w:rPr>
        <w:t>به</w:t>
      </w:r>
      <w:r w:rsidRPr="009937C2">
        <w:rPr>
          <w:rFonts w:cs="B Nazanin"/>
          <w:sz w:val="24"/>
          <w:szCs w:val="24"/>
          <w:rtl/>
          <w:lang w:bidi="fa-IR"/>
        </w:rPr>
        <w:t xml:space="preserve"> </w:t>
      </w:r>
      <w:r w:rsidRPr="009937C2">
        <w:rPr>
          <w:rFonts w:cs="B Nazanin" w:hint="cs"/>
          <w:sz w:val="24"/>
          <w:szCs w:val="24"/>
          <w:rtl/>
          <w:lang w:bidi="fa-IR"/>
        </w:rPr>
        <w:t>روشن</w:t>
      </w:r>
      <w:r w:rsidRPr="009937C2">
        <w:rPr>
          <w:rFonts w:cs="B Nazanin"/>
          <w:sz w:val="24"/>
          <w:szCs w:val="24"/>
          <w:rtl/>
          <w:lang w:bidi="fa-IR"/>
        </w:rPr>
        <w:t xml:space="preserve"> </w:t>
      </w:r>
      <w:r w:rsidRPr="009937C2">
        <w:rPr>
          <w:rFonts w:cs="B Nazanin" w:hint="cs"/>
          <w:sz w:val="24"/>
          <w:szCs w:val="24"/>
          <w:rtl/>
          <w:lang w:bidi="fa-IR"/>
        </w:rPr>
        <w:t>شدن</w:t>
      </w:r>
      <w:r w:rsidRPr="009937C2">
        <w:rPr>
          <w:rFonts w:cs="B Nazanin"/>
          <w:sz w:val="24"/>
          <w:szCs w:val="24"/>
          <w:rtl/>
          <w:lang w:bidi="fa-IR"/>
        </w:rPr>
        <w:t xml:space="preserve"> </w:t>
      </w:r>
      <w:r w:rsidRPr="009937C2">
        <w:rPr>
          <w:rFonts w:cs="B Nazanin" w:hint="cs"/>
          <w:sz w:val="24"/>
          <w:szCs w:val="24"/>
          <w:rtl/>
          <w:lang w:bidi="fa-IR"/>
        </w:rPr>
        <w:t>تفاوت</w:t>
      </w:r>
      <w:r w:rsidR="001B2D97" w:rsidRPr="009937C2">
        <w:rPr>
          <w:rFonts w:cs="B Nazanin" w:hint="cs"/>
          <w:sz w:val="24"/>
          <w:szCs w:val="24"/>
          <w:rtl/>
          <w:lang w:bidi="fa-IR"/>
        </w:rPr>
        <w:t xml:space="preserve"> </w:t>
      </w:r>
      <w:r w:rsidRPr="009937C2">
        <w:rPr>
          <w:rFonts w:cs="B Nazanin" w:hint="cs"/>
          <w:sz w:val="24"/>
          <w:szCs w:val="24"/>
          <w:rtl/>
          <w:lang w:bidi="fa-IR"/>
        </w:rPr>
        <w:t>های</w:t>
      </w:r>
      <w:r w:rsidRPr="009937C2">
        <w:rPr>
          <w:rFonts w:cs="B Nazanin"/>
          <w:sz w:val="24"/>
          <w:szCs w:val="24"/>
          <w:rtl/>
          <w:lang w:bidi="fa-IR"/>
        </w:rPr>
        <w:t xml:space="preserve"> </w:t>
      </w:r>
      <w:r w:rsidRPr="009937C2">
        <w:rPr>
          <w:rFonts w:cs="B Nazanin" w:hint="cs"/>
          <w:sz w:val="24"/>
          <w:szCs w:val="24"/>
          <w:rtl/>
          <w:lang w:bidi="fa-IR"/>
        </w:rPr>
        <w:t>موجود</w:t>
      </w:r>
      <w:r w:rsidRPr="009937C2">
        <w:rPr>
          <w:rFonts w:cs="B Nazanin"/>
          <w:sz w:val="24"/>
          <w:szCs w:val="24"/>
          <w:rtl/>
          <w:lang w:bidi="fa-IR"/>
        </w:rPr>
        <w:t xml:space="preserve"> </w:t>
      </w:r>
      <w:r w:rsidRPr="009937C2">
        <w:rPr>
          <w:rFonts w:cs="B Nazanin" w:hint="cs"/>
          <w:sz w:val="24"/>
          <w:szCs w:val="24"/>
          <w:rtl/>
          <w:lang w:bidi="fa-IR"/>
        </w:rPr>
        <w:t>در</w:t>
      </w:r>
      <w:r w:rsidRPr="009937C2">
        <w:rPr>
          <w:rFonts w:cs="B Nazanin"/>
          <w:sz w:val="24"/>
          <w:szCs w:val="24"/>
          <w:rtl/>
          <w:lang w:bidi="fa-IR"/>
        </w:rPr>
        <w:t xml:space="preserve"> </w:t>
      </w:r>
      <w:r w:rsidRPr="009937C2">
        <w:rPr>
          <w:rFonts w:cs="B Nazanin" w:hint="cs"/>
          <w:sz w:val="24"/>
          <w:szCs w:val="24"/>
          <w:rtl/>
          <w:lang w:bidi="fa-IR"/>
        </w:rPr>
        <w:t>بین</w:t>
      </w:r>
      <w:r w:rsidRPr="009937C2">
        <w:rPr>
          <w:rFonts w:cs="B Nazanin"/>
          <w:sz w:val="24"/>
          <w:szCs w:val="24"/>
          <w:rtl/>
          <w:lang w:bidi="fa-IR"/>
        </w:rPr>
        <w:t xml:space="preserve"> </w:t>
      </w:r>
      <w:r w:rsidRPr="009937C2">
        <w:rPr>
          <w:rFonts w:cs="B Nazanin" w:hint="cs"/>
          <w:sz w:val="24"/>
          <w:szCs w:val="24"/>
          <w:rtl/>
          <w:lang w:bidi="fa-IR"/>
        </w:rPr>
        <w:t>این</w:t>
      </w:r>
      <w:r w:rsidRPr="009937C2">
        <w:rPr>
          <w:rFonts w:cs="B Nazanin"/>
          <w:sz w:val="24"/>
          <w:szCs w:val="24"/>
          <w:rtl/>
          <w:lang w:bidi="fa-IR"/>
        </w:rPr>
        <w:t xml:space="preserve"> </w:t>
      </w:r>
      <w:r w:rsidRPr="009937C2">
        <w:rPr>
          <w:rFonts w:cs="B Nazanin" w:hint="cs"/>
          <w:sz w:val="24"/>
          <w:szCs w:val="24"/>
          <w:rtl/>
          <w:lang w:bidi="fa-IR"/>
        </w:rPr>
        <w:t>افراد</w:t>
      </w:r>
      <w:r w:rsidRPr="009937C2">
        <w:rPr>
          <w:rFonts w:cs="B Nazanin"/>
          <w:sz w:val="24"/>
          <w:szCs w:val="24"/>
          <w:rtl/>
          <w:lang w:bidi="fa-IR"/>
        </w:rPr>
        <w:t xml:space="preserve"> </w:t>
      </w:r>
      <w:r w:rsidRPr="009937C2">
        <w:rPr>
          <w:rFonts w:cs="B Nazanin" w:hint="cs"/>
          <w:sz w:val="24"/>
          <w:szCs w:val="24"/>
          <w:rtl/>
          <w:lang w:bidi="fa-IR"/>
        </w:rPr>
        <w:t>و</w:t>
      </w:r>
      <w:r w:rsidRPr="009937C2">
        <w:rPr>
          <w:rFonts w:cs="B Nazanin"/>
          <w:sz w:val="24"/>
          <w:szCs w:val="24"/>
          <w:rtl/>
          <w:lang w:bidi="fa-IR"/>
        </w:rPr>
        <w:t xml:space="preserve"> </w:t>
      </w:r>
      <w:r w:rsidRPr="009937C2">
        <w:rPr>
          <w:rFonts w:cs="B Nazanin" w:hint="cs"/>
          <w:sz w:val="24"/>
          <w:szCs w:val="24"/>
          <w:rtl/>
          <w:lang w:bidi="fa-IR"/>
        </w:rPr>
        <w:t>گروه</w:t>
      </w:r>
      <w:r w:rsidRPr="009937C2">
        <w:rPr>
          <w:rFonts w:cs="B Nazanin"/>
          <w:sz w:val="24"/>
          <w:szCs w:val="24"/>
          <w:rtl/>
          <w:lang w:bidi="fa-IR"/>
        </w:rPr>
        <w:t xml:space="preserve"> </w:t>
      </w:r>
      <w:r w:rsidRPr="009937C2">
        <w:rPr>
          <w:rFonts w:cs="B Nazanin" w:hint="cs"/>
          <w:sz w:val="24"/>
          <w:szCs w:val="24"/>
          <w:rtl/>
          <w:lang w:bidi="fa-IR"/>
        </w:rPr>
        <w:t>بهنجار</w:t>
      </w:r>
      <w:r w:rsidRPr="009937C2">
        <w:rPr>
          <w:rFonts w:cs="B Nazanin"/>
          <w:sz w:val="24"/>
          <w:szCs w:val="24"/>
          <w:rtl/>
          <w:lang w:bidi="fa-IR"/>
        </w:rPr>
        <w:t xml:space="preserve"> </w:t>
      </w:r>
      <w:r w:rsidRPr="009937C2">
        <w:rPr>
          <w:rFonts w:cs="B Nazanin" w:hint="cs"/>
          <w:sz w:val="24"/>
          <w:szCs w:val="24"/>
          <w:rtl/>
          <w:lang w:bidi="fa-IR"/>
        </w:rPr>
        <w:t>منجر</w:t>
      </w:r>
      <w:r w:rsidRPr="009937C2">
        <w:rPr>
          <w:rFonts w:cs="B Nazanin"/>
          <w:sz w:val="24"/>
          <w:szCs w:val="24"/>
          <w:rtl/>
          <w:lang w:bidi="fa-IR"/>
        </w:rPr>
        <w:t xml:space="preserve"> </w:t>
      </w:r>
      <w:r w:rsidRPr="009937C2">
        <w:rPr>
          <w:rFonts w:cs="B Nazanin" w:hint="cs"/>
          <w:sz w:val="24"/>
          <w:szCs w:val="24"/>
          <w:rtl/>
          <w:lang w:bidi="fa-IR"/>
        </w:rPr>
        <w:t>شده</w:t>
      </w:r>
      <w:r w:rsidRPr="009937C2">
        <w:rPr>
          <w:rFonts w:cs="B Nazanin"/>
          <w:sz w:val="24"/>
          <w:szCs w:val="24"/>
          <w:rtl/>
          <w:lang w:bidi="fa-IR"/>
        </w:rPr>
        <w:t xml:space="preserve"> </w:t>
      </w:r>
      <w:r w:rsidRPr="009937C2">
        <w:rPr>
          <w:rFonts w:cs="B Nazanin" w:hint="cs"/>
          <w:sz w:val="24"/>
          <w:szCs w:val="24"/>
          <w:rtl/>
          <w:lang w:bidi="fa-IR"/>
        </w:rPr>
        <w:t>است</w:t>
      </w:r>
      <w:r w:rsidR="002C5025">
        <w:rPr>
          <w:rFonts w:cs="B Nazanin" w:hint="cs"/>
          <w:sz w:val="24"/>
          <w:szCs w:val="24"/>
          <w:rtl/>
          <w:lang w:bidi="fa-IR"/>
        </w:rPr>
        <w:t xml:space="preserve"> </w:t>
      </w:r>
      <w:r w:rsidR="00301432">
        <w:rPr>
          <w:rFonts w:cs="B Nazanin" w:hint="cs"/>
          <w:sz w:val="24"/>
          <w:szCs w:val="24"/>
          <w:rtl/>
          <w:lang w:bidi="fa-IR"/>
        </w:rPr>
        <w:t>(رستمی و همکاران، 1394).</w:t>
      </w:r>
    </w:p>
    <w:p w:rsidR="009813F9" w:rsidRPr="004B7B97" w:rsidRDefault="009813F9" w:rsidP="006D042E">
      <w:pPr>
        <w:bidi/>
        <w:spacing w:line="360" w:lineRule="auto"/>
        <w:jc w:val="both"/>
        <w:rPr>
          <w:rFonts w:cs="B Nazanin"/>
          <w:sz w:val="24"/>
          <w:szCs w:val="24"/>
          <w:rtl/>
          <w:lang w:bidi="fa-IR"/>
        </w:rPr>
      </w:pPr>
      <w:r w:rsidRPr="006D042E">
        <w:rPr>
          <w:rFonts w:cs="B Nazanin" w:hint="cs"/>
          <w:sz w:val="24"/>
          <w:szCs w:val="24"/>
          <w:rtl/>
          <w:lang w:bidi="fa-IR"/>
        </w:rPr>
        <w:t xml:space="preserve">پژوهش حاضر با هدف مقایسه توانایی های ادراک دیداری </w:t>
      </w:r>
      <w:r w:rsidRPr="006D042E">
        <w:rPr>
          <w:rFonts w:ascii="Times New Roman" w:hAnsi="Times New Roman" w:cs="Times New Roman" w:hint="cs"/>
          <w:sz w:val="24"/>
          <w:szCs w:val="24"/>
          <w:rtl/>
          <w:lang w:bidi="fa-IR"/>
        </w:rPr>
        <w:t>–</w:t>
      </w:r>
      <w:r w:rsidRPr="006D042E">
        <w:rPr>
          <w:rFonts w:cs="B Nazanin" w:hint="cs"/>
          <w:sz w:val="24"/>
          <w:szCs w:val="24"/>
          <w:rtl/>
          <w:lang w:bidi="fa-IR"/>
        </w:rPr>
        <w:t xml:space="preserve"> حرکتی کودکان عادی</w:t>
      </w:r>
      <w:r w:rsidR="00F12FC0" w:rsidRPr="006D042E">
        <w:rPr>
          <w:rFonts w:cs="B Nazanin" w:hint="cs"/>
          <w:sz w:val="24"/>
          <w:szCs w:val="24"/>
          <w:rtl/>
          <w:lang w:bidi="fa-IR"/>
        </w:rPr>
        <w:t xml:space="preserve"> و کم توان ذهنی</w:t>
      </w:r>
      <w:r w:rsidR="006D042E" w:rsidRPr="006D042E">
        <w:rPr>
          <w:rFonts w:cs="B Nazanin" w:hint="cs"/>
          <w:sz w:val="24"/>
          <w:szCs w:val="24"/>
          <w:rtl/>
          <w:lang w:bidi="fa-IR"/>
        </w:rPr>
        <w:t xml:space="preserve"> انجام شد، </w:t>
      </w:r>
      <w:r w:rsidRPr="006D042E">
        <w:rPr>
          <w:rFonts w:cs="B Nazanin" w:hint="cs"/>
          <w:sz w:val="24"/>
          <w:szCs w:val="24"/>
          <w:rtl/>
          <w:lang w:bidi="fa-IR"/>
        </w:rPr>
        <w:t>نتایج نشان داد</w:t>
      </w:r>
      <w:r w:rsidR="00F12FC0" w:rsidRPr="006D042E">
        <w:rPr>
          <w:rFonts w:cs="B Nazanin" w:hint="cs"/>
          <w:sz w:val="24"/>
          <w:szCs w:val="24"/>
          <w:rtl/>
          <w:lang w:bidi="fa-IR"/>
        </w:rPr>
        <w:t xml:space="preserve"> بین عملکرد کودکان عادی و کم توان ذهنی در آزمون بندرگشتالت تفاوت معنادار وجود دارد.</w:t>
      </w:r>
      <w:r w:rsidR="00F12FC0">
        <w:rPr>
          <w:rFonts w:cs="B Nazanin" w:hint="cs"/>
          <w:sz w:val="24"/>
          <w:szCs w:val="24"/>
          <w:rtl/>
          <w:lang w:bidi="fa-IR"/>
        </w:rPr>
        <w:t xml:space="preserve"> بدین ترتیب که توانایی های ادراک دیداری </w:t>
      </w:r>
      <w:r w:rsidR="00F12FC0">
        <w:rPr>
          <w:rFonts w:ascii="Times New Roman" w:hAnsi="Times New Roman" w:cs="Times New Roman" w:hint="cs"/>
          <w:sz w:val="24"/>
          <w:szCs w:val="24"/>
          <w:rtl/>
          <w:lang w:bidi="fa-IR"/>
        </w:rPr>
        <w:t>–</w:t>
      </w:r>
      <w:r w:rsidR="00F12FC0">
        <w:rPr>
          <w:rFonts w:cs="B Nazanin" w:hint="cs"/>
          <w:sz w:val="24"/>
          <w:szCs w:val="24"/>
          <w:rtl/>
          <w:lang w:bidi="fa-IR"/>
        </w:rPr>
        <w:t xml:space="preserve"> حرکتی کودکان کم توان ذهنی به طور معناداری پایین تر از کودکان عادی است</w:t>
      </w:r>
      <w:r w:rsidR="006D042E">
        <w:rPr>
          <w:rFonts w:cs="B Nazanin" w:hint="cs"/>
          <w:sz w:val="24"/>
          <w:szCs w:val="24"/>
          <w:rtl/>
          <w:lang w:bidi="fa-IR"/>
        </w:rPr>
        <w:t>.</w:t>
      </w:r>
    </w:p>
    <w:p w:rsidR="005D07B7" w:rsidRPr="00831315" w:rsidRDefault="005D07B7" w:rsidP="004543F5">
      <w:pPr>
        <w:spacing w:line="360" w:lineRule="auto"/>
        <w:jc w:val="right"/>
        <w:rPr>
          <w:rFonts w:cs="B Nazanin"/>
          <w:b/>
          <w:bCs/>
          <w:sz w:val="28"/>
          <w:szCs w:val="28"/>
          <w:rtl/>
          <w:lang w:bidi="fa-IR"/>
        </w:rPr>
      </w:pPr>
      <w:r w:rsidRPr="00831315">
        <w:rPr>
          <w:rFonts w:cs="B Nazanin" w:hint="cs"/>
          <w:b/>
          <w:bCs/>
          <w:sz w:val="28"/>
          <w:szCs w:val="28"/>
          <w:rtl/>
          <w:lang w:bidi="fa-IR"/>
        </w:rPr>
        <w:t>منابع</w:t>
      </w:r>
    </w:p>
    <w:p w:rsidR="004D2570" w:rsidRPr="00112A99" w:rsidRDefault="004D2570" w:rsidP="00112A99">
      <w:pPr>
        <w:spacing w:line="360" w:lineRule="auto"/>
        <w:jc w:val="both"/>
        <w:rPr>
          <w:rFonts w:cs="B Nazanin"/>
          <w:sz w:val="20"/>
          <w:szCs w:val="20"/>
          <w:rtl/>
          <w:lang w:bidi="fa-IR"/>
        </w:rPr>
      </w:pPr>
      <w:r w:rsidRPr="00112A99">
        <w:rPr>
          <w:rFonts w:cs="B Nazanin" w:hint="cs"/>
          <w:sz w:val="24"/>
          <w:szCs w:val="24"/>
          <w:rtl/>
          <w:lang w:bidi="fa-IR"/>
        </w:rPr>
        <w:t>1.رابینسون، ان. ام، و رابینسون، اچ. بی. (1987). کودک عقب مانده ذهنی. (ترجمه فرهاد ماهر.1386). مشهد: آستان قدس رضوی.</w:t>
      </w:r>
    </w:p>
    <w:p w:rsidR="00873BBA" w:rsidRPr="005A56F6" w:rsidRDefault="00873BBA" w:rsidP="005A56F6">
      <w:pPr>
        <w:pStyle w:val="ListParagraph"/>
        <w:numPr>
          <w:ilvl w:val="0"/>
          <w:numId w:val="4"/>
        </w:numPr>
        <w:spacing w:line="360" w:lineRule="auto"/>
        <w:jc w:val="both"/>
        <w:rPr>
          <w:rFonts w:asciiTheme="majorBidi" w:hAnsiTheme="majorBidi" w:cstheme="majorBidi"/>
          <w:sz w:val="24"/>
          <w:szCs w:val="24"/>
          <w:lang w:bidi="fa-IR"/>
        </w:rPr>
      </w:pPr>
      <w:r w:rsidRPr="005A56F6">
        <w:rPr>
          <w:rFonts w:asciiTheme="majorBidi" w:hAnsiTheme="majorBidi" w:cstheme="majorBidi"/>
          <w:sz w:val="24"/>
          <w:szCs w:val="24"/>
          <w:lang w:bidi="fa-IR"/>
        </w:rPr>
        <w:t>Payne V, Esax L. Human motor development. Khalaji H, Khajavi D. (Persian translator). Arak University Publication; 2005, pp:132152, 795-796</w:t>
      </w:r>
    </w:p>
    <w:p w:rsidR="004543F5" w:rsidRPr="005A56F6" w:rsidRDefault="004543F5" w:rsidP="005A56F6">
      <w:pPr>
        <w:pStyle w:val="ListParagraph"/>
        <w:numPr>
          <w:ilvl w:val="0"/>
          <w:numId w:val="4"/>
        </w:numPr>
        <w:spacing w:line="360" w:lineRule="auto"/>
        <w:rPr>
          <w:rFonts w:asciiTheme="majorBidi" w:hAnsiTheme="majorBidi" w:cstheme="majorBidi"/>
          <w:sz w:val="24"/>
          <w:szCs w:val="24"/>
          <w:rtl/>
          <w:lang w:bidi="fa-IR"/>
        </w:rPr>
      </w:pPr>
      <w:r w:rsidRPr="005A56F6">
        <w:rPr>
          <w:rFonts w:asciiTheme="majorBidi" w:hAnsiTheme="majorBidi" w:cstheme="majorBidi"/>
          <w:sz w:val="24"/>
          <w:szCs w:val="24"/>
          <w:lang w:bidi="fa-IR"/>
        </w:rPr>
        <w:lastRenderedPageBreak/>
        <w:t>Eichstaedt, K,. Bari, L. (2000). Physical activity for intrlectual disability children from infant to adult. Translated by ali shahrami,. Reza motaghiani, Tehran, Publications research for exceptional children</w:t>
      </w:r>
    </w:p>
    <w:p w:rsidR="008428E7" w:rsidRDefault="00837C40" w:rsidP="00070340">
      <w:pPr>
        <w:pStyle w:val="ListParagraph"/>
        <w:ind w:left="435"/>
        <w:jc w:val="right"/>
        <w:rPr>
          <w:rFonts w:cs="B Nazanin"/>
          <w:sz w:val="24"/>
          <w:szCs w:val="24"/>
          <w:rtl/>
          <w:lang w:bidi="fa-IR"/>
        </w:rPr>
      </w:pPr>
      <w:r>
        <w:rPr>
          <w:rFonts w:cs="B Nazanin" w:hint="cs"/>
          <w:sz w:val="24"/>
          <w:szCs w:val="24"/>
          <w:rtl/>
          <w:lang w:bidi="fa-IR"/>
        </w:rPr>
        <w:t>4</w:t>
      </w:r>
      <w:r w:rsidR="00070340" w:rsidRPr="00636415">
        <w:rPr>
          <w:rFonts w:cs="B Nazanin" w:hint="cs"/>
          <w:sz w:val="24"/>
          <w:szCs w:val="24"/>
          <w:rtl/>
          <w:lang w:bidi="fa-IR"/>
        </w:rPr>
        <w:t>.</w:t>
      </w:r>
      <w:r>
        <w:rPr>
          <w:rFonts w:cs="B Nazanin" w:hint="cs"/>
          <w:sz w:val="24"/>
          <w:szCs w:val="24"/>
          <w:rtl/>
          <w:lang w:bidi="fa-IR"/>
        </w:rPr>
        <w:t xml:space="preserve"> </w:t>
      </w:r>
      <w:r w:rsidR="00070340" w:rsidRPr="00636415">
        <w:rPr>
          <w:rFonts w:cs="B Nazanin" w:hint="cs"/>
          <w:sz w:val="24"/>
          <w:szCs w:val="24"/>
          <w:rtl/>
          <w:lang w:bidi="fa-IR"/>
        </w:rPr>
        <w:t>گالاهو، دیوید ال و ازمون، جان سی.(1390).درک رشد حرکتی در دوران مختلف زندگی. ترجمه: رسول حمایت طلب، احمدرضا موحدی، علیرضا فارسی و جواد فولادیان. چاپ اول. تهران: انتشارات</w:t>
      </w:r>
      <w:r w:rsidR="00C65615" w:rsidRPr="00636415">
        <w:rPr>
          <w:rFonts w:cs="B Nazanin" w:hint="cs"/>
          <w:sz w:val="24"/>
          <w:szCs w:val="24"/>
          <w:rtl/>
          <w:lang w:bidi="fa-IR"/>
        </w:rPr>
        <w:t xml:space="preserve"> علم و حرکت. 269-251.</w:t>
      </w:r>
    </w:p>
    <w:p w:rsidR="00C46E27" w:rsidRDefault="00837C40" w:rsidP="00070340">
      <w:pPr>
        <w:pStyle w:val="ListParagraph"/>
        <w:ind w:left="435"/>
        <w:jc w:val="right"/>
        <w:rPr>
          <w:rFonts w:cs="B Nazanin"/>
          <w:sz w:val="24"/>
          <w:szCs w:val="24"/>
          <w:rtl/>
          <w:lang w:bidi="fa-IR"/>
        </w:rPr>
      </w:pPr>
      <w:r>
        <w:rPr>
          <w:rFonts w:cs="B Nazanin" w:hint="cs"/>
          <w:sz w:val="24"/>
          <w:szCs w:val="24"/>
          <w:rtl/>
          <w:lang w:bidi="fa-IR"/>
        </w:rPr>
        <w:t>5</w:t>
      </w:r>
      <w:r w:rsidR="00AC38CA">
        <w:rPr>
          <w:rFonts w:cs="B Nazanin" w:hint="cs"/>
          <w:sz w:val="24"/>
          <w:szCs w:val="24"/>
          <w:rtl/>
          <w:lang w:bidi="fa-IR"/>
        </w:rPr>
        <w:t xml:space="preserve">. میزایی، سهیلا. تاثیر فعالیت های حرکتی ظریف بر ابعاد مهارت های بینایی </w:t>
      </w:r>
      <w:r w:rsidR="00AC38CA">
        <w:rPr>
          <w:rFonts w:ascii="Times New Roman" w:hAnsi="Times New Roman" w:cs="Times New Roman" w:hint="cs"/>
          <w:sz w:val="24"/>
          <w:szCs w:val="24"/>
          <w:rtl/>
          <w:lang w:bidi="fa-IR"/>
        </w:rPr>
        <w:t>–</w:t>
      </w:r>
      <w:r w:rsidR="00AC38CA">
        <w:rPr>
          <w:rFonts w:cs="B Nazanin" w:hint="cs"/>
          <w:sz w:val="24"/>
          <w:szCs w:val="24"/>
          <w:rtl/>
          <w:lang w:bidi="fa-IR"/>
        </w:rPr>
        <w:t xml:space="preserve"> حرکتی دانش آموزان دختر کم توان ذهنی آموزش پذیر، پایان نامه کارشناسی ارشد در رشته تربیت بدنی و علوم ورزشی </w:t>
      </w:r>
      <w:r w:rsidR="00AC38CA">
        <w:rPr>
          <w:rFonts w:ascii="Times New Roman" w:hAnsi="Times New Roman" w:cs="Times New Roman" w:hint="cs"/>
          <w:sz w:val="24"/>
          <w:szCs w:val="24"/>
          <w:rtl/>
          <w:lang w:bidi="fa-IR"/>
        </w:rPr>
        <w:t>–</w:t>
      </w:r>
      <w:r w:rsidR="00AC38CA">
        <w:rPr>
          <w:rFonts w:cs="B Nazanin" w:hint="cs"/>
          <w:sz w:val="24"/>
          <w:szCs w:val="24"/>
          <w:rtl/>
          <w:lang w:bidi="fa-IR"/>
        </w:rPr>
        <w:t xml:space="preserve"> رفتار حرکتی، 1393، دانشگاه شیراز.</w:t>
      </w:r>
    </w:p>
    <w:p w:rsidR="00B16A40" w:rsidRDefault="00B16A40" w:rsidP="00070340">
      <w:pPr>
        <w:pStyle w:val="ListParagraph"/>
        <w:ind w:left="435"/>
        <w:jc w:val="right"/>
        <w:rPr>
          <w:rFonts w:cs="B Nazanin"/>
          <w:sz w:val="24"/>
          <w:szCs w:val="24"/>
          <w:rtl/>
          <w:lang w:bidi="fa-IR"/>
        </w:rPr>
      </w:pPr>
      <w:r>
        <w:rPr>
          <w:rFonts w:cs="B Nazanin" w:hint="cs"/>
          <w:sz w:val="24"/>
          <w:szCs w:val="24"/>
          <w:rtl/>
          <w:lang w:bidi="fa-IR"/>
        </w:rPr>
        <w:t>6. برنیگان، گری و دکر، اسکات. (1389). دفترچه راهنمای آزمون بندر گشتالت دو سیستم نمره گذاری فراگیر. ترجمه: دکتر حبیب هادیانفرد. انتشارات دانشگاه شیراز، چاپ اول.</w:t>
      </w:r>
    </w:p>
    <w:p w:rsidR="00E90031" w:rsidRPr="009937C2" w:rsidRDefault="00E90031" w:rsidP="00E90031">
      <w:pPr>
        <w:bidi/>
        <w:spacing w:line="360" w:lineRule="auto"/>
        <w:jc w:val="both"/>
        <w:rPr>
          <w:rFonts w:cs="B Nazanin"/>
          <w:sz w:val="24"/>
          <w:szCs w:val="24"/>
          <w:rtl/>
          <w:lang w:bidi="fa-IR"/>
        </w:rPr>
      </w:pPr>
      <w:r w:rsidRPr="00E90031">
        <w:rPr>
          <w:rFonts w:cs="B Nazanin" w:hint="cs"/>
          <w:sz w:val="24"/>
          <w:szCs w:val="24"/>
          <w:rtl/>
          <w:lang w:bidi="fa-IR"/>
        </w:rPr>
        <w:t>7. راﻓﻌﯽ</w:t>
      </w:r>
      <w:r w:rsidRPr="00E90031">
        <w:rPr>
          <w:rFonts w:cs="B Nazanin"/>
          <w:sz w:val="24"/>
          <w:szCs w:val="24"/>
          <w:rtl/>
          <w:lang w:bidi="fa-IR"/>
        </w:rPr>
        <w:t xml:space="preserve"> </w:t>
      </w:r>
      <w:r w:rsidRPr="00E90031">
        <w:rPr>
          <w:rFonts w:cs="B Nazanin" w:hint="cs"/>
          <w:sz w:val="24"/>
          <w:szCs w:val="24"/>
          <w:rtl/>
          <w:lang w:bidi="fa-IR"/>
        </w:rPr>
        <w:t>ﻃﻠﻌﺖ</w:t>
      </w:r>
      <w:r w:rsidRPr="00E90031">
        <w:rPr>
          <w:rFonts w:cs="B Nazanin"/>
          <w:sz w:val="24"/>
          <w:szCs w:val="24"/>
          <w:rtl/>
          <w:lang w:bidi="fa-IR"/>
        </w:rPr>
        <w:t xml:space="preserve">. </w:t>
      </w:r>
      <w:r w:rsidRPr="00E90031">
        <w:rPr>
          <w:rFonts w:cs="B Nazanin" w:hint="cs"/>
          <w:sz w:val="24"/>
          <w:szCs w:val="24"/>
          <w:rtl/>
          <w:lang w:bidi="fa-IR"/>
        </w:rPr>
        <w:t>ﺑﺎزي</w:t>
      </w:r>
      <w:r w:rsidRPr="00E90031">
        <w:rPr>
          <w:rFonts w:cs="B Nazanin"/>
          <w:sz w:val="24"/>
          <w:szCs w:val="24"/>
          <w:rtl/>
          <w:lang w:bidi="fa-IR"/>
        </w:rPr>
        <w:t xml:space="preserve"> </w:t>
      </w:r>
      <w:r w:rsidRPr="00E90031">
        <w:rPr>
          <w:rFonts w:cs="B Nazanin" w:hint="cs"/>
          <w:sz w:val="24"/>
          <w:szCs w:val="24"/>
          <w:rtl/>
          <w:lang w:bidi="fa-IR"/>
        </w:rPr>
        <w:t>و</w:t>
      </w:r>
      <w:r w:rsidRPr="00E90031">
        <w:rPr>
          <w:rFonts w:cs="B Nazanin"/>
          <w:sz w:val="24"/>
          <w:szCs w:val="24"/>
          <w:rtl/>
          <w:lang w:bidi="fa-IR"/>
        </w:rPr>
        <w:t xml:space="preserve"> </w:t>
      </w:r>
      <w:r w:rsidRPr="00E90031">
        <w:rPr>
          <w:rFonts w:cs="B Nazanin" w:hint="cs"/>
          <w:sz w:val="24"/>
          <w:szCs w:val="24"/>
          <w:rtl/>
          <w:lang w:bidi="fa-IR"/>
        </w:rPr>
        <w:t>ﺣﺮﮐﺎت</w:t>
      </w:r>
      <w:r w:rsidRPr="00E90031">
        <w:rPr>
          <w:rFonts w:cs="B Nazanin"/>
          <w:sz w:val="24"/>
          <w:szCs w:val="24"/>
          <w:rtl/>
          <w:lang w:bidi="fa-IR"/>
        </w:rPr>
        <w:t xml:space="preserve"> </w:t>
      </w:r>
      <w:r w:rsidRPr="00E90031">
        <w:rPr>
          <w:rFonts w:cs="B Nazanin" w:hint="cs"/>
          <w:sz w:val="24"/>
          <w:szCs w:val="24"/>
          <w:rtl/>
          <w:lang w:bidi="fa-IR"/>
        </w:rPr>
        <w:t>رﯾﺘﻤﯿﮏ</w:t>
      </w:r>
      <w:r w:rsidRPr="00E90031">
        <w:rPr>
          <w:rFonts w:cs="B Nazanin"/>
          <w:sz w:val="24"/>
          <w:szCs w:val="24"/>
          <w:rtl/>
          <w:lang w:bidi="fa-IR"/>
        </w:rPr>
        <w:t xml:space="preserve">: </w:t>
      </w:r>
      <w:r w:rsidRPr="00E90031">
        <w:rPr>
          <w:rFonts w:cs="B Nazanin" w:hint="cs"/>
          <w:sz w:val="24"/>
          <w:szCs w:val="24"/>
          <w:rtl/>
          <w:lang w:bidi="fa-IR"/>
        </w:rPr>
        <w:t>راﻫﻨﻤﺎﯾﯽ</w:t>
      </w:r>
      <w:r w:rsidRPr="00E90031">
        <w:rPr>
          <w:rFonts w:cs="B Nazanin"/>
          <w:sz w:val="24"/>
          <w:szCs w:val="24"/>
          <w:rtl/>
          <w:lang w:bidi="fa-IR"/>
        </w:rPr>
        <w:t xml:space="preserve"> </w:t>
      </w:r>
      <w:r w:rsidRPr="00E90031">
        <w:rPr>
          <w:rFonts w:cs="B Nazanin" w:hint="cs"/>
          <w:sz w:val="24"/>
          <w:szCs w:val="24"/>
          <w:rtl/>
          <w:lang w:bidi="fa-IR"/>
        </w:rPr>
        <w:t>ﻣﺮﺑﯿﺎن،</w:t>
      </w:r>
      <w:r w:rsidRPr="00E90031">
        <w:rPr>
          <w:rFonts w:cs="B Nazanin"/>
          <w:sz w:val="24"/>
          <w:szCs w:val="24"/>
          <w:rtl/>
          <w:lang w:bidi="fa-IR"/>
        </w:rPr>
        <w:t xml:space="preserve"> </w:t>
      </w:r>
      <w:r w:rsidRPr="00E90031">
        <w:rPr>
          <w:rFonts w:cs="B Nazanin" w:hint="cs"/>
          <w:sz w:val="24"/>
          <w:szCs w:val="24"/>
          <w:rtl/>
          <w:lang w:bidi="fa-IR"/>
        </w:rPr>
        <w:t>درﻣﺎﻧﮕﺎن</w:t>
      </w:r>
      <w:r w:rsidRPr="00E90031">
        <w:rPr>
          <w:rFonts w:cs="B Nazanin"/>
          <w:sz w:val="24"/>
          <w:szCs w:val="24"/>
          <w:rtl/>
          <w:lang w:bidi="fa-IR"/>
        </w:rPr>
        <w:t xml:space="preserve"> </w:t>
      </w:r>
      <w:r w:rsidRPr="00E90031">
        <w:rPr>
          <w:rFonts w:cs="B Nazanin" w:hint="cs"/>
          <w:sz w:val="24"/>
          <w:szCs w:val="24"/>
          <w:rtl/>
          <w:lang w:bidi="fa-IR"/>
        </w:rPr>
        <w:t>و</w:t>
      </w:r>
      <w:r w:rsidRPr="00E90031">
        <w:rPr>
          <w:rFonts w:cs="B Nazanin"/>
          <w:sz w:val="24"/>
          <w:szCs w:val="24"/>
          <w:rtl/>
          <w:lang w:bidi="fa-IR"/>
        </w:rPr>
        <w:t xml:space="preserve"> </w:t>
      </w:r>
      <w:r w:rsidRPr="00E90031">
        <w:rPr>
          <w:rFonts w:cs="B Nazanin" w:hint="cs"/>
          <w:sz w:val="24"/>
          <w:szCs w:val="24"/>
          <w:rtl/>
          <w:lang w:bidi="fa-IR"/>
        </w:rPr>
        <w:t>ﺧﺎﻧﻮاده</w:t>
      </w:r>
      <w:r w:rsidRPr="00E90031">
        <w:rPr>
          <w:rFonts w:cs="B Nazanin"/>
          <w:sz w:val="24"/>
          <w:szCs w:val="24"/>
          <w:rtl/>
          <w:lang w:bidi="fa-IR"/>
        </w:rPr>
        <w:t xml:space="preserve">. </w:t>
      </w:r>
      <w:r w:rsidRPr="00E90031">
        <w:rPr>
          <w:rFonts w:cs="B Nazanin" w:hint="cs"/>
          <w:sz w:val="24"/>
          <w:szCs w:val="24"/>
          <w:rtl/>
          <w:lang w:bidi="fa-IR"/>
        </w:rPr>
        <w:t>ﺗﻬﺮان</w:t>
      </w:r>
      <w:r w:rsidRPr="00E90031">
        <w:rPr>
          <w:rFonts w:cs="B Nazanin"/>
          <w:sz w:val="24"/>
          <w:szCs w:val="24"/>
          <w:rtl/>
          <w:lang w:bidi="fa-IR"/>
        </w:rPr>
        <w:t xml:space="preserve"> . </w:t>
      </w:r>
      <w:r w:rsidRPr="00E90031">
        <w:rPr>
          <w:rFonts w:cs="B Nazanin" w:hint="cs"/>
          <w:sz w:val="24"/>
          <w:szCs w:val="24"/>
          <w:rtl/>
          <w:lang w:bidi="fa-IR"/>
        </w:rPr>
        <w:t>ﭼﺎپ</w:t>
      </w:r>
      <w:r w:rsidRPr="00E90031">
        <w:rPr>
          <w:rFonts w:cs="B Nazanin"/>
          <w:sz w:val="24"/>
          <w:szCs w:val="24"/>
          <w:rtl/>
          <w:lang w:bidi="fa-IR"/>
        </w:rPr>
        <w:t xml:space="preserve"> </w:t>
      </w:r>
      <w:r w:rsidRPr="00E90031">
        <w:rPr>
          <w:rFonts w:cs="B Nazanin" w:hint="cs"/>
          <w:sz w:val="24"/>
          <w:szCs w:val="24"/>
          <w:rtl/>
          <w:lang w:bidi="fa-IR"/>
        </w:rPr>
        <w:t>اول</w:t>
      </w:r>
      <w:r w:rsidRPr="00E90031">
        <w:rPr>
          <w:rFonts w:cs="B Nazanin"/>
          <w:sz w:val="24"/>
          <w:szCs w:val="24"/>
          <w:rtl/>
          <w:lang w:bidi="fa-IR"/>
        </w:rPr>
        <w:t xml:space="preserve">: </w:t>
      </w:r>
      <w:r w:rsidRPr="00E90031">
        <w:rPr>
          <w:rFonts w:cs="B Nazanin" w:hint="cs"/>
          <w:sz w:val="24"/>
          <w:szCs w:val="24"/>
          <w:rtl/>
          <w:lang w:bidi="fa-IR"/>
        </w:rPr>
        <w:t>اﻧﺘﺸﺎرات</w:t>
      </w:r>
      <w:r w:rsidRPr="00E90031">
        <w:rPr>
          <w:rFonts w:cs="B Nazanin"/>
          <w:sz w:val="24"/>
          <w:szCs w:val="24"/>
          <w:rtl/>
          <w:lang w:bidi="fa-IR"/>
        </w:rPr>
        <w:t xml:space="preserve"> </w:t>
      </w:r>
      <w:r w:rsidRPr="00E90031">
        <w:rPr>
          <w:rFonts w:cs="B Nazanin" w:hint="cs"/>
          <w:sz w:val="24"/>
          <w:szCs w:val="24"/>
          <w:rtl/>
          <w:lang w:bidi="fa-IR"/>
        </w:rPr>
        <w:t>رﺷﺪ؛</w:t>
      </w:r>
      <w:r w:rsidRPr="00E90031">
        <w:rPr>
          <w:rFonts w:cs="B Nazanin"/>
          <w:sz w:val="24"/>
          <w:szCs w:val="24"/>
          <w:rtl/>
          <w:lang w:bidi="fa-IR"/>
        </w:rPr>
        <w:t xml:space="preserve"> 1383</w:t>
      </w:r>
      <w:r w:rsidRPr="00E90031">
        <w:rPr>
          <w:rFonts w:cs="B Nazanin"/>
          <w:sz w:val="24"/>
          <w:szCs w:val="24"/>
          <w:lang w:bidi="fa-IR"/>
        </w:rPr>
        <w:t>.</w:t>
      </w:r>
    </w:p>
    <w:p w:rsidR="00E90031" w:rsidRPr="00636415" w:rsidRDefault="004B7B97" w:rsidP="00070340">
      <w:pPr>
        <w:pStyle w:val="ListParagraph"/>
        <w:ind w:left="435"/>
        <w:jc w:val="right"/>
        <w:rPr>
          <w:rFonts w:cs="B Nazanin"/>
          <w:sz w:val="24"/>
          <w:szCs w:val="24"/>
          <w:rtl/>
          <w:lang w:bidi="fa-IR"/>
        </w:rPr>
      </w:pPr>
      <w:r>
        <w:rPr>
          <w:rFonts w:cs="B Nazanin" w:hint="cs"/>
          <w:sz w:val="24"/>
          <w:szCs w:val="24"/>
          <w:rtl/>
          <w:lang w:bidi="fa-IR"/>
        </w:rPr>
        <w:t>8. رستمی</w:t>
      </w:r>
      <w:r w:rsidR="00CB6459">
        <w:rPr>
          <w:rFonts w:cs="B Nazanin" w:hint="cs"/>
          <w:sz w:val="24"/>
          <w:szCs w:val="24"/>
          <w:rtl/>
          <w:lang w:bidi="fa-IR"/>
        </w:rPr>
        <w:t xml:space="preserve">، ربابه. رضایی، مونا. جباری، فاطمه سوسن. (1394). اثر بازخورد تطبیقی </w:t>
      </w:r>
      <w:r w:rsidR="00CB6459">
        <w:rPr>
          <w:rFonts w:ascii="Times New Roman" w:hAnsi="Times New Roman" w:cs="Times New Roman" w:hint="cs"/>
          <w:sz w:val="24"/>
          <w:szCs w:val="24"/>
          <w:rtl/>
          <w:lang w:bidi="fa-IR"/>
        </w:rPr>
        <w:t>–</w:t>
      </w:r>
      <w:r w:rsidR="00CB6459">
        <w:rPr>
          <w:rFonts w:cs="B Nazanin" w:hint="cs"/>
          <w:sz w:val="24"/>
          <w:szCs w:val="24"/>
          <w:rtl/>
          <w:lang w:bidi="fa-IR"/>
        </w:rPr>
        <w:t xml:space="preserve"> اجتماعی بر عملکرد تکلیف تولید نیرو در دختران با کم توانی ذهنی. فصلنامه افراد استثنایی، سال پنجم، شماره 18.</w:t>
      </w:r>
    </w:p>
    <w:sectPr w:rsidR="00E90031" w:rsidRPr="00636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D12F8"/>
    <w:multiLevelType w:val="hybridMultilevel"/>
    <w:tmpl w:val="873A2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571E6"/>
    <w:multiLevelType w:val="hybridMultilevel"/>
    <w:tmpl w:val="549EAA4A"/>
    <w:lvl w:ilvl="0" w:tplc="E3E44A5E">
      <w:start w:val="2"/>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 w15:restartNumberingAfterBreak="0">
    <w:nsid w:val="6E8D5CC9"/>
    <w:multiLevelType w:val="hybridMultilevel"/>
    <w:tmpl w:val="68AC2942"/>
    <w:lvl w:ilvl="0" w:tplc="A33472B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73AD124A"/>
    <w:multiLevelType w:val="hybridMultilevel"/>
    <w:tmpl w:val="F384B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P">
    <w15:presenceInfo w15:providerId="None" w15:userId="N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5A5"/>
    <w:rsid w:val="000214D4"/>
    <w:rsid w:val="00070340"/>
    <w:rsid w:val="000B5B5C"/>
    <w:rsid w:val="000E617F"/>
    <w:rsid w:val="001120F6"/>
    <w:rsid w:val="00112A99"/>
    <w:rsid w:val="00151A8A"/>
    <w:rsid w:val="00157950"/>
    <w:rsid w:val="00193174"/>
    <w:rsid w:val="001B2D97"/>
    <w:rsid w:val="001D40B0"/>
    <w:rsid w:val="00210E20"/>
    <w:rsid w:val="00220801"/>
    <w:rsid w:val="00224B53"/>
    <w:rsid w:val="002347AE"/>
    <w:rsid w:val="00266E02"/>
    <w:rsid w:val="002773E4"/>
    <w:rsid w:val="002B0D43"/>
    <w:rsid w:val="002B0EFF"/>
    <w:rsid w:val="002C5025"/>
    <w:rsid w:val="002F323F"/>
    <w:rsid w:val="002F36F0"/>
    <w:rsid w:val="00301432"/>
    <w:rsid w:val="0032114E"/>
    <w:rsid w:val="00325151"/>
    <w:rsid w:val="00334FFB"/>
    <w:rsid w:val="00352F72"/>
    <w:rsid w:val="00376747"/>
    <w:rsid w:val="003A7D10"/>
    <w:rsid w:val="003D2AFF"/>
    <w:rsid w:val="003F054C"/>
    <w:rsid w:val="003F1A4A"/>
    <w:rsid w:val="00406199"/>
    <w:rsid w:val="00426E14"/>
    <w:rsid w:val="0043473B"/>
    <w:rsid w:val="004543F5"/>
    <w:rsid w:val="00495C7D"/>
    <w:rsid w:val="004A3F96"/>
    <w:rsid w:val="004B7B97"/>
    <w:rsid w:val="004D2570"/>
    <w:rsid w:val="005263CC"/>
    <w:rsid w:val="00526FDE"/>
    <w:rsid w:val="00530B6C"/>
    <w:rsid w:val="0057686B"/>
    <w:rsid w:val="005A56F6"/>
    <w:rsid w:val="005A6575"/>
    <w:rsid w:val="005D07B7"/>
    <w:rsid w:val="00636415"/>
    <w:rsid w:val="006501AE"/>
    <w:rsid w:val="006578CE"/>
    <w:rsid w:val="00667F6D"/>
    <w:rsid w:val="006D042E"/>
    <w:rsid w:val="006D0A06"/>
    <w:rsid w:val="006E1003"/>
    <w:rsid w:val="00723145"/>
    <w:rsid w:val="00731345"/>
    <w:rsid w:val="00733C51"/>
    <w:rsid w:val="00735469"/>
    <w:rsid w:val="007A1145"/>
    <w:rsid w:val="007B767E"/>
    <w:rsid w:val="008059AC"/>
    <w:rsid w:val="008168B5"/>
    <w:rsid w:val="00824C01"/>
    <w:rsid w:val="00831315"/>
    <w:rsid w:val="008327A4"/>
    <w:rsid w:val="008343EC"/>
    <w:rsid w:val="00837C40"/>
    <w:rsid w:val="008428E7"/>
    <w:rsid w:val="00863671"/>
    <w:rsid w:val="00873BBA"/>
    <w:rsid w:val="00893203"/>
    <w:rsid w:val="008A5D9C"/>
    <w:rsid w:val="008E157A"/>
    <w:rsid w:val="00926E34"/>
    <w:rsid w:val="009813F9"/>
    <w:rsid w:val="009869C2"/>
    <w:rsid w:val="009937C2"/>
    <w:rsid w:val="009B1CFF"/>
    <w:rsid w:val="009D5B4B"/>
    <w:rsid w:val="00A0496F"/>
    <w:rsid w:val="00A32A55"/>
    <w:rsid w:val="00A80A94"/>
    <w:rsid w:val="00AB7F8C"/>
    <w:rsid w:val="00AC38CA"/>
    <w:rsid w:val="00B04C8E"/>
    <w:rsid w:val="00B16A40"/>
    <w:rsid w:val="00B264D3"/>
    <w:rsid w:val="00B5330E"/>
    <w:rsid w:val="00B57192"/>
    <w:rsid w:val="00B961F3"/>
    <w:rsid w:val="00BD2CBC"/>
    <w:rsid w:val="00BE79BF"/>
    <w:rsid w:val="00C2586A"/>
    <w:rsid w:val="00C46E27"/>
    <w:rsid w:val="00C54FAD"/>
    <w:rsid w:val="00C603BF"/>
    <w:rsid w:val="00C65615"/>
    <w:rsid w:val="00CA1A61"/>
    <w:rsid w:val="00CB6459"/>
    <w:rsid w:val="00CF0BDE"/>
    <w:rsid w:val="00CF661C"/>
    <w:rsid w:val="00D17A98"/>
    <w:rsid w:val="00D6043D"/>
    <w:rsid w:val="00D8542B"/>
    <w:rsid w:val="00DA2519"/>
    <w:rsid w:val="00DB1ED2"/>
    <w:rsid w:val="00DC2C47"/>
    <w:rsid w:val="00DD63F2"/>
    <w:rsid w:val="00DE03BE"/>
    <w:rsid w:val="00DE5CCA"/>
    <w:rsid w:val="00E90031"/>
    <w:rsid w:val="00EB0849"/>
    <w:rsid w:val="00EB1495"/>
    <w:rsid w:val="00EC21F0"/>
    <w:rsid w:val="00EC5149"/>
    <w:rsid w:val="00F01194"/>
    <w:rsid w:val="00F015A5"/>
    <w:rsid w:val="00F074D8"/>
    <w:rsid w:val="00F12FC0"/>
    <w:rsid w:val="00F22823"/>
    <w:rsid w:val="00F856CF"/>
    <w:rsid w:val="00F94823"/>
    <w:rsid w:val="00FA77A9"/>
    <w:rsid w:val="00FB392B"/>
    <w:rsid w:val="00FB6AB2"/>
    <w:rsid w:val="00FD6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2424"/>
  <w15:chartTrackingRefBased/>
  <w15:docId w15:val="{A1CDC667-23A8-4C5F-B4DD-4B283CFF5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A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A94"/>
    <w:pPr>
      <w:ind w:left="720"/>
      <w:contextualSpacing/>
    </w:pPr>
  </w:style>
  <w:style w:type="table" w:styleId="TableGrid">
    <w:name w:val="Table Grid"/>
    <w:basedOn w:val="TableNormal"/>
    <w:uiPriority w:val="39"/>
    <w:rsid w:val="00277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54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4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72573-864C-4594-9FDC-52129F28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5</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NP</cp:lastModifiedBy>
  <cp:revision>103</cp:revision>
  <dcterms:created xsi:type="dcterms:W3CDTF">2016-12-10T18:17:00Z</dcterms:created>
  <dcterms:modified xsi:type="dcterms:W3CDTF">2016-12-13T12:19:00Z</dcterms:modified>
</cp:coreProperties>
</file>